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C5945" w14:textId="5FAA94ED"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r w:rsidR="005C2A89">
        <w:rPr>
          <w:rFonts w:ascii="Times New Roman" w:hAnsi="Times New Roman"/>
          <w:bCs/>
        </w:rPr>
        <w:t xml:space="preserve"> </w:t>
      </w:r>
      <w:r w:rsidR="00137023">
        <w:rPr>
          <w:rFonts w:ascii="Times New Roman" w:hAnsi="Times New Roman"/>
          <w:bCs/>
        </w:rPr>
        <w:t>aktualizácia</w:t>
      </w:r>
      <w:r w:rsidR="005C2A89">
        <w:rPr>
          <w:rFonts w:ascii="Times New Roman" w:hAnsi="Times New Roman"/>
          <w:bCs/>
        </w:rPr>
        <w:t xml:space="preserve"> CKO 30 4 2021</w:t>
      </w:r>
    </w:p>
    <w:p w14:paraId="4E7997BD" w14:textId="665011C8"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773D77">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5DBE17BE"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proofErr w:type="spellStart"/>
      <w:r w:rsidR="00576235" w:rsidRPr="00307126">
        <w:rPr>
          <w:sz w:val="22"/>
          <w:szCs w:val="22"/>
        </w:rPr>
        <w:t>ákon</w:t>
      </w:r>
      <w:proofErr w:type="spellEnd"/>
      <w:r w:rsidR="00576235" w:rsidRPr="00307126">
        <w:rPr>
          <w:sz w:val="22"/>
          <w:szCs w:val="22"/>
        </w:rPr>
        <w:t xml:space="preserve">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ins w:id="1" w:author="user" w:date="2020-10-24T00:05:00Z">
        <w:r w:rsidR="009B44DA">
          <w:rPr>
            <w:sz w:val="22"/>
            <w:szCs w:val="22"/>
            <w:lang w:val="sk-SK"/>
          </w:rPr>
          <w:t>,</w:t>
        </w:r>
      </w:ins>
    </w:p>
    <w:p w14:paraId="43544F8E" w14:textId="60A1C88A"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ins w:id="2" w:author="user" w:date="2020-10-24T00:05:00Z">
        <w:r w:rsidR="009B44DA">
          <w:rPr>
            <w:sz w:val="22"/>
            <w:lang w:val="sk-SK"/>
          </w:rPr>
          <w:t>,</w:t>
        </w:r>
      </w:ins>
    </w:p>
    <w:p w14:paraId="31FF8A8F" w14:textId="399731EC"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ins w:id="3" w:author="user" w:date="2020-10-24T00:05:00Z">
        <w:r w:rsidR="009B44DA">
          <w:rPr>
            <w:sz w:val="22"/>
            <w:szCs w:val="22"/>
            <w:lang w:val="sk-SK"/>
          </w:rPr>
          <w:t> </w:t>
        </w:r>
      </w:ins>
      <w:r w:rsidRPr="00307126">
        <w:rPr>
          <w:sz w:val="22"/>
          <w:szCs w:val="22"/>
          <w:lang w:val="sk-SK"/>
        </w:rPr>
        <w:t>účtovníctve</w:t>
      </w:r>
      <w:ins w:id="4" w:author="user" w:date="2020-10-24T00:05:00Z">
        <w:r w:rsidR="009B44DA">
          <w:rPr>
            <w:sz w:val="22"/>
            <w:szCs w:val="22"/>
            <w:lang w:val="sk-SK"/>
          </w:rPr>
          <w:t>,</w:t>
        </w:r>
      </w:ins>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10A5E26F" w14:textId="7705A317" w:rsidR="009A0D78" w:rsidRPr="009A0D78" w:rsidRDefault="009A0D78" w:rsidP="009A0D78">
      <w:pPr>
        <w:spacing w:before="120" w:line="264" w:lineRule="auto"/>
        <w:ind w:left="540"/>
        <w:jc w:val="both"/>
        <w:rPr>
          <w:rFonts w:ascii="Times New Roman" w:hAnsi="Times New Roman"/>
        </w:rPr>
      </w:pPr>
      <w:proofErr w:type="spellStart"/>
      <w:r w:rsidRPr="005D678B">
        <w:rPr>
          <w:rFonts w:ascii="Times New Roman" w:hAnsi="Times New Roman"/>
          <w:b/>
          <w:bCs/>
        </w:rPr>
        <w:t>Blankozmenka</w:t>
      </w:r>
      <w:proofErr w:type="spellEnd"/>
      <w:r w:rsidRPr="005D678B">
        <w:rPr>
          <w:rFonts w:ascii="Times New Roman" w:hAnsi="Times New Roman"/>
          <w:b/>
          <w:bCs/>
        </w:rPr>
        <w:t xml:space="preserve"> – </w:t>
      </w:r>
      <w:proofErr w:type="spellStart"/>
      <w:r w:rsidRPr="005D678B">
        <w:rPr>
          <w:rFonts w:ascii="Times New Roman" w:hAnsi="Times New Roman"/>
          <w:bCs/>
        </w:rPr>
        <w:t>blankozmenka</w:t>
      </w:r>
      <w:proofErr w:type="spellEnd"/>
      <w:r w:rsidRPr="005D678B">
        <w:rPr>
          <w:rFonts w:ascii="Times New Roman" w:hAnsi="Times New Roman"/>
          <w:bCs/>
        </w:rPr>
        <w:t xml:space="preserve"> s avalom ( zmenkovým ručením) alebo bez </w:t>
      </w:r>
      <w:proofErr w:type="spellStart"/>
      <w:r w:rsidRPr="005D678B">
        <w:rPr>
          <w:rFonts w:ascii="Times New Roman" w:hAnsi="Times New Roman"/>
          <w:bCs/>
        </w:rPr>
        <w:t>avala</w:t>
      </w:r>
      <w:proofErr w:type="spellEnd"/>
      <w:r w:rsidRPr="005D678B">
        <w:rPr>
          <w:rFonts w:ascii="Times New Roman" w:hAnsi="Times New Roman"/>
          <w:bCs/>
        </w:rPr>
        <w:t xml:space="preserve"> odovzdaná Prijímateľom Poskytovateľovi na účely zabezpečenia budúcej pohľadávka zo Zmluvy o poskytnutí NFP, ktorú má </w:t>
      </w:r>
      <w:r w:rsidRPr="00AA073A">
        <w:rPr>
          <w:rFonts w:ascii="Times New Roman" w:hAnsi="Times New Roman"/>
          <w:bCs/>
        </w:rPr>
        <w:t xml:space="preserve">poskytovateľ právo vyplniť za podmienok stanovených </w:t>
      </w:r>
      <w:commentRangeStart w:id="5"/>
      <w:proofErr w:type="spellStart"/>
      <w:r w:rsidRPr="00AA073A">
        <w:rPr>
          <w:rFonts w:ascii="Times New Roman" w:hAnsi="Times New Roman"/>
          <w:bCs/>
        </w:rPr>
        <w:t>ZoVPBA</w:t>
      </w:r>
      <w:commentRangeEnd w:id="5"/>
      <w:proofErr w:type="spellEnd"/>
      <w:r w:rsidR="000A4786" w:rsidRPr="005D678B">
        <w:rPr>
          <w:rStyle w:val="Odkaznakomentr"/>
          <w:rFonts w:ascii="Times New Roman" w:eastAsia="Times New Roman" w:hAnsi="Times New Roman"/>
          <w:lang w:val="x-none" w:eastAsia="x-none"/>
        </w:rPr>
        <w:commentReference w:id="5"/>
      </w:r>
      <w:r w:rsidRPr="005D678B">
        <w:rPr>
          <w:rFonts w:ascii="Times New Roman" w:hAnsi="Times New Roman"/>
          <w:bCs/>
        </w:rPr>
        <w:t>,</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06E1CD8A"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297521">
        <w:rPr>
          <w:rFonts w:ascii="Times New Roman" w:hAnsi="Times New Roman"/>
        </w:rPr>
        <w:t> Ministerstvo investícií, regionálneho rozvoja a informatizácie Slovenskej republiky</w:t>
      </w:r>
      <w:r w:rsidRPr="00307126">
        <w:rPr>
          <w:rFonts w:ascii="Times New Roman" w:hAnsi="Times New Roman"/>
        </w:rPr>
        <w:t>, ktor</w:t>
      </w:r>
      <w:r w:rsidR="000B4B31">
        <w:rPr>
          <w:rFonts w:ascii="Times New Roman" w:hAnsi="Times New Roman"/>
        </w:rPr>
        <w:t>é</w:t>
      </w:r>
      <w:r w:rsidRPr="00307126">
        <w:rPr>
          <w:rFonts w:ascii="Times New Roman" w:hAnsi="Times New Roman"/>
        </w:rPr>
        <w:t xml:space="preserve"> je ústredným orgánom štátnej správy určený</w:t>
      </w:r>
      <w:r w:rsidR="000B4B31">
        <w:rPr>
          <w:rFonts w:ascii="Times New Roman" w:hAnsi="Times New Roman"/>
        </w:rPr>
        <w:t>m</w:t>
      </w:r>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r w:rsidR="000B4B31">
        <w:rPr>
          <w:rFonts w:ascii="Times New Roman" w:hAnsi="Times New Roman"/>
        </w:rPr>
        <w:t>é</w:t>
      </w:r>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w:t>
      </w:r>
      <w:r w:rsidRPr="00307126">
        <w:rPr>
          <w:rFonts w:ascii="Times New Roman" w:hAnsi="Times New Roman"/>
        </w:rPr>
        <w:lastRenderedPageBreak/>
        <w:t>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28630476" w14:textId="0992420E" w:rsidR="00901527" w:rsidRPr="00F87745" w:rsidRDefault="002F22D1" w:rsidP="00F87745">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6CB51C74" w:rsidR="00D60452" w:rsidRDefault="00C53921" w:rsidP="00700267">
      <w:pPr>
        <w:tabs>
          <w:tab w:val="num" w:pos="900"/>
        </w:tabs>
        <w:spacing w:before="120" w:after="0" w:line="264" w:lineRule="auto"/>
        <w:ind w:left="539"/>
        <w:jc w:val="both"/>
        <w:rPr>
          <w:ins w:id="6" w:author="Martin" w:date="2021-05-14T09:51:00Z"/>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B118E90" w14:textId="6C19C2F9" w:rsidR="00F87745" w:rsidRPr="00307126" w:rsidRDefault="00F87745" w:rsidP="00700267">
      <w:pPr>
        <w:tabs>
          <w:tab w:val="num" w:pos="900"/>
        </w:tabs>
        <w:spacing w:before="120" w:after="0" w:line="264" w:lineRule="auto"/>
        <w:ind w:left="539"/>
        <w:jc w:val="both"/>
        <w:rPr>
          <w:rFonts w:ascii="Times New Roman" w:hAnsi="Times New Roman"/>
        </w:rPr>
      </w:pPr>
      <w:ins w:id="7" w:author="Martin" w:date="2021-05-14T09:51:00Z">
        <w:r>
          <w:rPr>
            <w:rFonts w:ascii="Times New Roman" w:hAnsi="Times New Roman"/>
            <w:b/>
            <w:bCs/>
          </w:rPr>
          <w:t xml:space="preserve">EKS </w:t>
        </w:r>
        <w:r w:rsidRPr="00C34EB7">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 na podlimitné postupy zadávania zákaziek s využitím elektronického trhoviska</w:t>
        </w:r>
      </w:ins>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8"/>
      <w:commentRangeEnd w:id="8"/>
      <w:r w:rsidRPr="001E3C5A">
        <w:rPr>
          <w:rStyle w:val="Odkaznakomentr"/>
          <w:rFonts w:ascii="Times New Roman" w:hAnsi="Times New Roman"/>
          <w:b/>
          <w:sz w:val="22"/>
          <w:lang w:val="x-none"/>
        </w:rPr>
        <w:commentReference w:id="8"/>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 xml:space="preserve">iného orgánu, ktoré by mohlo mať vplyv na výšku uplatnenej finančnej opravy, resp. konanie bolo ukončené a finančná </w:t>
      </w:r>
      <w:r w:rsidR="00FD2790">
        <w:rPr>
          <w:rFonts w:ascii="Times New Roman" w:hAnsi="Times New Roman"/>
        </w:rPr>
        <w:lastRenderedPageBreak/>
        <w:t>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9"/>
      <w:r w:rsidRPr="00307126">
        <w:rPr>
          <w:rFonts w:ascii="Times New Roman" w:hAnsi="Times New Roman"/>
          <w:b/>
        </w:rPr>
        <w:t>Financujúca banka</w:t>
      </w:r>
      <w:r w:rsidRPr="00307126">
        <w:rPr>
          <w:rFonts w:ascii="Times New Roman" w:hAnsi="Times New Roman"/>
        </w:rPr>
        <w:t xml:space="preserve"> </w:t>
      </w:r>
      <w:commentRangeEnd w:id="9"/>
      <w:r w:rsidRPr="00307126">
        <w:rPr>
          <w:rStyle w:val="Odkaznakomentr"/>
          <w:rFonts w:ascii="Times New Roman" w:eastAsia="Times New Roman" w:hAnsi="Times New Roman"/>
          <w:sz w:val="22"/>
          <w:szCs w:val="22"/>
          <w:lang w:val="x-none" w:eastAsia="x-none"/>
        </w:rPr>
        <w:commentReference w:id="9"/>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25A40656" w14:textId="2093C5B2" w:rsidR="00137023" w:rsidRPr="00BE3163" w:rsidRDefault="002F22D1" w:rsidP="00BE3163">
      <w:pPr>
        <w:spacing w:before="120" w:line="264" w:lineRule="auto"/>
        <w:ind w:left="567"/>
        <w:jc w:val="both"/>
        <w:rPr>
          <w:ins w:id="10" w:author="Pečová Renáta" w:date="2021-08-05T15:05:00Z"/>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 xml:space="preserve">tanovujú podrobnejšie pravidlá a podmienky uplatniteľné na vykonanie rôznych oblastí úpravy podľa všeobecného </w:t>
      </w:r>
      <w:r w:rsidRPr="00BE3163">
        <w:rPr>
          <w:rFonts w:ascii="Times New Roman" w:hAnsi="Times New Roman"/>
          <w:bCs/>
          <w:color w:val="000000"/>
        </w:rPr>
        <w:t>nariadenia;</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1B5F9DAA" w14:textId="4E8A69FC" w:rsidR="008B1B47" w:rsidRPr="00137023" w:rsidRDefault="008B1B47" w:rsidP="00137023">
      <w:pPr>
        <w:ind w:left="540"/>
        <w:jc w:val="both"/>
        <w:rPr>
          <w:ins w:id="11" w:author="Martin" w:date="2021-05-14T09:52:00Z"/>
          <w:rFonts w:ascii="Times New Roman" w:eastAsia="SimSun" w:hAnsi="Times New Roman"/>
          <w:bCs/>
        </w:rPr>
      </w:pPr>
      <w:ins w:id="12" w:author="Martin" w:date="2021-05-14T09:52:00Z">
        <w:r w:rsidRPr="00A225B4">
          <w:rPr>
            <w:rFonts w:ascii="Times New Roman" w:eastAsia="SimSun" w:hAnsi="Times New Roman"/>
            <w:b/>
            <w:bCs/>
          </w:rPr>
          <w:t xml:space="preserve">Jednotná príručka pre žiadateľov/prijímateľov upravujúca kontrolu VO a obstarávania – </w:t>
        </w:r>
        <w:r w:rsidRPr="00C34EB7">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ins>
    </w:p>
    <w:p w14:paraId="43BAE952" w14:textId="7249FC43"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lastRenderedPageBreak/>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185C29DA"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w:t>
      </w:r>
      <w:ins w:id="13" w:author="Martin" w:date="2021-05-14T09:52:00Z">
        <w:r w:rsidR="00231CFF" w:rsidRPr="00307126">
          <w:rPr>
            <w:rFonts w:ascii="Times New Roman" w:hAnsi="Times New Roman"/>
            <w:bCs/>
          </w:rPr>
          <w:t>.</w:t>
        </w:r>
        <w:r w:rsidR="00231CFF" w:rsidRPr="000A7056">
          <w:t xml:space="preserve"> </w:t>
        </w:r>
        <w:r w:rsidR="00231CFF"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231CFF" w:rsidRPr="00307126">
          <w:rPr>
            <w:rFonts w:ascii="Times New Roman" w:hAnsi="Times New Roman"/>
            <w:bCs/>
          </w:rPr>
          <w:t xml:space="preserve"> </w:t>
        </w:r>
      </w:ins>
      <w:r w:rsidR="008E5E97" w:rsidRPr="00307126">
        <w:rPr>
          <w:rFonts w:ascii="Times New Roman" w:hAnsi="Times New Roman"/>
          <w:bCs/>
        </w:rPr>
        <w:t xml:space="preserve">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lastRenderedPageBreak/>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4C6CB4" w:rsidRDefault="002F22D1" w:rsidP="004C6CB4">
      <w:pPr>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Nariadenie </w:t>
      </w:r>
      <w:r w:rsidR="007D23F2" w:rsidRPr="004C6CB4">
        <w:rPr>
          <w:rFonts w:ascii="Times New Roman" w:hAnsi="Times New Roman"/>
          <w:b/>
        </w:rPr>
        <w:t>2018</w:t>
      </w:r>
      <w:r w:rsidRPr="004C6CB4">
        <w:rPr>
          <w:rFonts w:ascii="Times New Roman" w:hAnsi="Times New Roman"/>
          <w:b/>
        </w:rPr>
        <w:t>/</w:t>
      </w:r>
      <w:r w:rsidR="007D23F2" w:rsidRPr="004C6CB4">
        <w:rPr>
          <w:rFonts w:ascii="Times New Roman" w:hAnsi="Times New Roman"/>
          <w:b/>
        </w:rPr>
        <w:t xml:space="preserve">1046 </w:t>
      </w:r>
      <w:r w:rsidRPr="004C6CB4">
        <w:rPr>
          <w:rFonts w:ascii="Times New Roman" w:hAnsi="Times New Roman"/>
        </w:rPr>
        <w:t xml:space="preserve">– </w:t>
      </w:r>
      <w:r w:rsidRPr="004C6CB4">
        <w:t xml:space="preserve">Nariadenie Európskeho parlamentu a Rady (EÚ, </w:t>
      </w:r>
      <w:proofErr w:type="spellStart"/>
      <w:r w:rsidRPr="004C6CB4">
        <w:t>Euratom</w:t>
      </w:r>
      <w:proofErr w:type="spellEnd"/>
      <w:r w:rsidRPr="004C6CB4">
        <w:t>) č. </w:t>
      </w:r>
      <w:r w:rsidR="007D23F2" w:rsidRPr="004C6CB4">
        <w:t>2018/1046</w:t>
      </w:r>
      <w:r w:rsidRPr="004C6CB4">
        <w:t xml:space="preserve"> z  </w:t>
      </w:r>
      <w:r w:rsidR="007D23F2" w:rsidRPr="004C6CB4">
        <w:t>18. júla 2018</w:t>
      </w:r>
      <w:r w:rsidRPr="004C6CB4">
        <w:t xml:space="preserve">, o rozpočtových pravidlách, ktoré sa vzťahujú na všeobecný rozpočet Únie, </w:t>
      </w:r>
      <w:r w:rsidR="007D23F2" w:rsidRPr="004C6CB4">
        <w:t xml:space="preserve">o zmene nariadení (EÚ) č. 1296/2013, (EÚ) č. 1301/2013, (EÚ) č. </w:t>
      </w:r>
      <w:r w:rsidR="007D23F2" w:rsidRPr="004C6CB4">
        <w:lastRenderedPageBreak/>
        <w:t xml:space="preserve">1303/2013, (EÚ) č. 1304/2013, (EÚ) č. 1309/2013, (EÚ) č. 1316/2013, (EÚ) č. 223/2014, (EÚ) č. 283/2014 a rozhodnutia č. 541/2014/EÚ </w:t>
      </w:r>
      <w:r w:rsidRPr="004C6CB4">
        <w:t>a</w:t>
      </w:r>
      <w:r w:rsidR="007D23F2" w:rsidRPr="004C6CB4">
        <w:t xml:space="preserve"> o </w:t>
      </w:r>
      <w:r w:rsidRPr="004C6CB4">
        <w:t>zrušení nariadenia (</w:t>
      </w:r>
      <w:r w:rsidR="007D23F2" w:rsidRPr="004C6CB4">
        <w:t>EÚ</w:t>
      </w:r>
      <w:r w:rsidRPr="004C6CB4">
        <w:t xml:space="preserve">, </w:t>
      </w:r>
      <w:proofErr w:type="spellStart"/>
      <w:r w:rsidRPr="004C6CB4">
        <w:t>Euratom</w:t>
      </w:r>
      <w:proofErr w:type="spellEnd"/>
      <w:r w:rsidRPr="004C6CB4">
        <w:t>) č. </w:t>
      </w:r>
      <w:r w:rsidR="007D23F2" w:rsidRPr="004C6CB4">
        <w:t>966</w:t>
      </w:r>
      <w:r w:rsidRPr="004C6CB4">
        <w:t>/</w:t>
      </w:r>
      <w:r w:rsidR="007D23F2" w:rsidRPr="004C6CB4">
        <w:t>2012</w:t>
      </w:r>
      <w:r w:rsidRPr="004C6CB4">
        <w:t xml:space="preserve">; </w:t>
      </w:r>
    </w:p>
    <w:p w14:paraId="46B18E42" w14:textId="66CA479E"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 Maximálna výška NFP vyplýva z rozhodnutia o schválení žiadosti o</w:t>
      </w:r>
      <w:r w:rsidR="00176C9A">
        <w:rPr>
          <w:rFonts w:ascii="Times New Roman" w:hAnsi="Times New Roman"/>
        </w:rPr>
        <w:t> </w:t>
      </w:r>
      <w:r w:rsidRPr="004C6CB4">
        <w:rPr>
          <w:rFonts w:ascii="Times New Roman" w:hAnsi="Times New Roman"/>
        </w:rPr>
        <w:t>NFP</w:t>
      </w:r>
      <w:r w:rsidR="00176C9A">
        <w:rPr>
          <w:rFonts w:ascii="Times New Roman" w:hAnsi="Times New Roman"/>
        </w:rPr>
        <w:t xml:space="preserve">,  </w:t>
      </w:r>
      <w:r w:rsidR="00176C9A" w:rsidRPr="00176C9A">
        <w:rPr>
          <w:rFonts w:ascii="Times New Roman" w:hAnsi="Times New Roman"/>
        </w:rPr>
        <w:t xml:space="preserve">predstavuje </w:t>
      </w:r>
      <w:r w:rsidR="00176C9A">
        <w:rPr>
          <w:rFonts w:ascii="Times New Roman" w:hAnsi="Times New Roman"/>
        </w:rPr>
        <w:t>(</w:t>
      </w:r>
      <w:r w:rsidR="00176C9A" w:rsidRPr="00176C9A">
        <w:rPr>
          <w:rFonts w:ascii="Times New Roman" w:hAnsi="Times New Roman"/>
        </w:rPr>
        <w:t xml:space="preserve"> </w:t>
      </w:r>
      <w:r w:rsidR="00D62847">
        <w:rPr>
          <w:rFonts w:ascii="Times New Roman" w:hAnsi="Times New Roman"/>
        </w:rPr>
        <w:t>napr.</w:t>
      </w:r>
      <w:r w:rsidR="00176C9A">
        <w:rPr>
          <w:rFonts w:ascii="Times New Roman" w:hAnsi="Times New Roman"/>
        </w:rPr>
        <w:t xml:space="preserve"> v prípade  malého podniku 85% ) </w:t>
      </w:r>
      <w:r w:rsidRPr="004C6CB4">
        <w:rPr>
          <w:rFonts w:ascii="Times New Roman" w:hAnsi="Times New Roman"/>
        </w:rPr>
        <w:t>určité</w:t>
      </w:r>
      <w:r w:rsidR="00176C9A">
        <w:rPr>
          <w:rFonts w:ascii="Times New Roman" w:hAnsi="Times New Roman"/>
        </w:rPr>
        <w:t>....</w:t>
      </w:r>
      <w:r w:rsidRPr="004C6CB4">
        <w:rPr>
          <w:rFonts w:ascii="Times New Roman" w:hAnsi="Times New Roman"/>
        </w:rPr>
        <w:t xml:space="preserve">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78F139EB"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w:t>
      </w:r>
      <w:r w:rsidR="00D62847" w:rsidRPr="00251FC4">
        <w:rPr>
          <w:rFonts w:ascii="Times New Roman" w:hAnsi="Times New Roman"/>
          <w:b/>
        </w:rPr>
        <w:t>Integrovaného regionálneho operačného programu 2014-2020</w:t>
      </w:r>
      <w:r w:rsidR="00556FFC">
        <w:rPr>
          <w:rFonts w:ascii="Times New Roman" w:hAnsi="Times New Roman"/>
        </w:rPr>
        <w:t>,</w:t>
      </w:r>
      <w:r w:rsidRPr="00307126">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w:t>
      </w:r>
      <w:r w:rsidRPr="00307126">
        <w:rPr>
          <w:rFonts w:ascii="Times New Roman" w:hAnsi="Times New Roman"/>
        </w:rPr>
        <w:lastRenderedPageBreak/>
        <w:t xml:space="preserve">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4386F06B" w:rsidR="002F22D1" w:rsidRPr="00742E2E"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lastRenderedPageBreak/>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68AF7581"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005D190B">
        <w:rPr>
          <w:rFonts w:ascii="Times New Roman" w:hAnsi="Times New Roman"/>
          <w:bCs/>
        </w:rPr>
        <w:t xml:space="preserve"> </w:t>
      </w:r>
      <w:ins w:id="14" w:author="Dilongová Ľubica" w:date="2021-01-16T21:18:00Z">
        <w:r w:rsidR="005D190B" w:rsidRPr="00137023">
          <w:rPr>
            <w:rFonts w:ascii="Times New Roman" w:hAnsi="Times New Roman"/>
            <w:bCs/>
          </w:rPr>
          <w:t xml:space="preserve">troch rokov </w:t>
        </w:r>
      </w:ins>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137023">
      <w:pPr>
        <w:pStyle w:val="Odsekzoznamu"/>
        <w:numPr>
          <w:ilvl w:val="0"/>
          <w:numId w:val="60"/>
        </w:numPr>
        <w:spacing w:before="120" w:line="264" w:lineRule="auto"/>
        <w:ind w:left="1417" w:hanging="340"/>
        <w:jc w:val="both"/>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137023">
      <w:pPr>
        <w:pStyle w:val="Odsekzoznamu"/>
        <w:numPr>
          <w:ilvl w:val="0"/>
          <w:numId w:val="60"/>
        </w:numPr>
        <w:spacing w:before="120" w:line="264" w:lineRule="auto"/>
        <w:ind w:left="1417" w:hanging="340"/>
        <w:jc w:val="both"/>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137023">
      <w:pPr>
        <w:pStyle w:val="Odsekzoznamu"/>
        <w:numPr>
          <w:ilvl w:val="0"/>
          <w:numId w:val="60"/>
        </w:numPr>
        <w:spacing w:before="120" w:line="264" w:lineRule="auto"/>
        <w:ind w:left="1417" w:hanging="340"/>
        <w:jc w:val="both"/>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825192" w:rsidRPr="004C6CB4">
        <w:rPr>
          <w:rFonts w:ascii="Times New Roman" w:hAnsi="Times New Roman"/>
          <w:bCs/>
        </w:rPr>
        <w:t>;</w:t>
      </w:r>
      <w:r w:rsidRPr="004C6CB4">
        <w:rPr>
          <w:rFonts w:ascii="Times New Roman" w:hAnsi="Times New Roman"/>
          <w:bCs/>
        </w:rPr>
        <w:t xml:space="preserve"> </w:t>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 xml:space="preserve">predpis, opatrenie, usmernenie, rozhodnutie alebo </w:t>
      </w:r>
      <w:r w:rsidRPr="00307126">
        <w:rPr>
          <w:rFonts w:ascii="Times New Roman" w:hAnsi="Times New Roman"/>
        </w:rPr>
        <w:lastRenderedPageBreak/>
        <w:t>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15"/>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5"/>
      <w:r w:rsidR="00576235" w:rsidRPr="00773D77">
        <w:rPr>
          <w:rStyle w:val="Odkaznakomentr"/>
          <w:rFonts w:ascii="Times New Roman" w:hAnsi="Times New Roman"/>
          <w:sz w:val="22"/>
          <w:lang w:val="x-none"/>
        </w:rPr>
        <w:commentReference w:id="15"/>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w:t>
      </w:r>
      <w:r w:rsidR="008D55C6">
        <w:rPr>
          <w:rFonts w:ascii="Times New Roman" w:hAnsi="Times New Roman"/>
        </w:rPr>
        <w:t>(</w:t>
      </w:r>
      <w:proofErr w:type="spellStart"/>
      <w:r w:rsidR="008D55C6">
        <w:rPr>
          <w:rFonts w:ascii="Times New Roman" w:hAnsi="Times New Roman"/>
        </w:rPr>
        <w:t>zaznamenateľná</w:t>
      </w:r>
      <w:proofErr w:type="spellEnd"/>
      <w:r w:rsidR="008D55C6">
        <w:rPr>
          <w:rFonts w:ascii="Times New Roman" w:hAnsi="Times New Roman"/>
        </w:rPr>
        <w:t xml:space="preserve">) </w:t>
      </w:r>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lastRenderedPageBreak/>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4B823D6A" w:rsidR="002F22D1" w:rsidRPr="00742E2E" w:rsidRDefault="002F22D1" w:rsidP="004C6CB4">
      <w:pPr>
        <w:widowControl w:val="0"/>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w:t>
      </w:r>
      <w:r w:rsidR="00E80A97">
        <w:rPr>
          <w:rFonts w:ascii="Times New Roman" w:hAnsi="Times New Roman"/>
        </w:rPr>
        <w:t xml:space="preserve"> 17.10.2016</w:t>
      </w:r>
      <w:r w:rsidRPr="004C6CB4">
        <w:rPr>
          <w:rFonts w:ascii="Times New Roman" w:hAnsi="Times New Roman"/>
        </w:rPr>
        <w:t xml:space="preserve"> </w:t>
      </w:r>
      <w:commentRangeStart w:id="16"/>
      <w:commentRangeEnd w:id="16"/>
      <w:r w:rsidRPr="004C6CB4">
        <w:commentReference w:id="16"/>
      </w:r>
      <w:r w:rsidRPr="004C6CB4">
        <w:rPr>
          <w:rFonts w:ascii="Times New Roman" w:hAnsi="Times New Roman"/>
        </w:rPr>
        <w:t xml:space="preserve">, do Ukončenia realizácie hlavných aktivít Projektu. Maximálna doba Realizácie hlavných aktivít Projektu zodpovedá oprávnenému obdobiu </w:t>
      </w:r>
      <w:r w:rsidR="001A4207">
        <w:rPr>
          <w:rFonts w:ascii="Times New Roman" w:hAnsi="Times New Roman"/>
        </w:rPr>
        <w:t>12 mesiac</w:t>
      </w:r>
      <w:r w:rsidR="00AD0206">
        <w:rPr>
          <w:rFonts w:ascii="Times New Roman" w:hAnsi="Times New Roman"/>
        </w:rPr>
        <w:t>ov</w:t>
      </w:r>
      <w:r w:rsidR="001A4207">
        <w:rPr>
          <w:rFonts w:ascii="Times New Roman" w:hAnsi="Times New Roman"/>
        </w:rPr>
        <w:t xml:space="preserve"> </w:t>
      </w:r>
      <w:r w:rsidRPr="004C6CB4">
        <w:rPr>
          <w:rFonts w:ascii="Times New Roman" w:hAnsi="Times New Roman"/>
        </w:rPr>
        <w:t>stanovenému vo Výzve na predkladanie žiadostí o NFP,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r w:rsidRPr="001A4207">
        <w:rPr>
          <w:rFonts w:ascii="Times New Roman" w:hAnsi="Times New Roman"/>
        </w:rPr>
        <w:t>;</w:t>
      </w:r>
      <w:r w:rsidR="00B922D8" w:rsidRPr="00742E2E">
        <w:rPr>
          <w:rFonts w:ascii="Times New Roman" w:hAnsi="Times New Roman"/>
        </w:rPr>
        <w:t xml:space="preserve"> V odôvodnených prípadoch poč</w:t>
      </w:r>
      <w:r w:rsidR="00AD0206" w:rsidRPr="00AD0206">
        <w:rPr>
          <w:rFonts w:ascii="Times New Roman" w:hAnsi="Times New Roman"/>
        </w:rPr>
        <w:t xml:space="preserve">as doby realizácie projektu </w:t>
      </w:r>
      <w:r w:rsidR="00AD0206">
        <w:rPr>
          <w:rFonts w:ascii="Times New Roman" w:hAnsi="Times New Roman"/>
        </w:rPr>
        <w:t>je</w:t>
      </w:r>
      <w:r w:rsidR="00B922D8" w:rsidRPr="00742E2E">
        <w:rPr>
          <w:rFonts w:ascii="Times New Roman" w:hAnsi="Times New Roman"/>
        </w:rPr>
        <w:t xml:space="preserve"> možné túto dobu predĺžiť</w:t>
      </w:r>
      <w:r w:rsidR="00AD0206">
        <w:rPr>
          <w:rFonts w:ascii="Times New Roman" w:hAnsi="Times New Roman"/>
        </w:rPr>
        <w:t xml:space="preserve"> nad 12 mesiacov</w:t>
      </w:r>
      <w:r w:rsidR="00B922D8" w:rsidRPr="00742E2E">
        <w:rPr>
          <w:rFonts w:ascii="Times New Roman" w:hAnsi="Times New Roman"/>
        </w:rPr>
        <w:t>. Za odôvodnené prípady sa budú považovať objektívne, neočakávané skutočnosti brániace realizácii projektu v pôvodne plánovanej dĺžke realizácie hlavných aktivít projektu. Uvedené prípady bude SO posudzovať individuálne</w:t>
      </w:r>
      <w:r w:rsidR="00FB6B74">
        <w:rPr>
          <w:rFonts w:ascii="Times New Roman" w:hAnsi="Times New Roman"/>
        </w:rPr>
        <w:t>.</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Schémy štátnej pomoci a schémy pomoci "de </w:t>
      </w:r>
      <w:proofErr w:type="spellStart"/>
      <w:r w:rsidRPr="004C6CB4">
        <w:rPr>
          <w:rFonts w:ascii="Times New Roman" w:hAnsi="Times New Roman"/>
          <w:b/>
        </w:rPr>
        <w:t>minimis</w:t>
      </w:r>
      <w:proofErr w:type="spellEnd"/>
      <w:r w:rsidRPr="004C6CB4">
        <w:rPr>
          <w:rFonts w:ascii="Times New Roman" w:hAnsi="Times New Roman"/>
          <w:b/>
        </w:rPr>
        <w:t xml:space="preserve">",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07FE60B4" w:rsidR="002F22D1" w:rsidRPr="001C45B2"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xml:space="preserve">– dokument, na základe ktorého je zdokumentované podozrenie z Nezrovnalosti alebo zistenie Nezrovnalosti v jednotlivých štádiách vývoja </w:t>
      </w:r>
      <w:r w:rsidRPr="004C6CB4">
        <w:rPr>
          <w:rFonts w:ascii="Times New Roman" w:hAnsi="Times New Roman"/>
        </w:rPr>
        <w:lastRenderedPageBreak/>
        <w:t>nezrovnalosti v ITMS2014+;</w:t>
      </w:r>
    </w:p>
    <w:p w14:paraId="180B1BCF" w14:textId="0A9E6D9D"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V súlade s </w:t>
      </w:r>
      <w:r w:rsidRPr="00326596">
        <w:rPr>
          <w:rFonts w:ascii="Times New Roman" w:hAnsi="Times New Roman"/>
        </w:rPr>
        <w:t xml:space="preserve">uznesením </w:t>
      </w:r>
      <w:r w:rsidRPr="005D678B">
        <w:rPr>
          <w:rFonts w:ascii="Times New Roman" w:hAnsi="Times New Roman"/>
        </w:rPr>
        <w:t xml:space="preserve">vlády č. </w:t>
      </w:r>
      <w:r w:rsidR="00AE6BB3" w:rsidRPr="005D678B">
        <w:rPr>
          <w:rFonts w:ascii="Times New Roman" w:hAnsi="Times New Roman"/>
        </w:rPr>
        <w:t>č.</w:t>
      </w:r>
      <w:r w:rsidR="002F0FA6" w:rsidRPr="005D678B">
        <w:rPr>
          <w:rFonts w:ascii="Times New Roman" w:hAnsi="Times New Roman"/>
        </w:rPr>
        <w:t xml:space="preserve"> 232  zo dňa 14. mája 2014 je </w:t>
      </w:r>
      <w:r w:rsidR="00AE6BB3" w:rsidRPr="005D678B">
        <w:rPr>
          <w:rFonts w:ascii="Times New Roman" w:hAnsi="Times New Roman"/>
        </w:rPr>
        <w:t xml:space="preserve">Sprostredkovateľský orgán pre Prioritnú os 3 Mobilizácia kreatívneho potenciálu v regiónoch pre Operačný program: „Integrovaný </w:t>
      </w:r>
      <w:r w:rsidR="002F0FA6" w:rsidRPr="005D678B">
        <w:rPr>
          <w:rFonts w:ascii="Times New Roman" w:hAnsi="Times New Roman"/>
        </w:rPr>
        <w:t xml:space="preserve">regionálny operačný program“, </w:t>
      </w:r>
      <w:r w:rsidR="00AE6BB3" w:rsidRPr="005D678B">
        <w:rPr>
          <w:rFonts w:ascii="Times New Roman" w:hAnsi="Times New Roman"/>
          <w:b/>
        </w:rPr>
        <w:t>Ministerstvo kultúry Slovenskej republiky</w:t>
      </w:r>
      <w:r w:rsidR="002F0FA6" w:rsidRPr="005D678B">
        <w:rPr>
          <w:rFonts w:ascii="Times New Roman" w:hAnsi="Times New Roman"/>
        </w:rPr>
        <w:t xml:space="preserve"> (ďalej len „SO“), ktoré</w:t>
      </w:r>
      <w:r w:rsidR="00AE6BB3" w:rsidRPr="005D678B">
        <w:rPr>
          <w:rFonts w:ascii="Times New Roman" w:hAnsi="Times New Roman"/>
        </w:rPr>
        <w:t xml:space="preserve"> vykonáva úlohy v mene a na účet RO v súlade so Zmluvou o vykonávaní časti úloh riadiaceho orgánu sprostredkovateľským orgánom</w:t>
      </w:r>
      <w:r w:rsidRPr="00326596">
        <w:rPr>
          <w:rFonts w:ascii="Times New Roman" w:hAnsi="Times New Roman"/>
        </w:rPr>
        <w:t xml:space="preserve">. V prípade, ak poskytnutý príspevok zahŕňa poskytnutie pomoci, SO koná ako </w:t>
      </w:r>
      <w:del w:id="17" w:author="Pečová Renáta" w:date="2021-08-05T15:17:00Z">
        <w:r w:rsidRPr="00326596" w:rsidDel="005D678B">
          <w:rPr>
            <w:rFonts w:ascii="Times New Roman" w:hAnsi="Times New Roman"/>
          </w:rPr>
          <w:delText>v</w:delText>
        </w:r>
        <w:r w:rsidRPr="005D678B" w:rsidDel="005D678B">
          <w:rPr>
            <w:rFonts w:ascii="Times New Roman" w:hAnsi="Times New Roman"/>
            <w:highlight w:val="yellow"/>
            <w:rPrChange w:id="18" w:author="Pečová Renáta" w:date="2021-08-05T15:21:00Z">
              <w:rPr>
                <w:rFonts w:ascii="Times New Roman" w:hAnsi="Times New Roman"/>
              </w:rPr>
            </w:rPrChange>
          </w:rPr>
          <w:delText>ykonávateľ</w:delText>
        </w:r>
        <w:r w:rsidRPr="00326596" w:rsidDel="005D678B">
          <w:rPr>
            <w:rFonts w:ascii="Times New Roman" w:hAnsi="Times New Roman"/>
          </w:rPr>
          <w:delText xml:space="preserve"> </w:delText>
        </w:r>
      </w:del>
      <w:ins w:id="19" w:author="Pečová Renáta" w:date="2021-08-05T15:17:00Z">
        <w:r w:rsidR="005D678B">
          <w:rPr>
            <w:rFonts w:ascii="Times New Roman" w:hAnsi="Times New Roman"/>
          </w:rPr>
          <w:t xml:space="preserve">poskytovateľ </w:t>
        </w:r>
      </w:ins>
      <w:r w:rsidRPr="00326596">
        <w:rPr>
          <w:rFonts w:ascii="Times New Roman" w:hAnsi="Times New Roman"/>
        </w:rPr>
        <w:t>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xml:space="preserve">. Pomocou sa vo význame uvádzanom v tejto Zmluve o poskytnutí NFP rozumie pomoc de </w:t>
      </w:r>
      <w:proofErr w:type="spellStart"/>
      <w:r w:rsidRPr="004C6CB4">
        <w:rPr>
          <w:rFonts w:ascii="Times New Roman" w:hAnsi="Times New Roman"/>
        </w:rPr>
        <w:t>minimis</w:t>
      </w:r>
      <w:proofErr w:type="spellEnd"/>
      <w:r w:rsidRPr="004C6CB4">
        <w:rPr>
          <w:rFonts w:ascii="Times New Roman" w:hAnsi="Times New Roman"/>
        </w:rPr>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323E0173" w:rsidR="00B91E2C" w:rsidRPr="004C6CB4" w:rsidDel="005D678B" w:rsidRDefault="002F22D1" w:rsidP="004C6CB4">
      <w:pPr>
        <w:widowControl w:val="0"/>
        <w:autoSpaceDE w:val="0"/>
        <w:autoSpaceDN w:val="0"/>
        <w:adjustRightInd w:val="0"/>
        <w:spacing w:before="120" w:line="264" w:lineRule="auto"/>
        <w:ind w:left="540"/>
        <w:jc w:val="both"/>
        <w:rPr>
          <w:del w:id="20" w:author="Pečová Renáta" w:date="2021-08-05T15:17:00Z"/>
          <w:b/>
        </w:rPr>
      </w:pPr>
      <w:del w:id="21" w:author="Pečová Renáta" w:date="2021-08-05T15:17:00Z">
        <w:r w:rsidRPr="005D678B" w:rsidDel="005D678B">
          <w:rPr>
            <w:rFonts w:ascii="Times New Roman" w:hAnsi="Times New Roman"/>
            <w:b/>
            <w:highlight w:val="yellow"/>
            <w:rPrChange w:id="22" w:author="Pečová Renáta" w:date="2021-08-05T15:21:00Z">
              <w:rPr>
                <w:rFonts w:ascii="Times New Roman" w:hAnsi="Times New Roman"/>
                <w:b/>
              </w:rPr>
            </w:rPrChange>
          </w:rPr>
          <w:delText xml:space="preserve">Účastníci projektu </w:delText>
        </w:r>
        <w:r w:rsidRPr="005D678B" w:rsidDel="005D678B">
          <w:rPr>
            <w:rFonts w:ascii="Times New Roman" w:hAnsi="Times New Roman"/>
            <w:highlight w:val="yellow"/>
            <w:rPrChange w:id="23" w:author="Pečová Renáta" w:date="2021-08-05T15:21:00Z">
              <w:rPr>
                <w:rFonts w:ascii="Times New Roman" w:hAnsi="Times New Roman"/>
              </w:rPr>
            </w:rPrChange>
          </w:rPr>
          <w:delText xml:space="preserve">– osoby priamo zúčastňujúce sa </w:delText>
        </w:r>
        <w:r w:rsidR="000B128B" w:rsidRPr="005D678B" w:rsidDel="005D678B">
          <w:rPr>
            <w:rFonts w:ascii="Times New Roman" w:hAnsi="Times New Roman"/>
            <w:highlight w:val="yellow"/>
            <w:rPrChange w:id="24" w:author="Pečová Renáta" w:date="2021-08-05T15:21:00Z">
              <w:rPr>
                <w:rFonts w:ascii="Times New Roman" w:hAnsi="Times New Roman"/>
              </w:rPr>
            </w:rPrChange>
          </w:rPr>
          <w:delText xml:space="preserve">Aktivít Projektu </w:delText>
        </w:r>
        <w:r w:rsidRPr="005D678B" w:rsidDel="005D678B">
          <w:rPr>
            <w:rFonts w:ascii="Times New Roman" w:hAnsi="Times New Roman"/>
            <w:highlight w:val="yellow"/>
            <w:rPrChange w:id="25" w:author="Pečová Renáta" w:date="2021-08-05T15:21:00Z">
              <w:rPr>
                <w:rFonts w:ascii="Times New Roman" w:hAnsi="Times New Roman"/>
              </w:rPr>
            </w:rPrChange>
          </w:rPr>
          <w:delText xml:space="preserve">spolufinancovaného z ESF (napr. frekventanti vzdelávacích programov, účastníci sociálnych programov), pričom platí, že na každého účastníka </w:delText>
        </w:r>
        <w:r w:rsidR="000B128B" w:rsidRPr="005D678B" w:rsidDel="005D678B">
          <w:rPr>
            <w:rFonts w:ascii="Times New Roman" w:hAnsi="Times New Roman"/>
            <w:highlight w:val="yellow"/>
            <w:rPrChange w:id="26" w:author="Pečová Renáta" w:date="2021-08-05T15:21:00Z">
              <w:rPr>
                <w:rFonts w:ascii="Times New Roman" w:hAnsi="Times New Roman"/>
              </w:rPr>
            </w:rPrChange>
          </w:rPr>
          <w:delText xml:space="preserve">Projektu </w:delText>
        </w:r>
        <w:r w:rsidRPr="005D678B" w:rsidDel="005D678B">
          <w:rPr>
            <w:rFonts w:ascii="Times New Roman" w:hAnsi="Times New Roman"/>
            <w:highlight w:val="yellow"/>
            <w:rPrChange w:id="27" w:author="Pečová Renáta" w:date="2021-08-05T15:21:00Z">
              <w:rPr>
                <w:rFonts w:ascii="Times New Roman" w:hAnsi="Times New Roman"/>
              </w:rPr>
            </w:rPrChange>
          </w:rPr>
          <w:delText xml:space="preserve">sa viažu výdavky projektu. Účastníkmi </w:delText>
        </w:r>
        <w:r w:rsidRPr="005D678B" w:rsidDel="005D678B">
          <w:rPr>
            <w:rFonts w:ascii="Times New Roman" w:hAnsi="Times New Roman"/>
            <w:highlight w:val="yellow"/>
            <w:rPrChange w:id="28" w:author="Pečová Renáta" w:date="2021-08-05T15:21:00Z">
              <w:rPr>
                <w:rFonts w:ascii="Times New Roman" w:hAnsi="Times New Roman"/>
              </w:rPr>
            </w:rPrChange>
          </w:rPr>
          <w:lastRenderedPageBreak/>
          <w:delText xml:space="preserve">projektu nie sú členovia projektového tímu (riadiaci a administratívni pracovníci, lektori, sociálni pracovníci a pod.) ani osoby cieľovej skupiny, ktoré využívajú výsledky projektu, ale nezúčastňujú sa priamo </w:delText>
        </w:r>
        <w:r w:rsidR="000B128B" w:rsidRPr="005D678B" w:rsidDel="005D678B">
          <w:rPr>
            <w:rFonts w:ascii="Times New Roman" w:hAnsi="Times New Roman"/>
            <w:highlight w:val="yellow"/>
            <w:rPrChange w:id="29" w:author="Pečová Renáta" w:date="2021-08-05T15:21:00Z">
              <w:rPr>
                <w:rFonts w:ascii="Times New Roman" w:hAnsi="Times New Roman"/>
              </w:rPr>
            </w:rPrChange>
          </w:rPr>
          <w:delText xml:space="preserve">Aktivít Projektu </w:delText>
        </w:r>
        <w:r w:rsidRPr="005D678B" w:rsidDel="005D678B">
          <w:rPr>
            <w:rFonts w:ascii="Times New Roman" w:hAnsi="Times New Roman"/>
            <w:highlight w:val="yellow"/>
            <w:rPrChange w:id="30" w:author="Pečová Renáta" w:date="2021-08-05T15:21:00Z">
              <w:rPr>
                <w:rFonts w:ascii="Times New Roman" w:hAnsi="Times New Roman"/>
              </w:rPr>
            </w:rPrChange>
          </w:rPr>
          <w:delText>(napr. pri projektoch zameraných na vydanie publikácií používatelia týchto publikácií);</w:delText>
        </w:r>
      </w:del>
    </w:p>
    <w:p w14:paraId="698DAC5C" w14:textId="7FEBA2CD"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doklad definovaný v § 10 ods. 1 zákona č. 431/2002 Z. z. o účtovníctve. Na účely predkladania žiadosti o platbu (ďalej aj „</w:t>
      </w:r>
      <w:proofErr w:type="spellStart"/>
      <w:r w:rsidRPr="004C6CB4">
        <w:rPr>
          <w:rFonts w:ascii="Times New Roman" w:hAnsi="Times New Roman"/>
        </w:rPr>
        <w:t>ŽoP</w:t>
      </w:r>
      <w:proofErr w:type="spellEnd"/>
      <w:r w:rsidRPr="004C6CB4">
        <w:rPr>
          <w:rFonts w:ascii="Times New Roman" w:hAnsi="Times New Roman"/>
        </w:rPr>
        <w:t xml:space="preserve">“)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w:t>
      </w:r>
      <w:proofErr w:type="spellStart"/>
      <w:r w:rsidRPr="004C6CB4">
        <w:rPr>
          <w:rFonts w:ascii="Times New Roman" w:hAnsi="Times New Roman"/>
        </w:rPr>
        <w:t>ŽoP</w:t>
      </w:r>
      <w:proofErr w:type="spellEnd"/>
      <w:r w:rsidRPr="004C6CB4">
        <w:rPr>
          <w:rFonts w:ascii="Times New Roman" w:hAnsi="Times New Roman"/>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4C6CB4">
        <w:rPr>
          <w:rFonts w:ascii="Times New Roman" w:hAnsi="Times New Roman"/>
        </w:rPr>
        <w:t>ŽoP</w:t>
      </w:r>
      <w:proofErr w:type="spellEnd"/>
      <w:r w:rsidRPr="004C6CB4">
        <w:rPr>
          <w:rFonts w:ascii="Times New Roman" w:hAnsi="Times New Roman"/>
        </w:rPr>
        <w:t xml:space="preserve">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0531F63"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31"/>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31"/>
      <w:r w:rsidRPr="00307126">
        <w:rPr>
          <w:rStyle w:val="Odkaznakomentr"/>
          <w:rFonts w:ascii="Times New Roman" w:eastAsia="Times New Roman" w:hAnsi="Times New Roman"/>
          <w:sz w:val="22"/>
          <w:szCs w:val="22"/>
          <w:lang w:eastAsia="sk-SK"/>
        </w:rPr>
        <w:commentReference w:id="31"/>
      </w:r>
      <w:r w:rsidR="00EE406F" w:rsidRPr="00307126">
        <w:rPr>
          <w:rFonts w:ascii="Times New Roman" w:hAnsi="Times New Roman"/>
        </w:rPr>
        <w:t>. Obdobie Udržateľnosti Projektu sa začína v kalendárny deň, ktorý bezprostredne nasleduje po kalendárnom dni, v ktorom došlo k Finančnému ukončeniu Projektu</w:t>
      </w:r>
      <w:r w:rsidR="00EE406F" w:rsidRPr="004A7726">
        <w:rPr>
          <w:rFonts w:ascii="Times New Roman" w:hAnsi="Times New Roman"/>
        </w:rPr>
        <w:t xml:space="preserve">; </w:t>
      </w:r>
      <w:r w:rsidRPr="004A7726">
        <w:rPr>
          <w:rFonts w:ascii="Times New Roman" w:hAnsi="Times New Roman"/>
          <w:rPrChange w:id="32" w:author="Martin" w:date="2021-05-14T09:59:00Z">
            <w:rPr>
              <w:rFonts w:ascii="Times New Roman" w:hAnsi="Times New Roman"/>
              <w:highlight w:val="green"/>
            </w:rPr>
          </w:rPrChange>
        </w:rPr>
        <w:t xml:space="preserve">Obdobie udržateľnosti Projektu trvá pre účely tejto Zmluvy </w:t>
      </w:r>
      <w:r w:rsidR="0091229B" w:rsidRPr="004A7726">
        <w:rPr>
          <w:rFonts w:ascii="Times New Roman" w:hAnsi="Times New Roman"/>
          <w:rPrChange w:id="33" w:author="Martin" w:date="2021-05-14T09:59:00Z">
            <w:rPr>
              <w:rFonts w:ascii="Times New Roman" w:hAnsi="Times New Roman"/>
              <w:highlight w:val="green"/>
            </w:rPr>
          </w:rPrChange>
        </w:rPr>
        <w:t>o poskytnutí NFP troch</w:t>
      </w:r>
      <w:r w:rsidRPr="004A7726">
        <w:rPr>
          <w:rFonts w:ascii="Times New Roman" w:hAnsi="Times New Roman"/>
          <w:rPrChange w:id="34" w:author="Martin" w:date="2021-05-14T09:59:00Z">
            <w:rPr>
              <w:rFonts w:ascii="Times New Roman" w:hAnsi="Times New Roman"/>
              <w:highlight w:val="green"/>
            </w:rPr>
          </w:rPrChange>
        </w:rPr>
        <w:t xml:space="preserve"> </w:t>
      </w:r>
      <w:r w:rsidR="000B128B" w:rsidRPr="004A7726">
        <w:rPr>
          <w:rFonts w:ascii="Times New Roman" w:hAnsi="Times New Roman"/>
          <w:rPrChange w:id="35" w:author="Martin" w:date="2021-05-14T09:59:00Z">
            <w:rPr>
              <w:rFonts w:ascii="Times New Roman" w:hAnsi="Times New Roman"/>
              <w:highlight w:val="green"/>
            </w:rPr>
          </w:rPrChange>
        </w:rPr>
        <w:t>rokov</w:t>
      </w:r>
      <w:r w:rsidRPr="004A7726">
        <w:rPr>
          <w:rFonts w:ascii="Times New Roman" w:hAnsi="Times New Roman"/>
          <w:rPrChange w:id="36" w:author="Martin" w:date="2021-05-14T09:59:00Z">
            <w:rPr>
              <w:rFonts w:ascii="Times New Roman" w:hAnsi="Times New Roman"/>
              <w:highlight w:val="green"/>
            </w:rPr>
          </w:rPrChange>
        </w:rPr>
        <w:t>;</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lastRenderedPageBreak/>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6A0BFD5D"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w:t>
      </w:r>
      <w:proofErr w:type="spellStart"/>
      <w:r w:rsidRPr="00307126">
        <w:rPr>
          <w:rFonts w:ascii="Times New Roman" w:hAnsi="Times New Roman"/>
        </w:rPr>
        <w:t>zachytiteľný</w:t>
      </w:r>
      <w:proofErr w:type="spellEnd"/>
      <w:r w:rsidR="008D55C6">
        <w:rPr>
          <w:rFonts w:ascii="Times New Roman" w:hAnsi="Times New Roman"/>
        </w:rPr>
        <w:t xml:space="preserve"> (</w:t>
      </w:r>
      <w:proofErr w:type="spellStart"/>
      <w:r w:rsidR="008D55C6">
        <w:rPr>
          <w:rFonts w:ascii="Times New Roman" w:hAnsi="Times New Roman"/>
        </w:rPr>
        <w:t>zaznamenateľný</w:t>
      </w:r>
      <w:proofErr w:type="spellEnd"/>
      <w:r w:rsidR="008D55C6">
        <w:rPr>
          <w:rFonts w:ascii="Times New Roman" w:hAnsi="Times New Roman"/>
        </w:rPr>
        <w:t>)</w:t>
      </w:r>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37"/>
      <w:r w:rsidR="001E3EE1" w:rsidRPr="00307126">
        <w:rPr>
          <w:rFonts w:ascii="Times New Roman" w:hAnsi="Times New Roman"/>
        </w:rPr>
        <w:t>dokument</w:t>
      </w:r>
      <w:commentRangeEnd w:id="37"/>
      <w:r w:rsidR="001E3EE1" w:rsidRPr="00773D77">
        <w:rPr>
          <w:rStyle w:val="Odkaznakomentr"/>
          <w:rFonts w:ascii="Times New Roman" w:hAnsi="Times New Roman"/>
          <w:sz w:val="22"/>
          <w:lang w:val="x-none"/>
        </w:rPr>
        <w:commentReference w:id="37"/>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38"/>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38"/>
      <w:r w:rsidRPr="00307126">
        <w:rPr>
          <w:rStyle w:val="Odkaznakomentr"/>
          <w:rFonts w:ascii="Times New Roman" w:hAnsi="Times New Roman"/>
          <w:sz w:val="22"/>
          <w:szCs w:val="22"/>
        </w:rPr>
        <w:commentReference w:id="38"/>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3B912BD3"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r w:rsidR="00C51325">
        <w:rPr>
          <w:rFonts w:ascii="Times New Roman" w:hAnsi="Times New Roman"/>
        </w:rPr>
        <w:t>z</w:t>
      </w:r>
      <w:r w:rsidR="00EE20F2" w:rsidRPr="004C6CB4">
        <w:rPr>
          <w:rFonts w:ascii="Times New Roman" w:hAnsi="Times New Roman"/>
        </w:rPr>
        <w:t>ákona o</w:t>
      </w:r>
      <w:ins w:id="39" w:author="Pečová Renáta" w:date="2021-08-05T15:20:00Z">
        <w:r w:rsidR="005D678B">
          <w:rPr>
            <w:rFonts w:ascii="Times New Roman" w:hAnsi="Times New Roman"/>
          </w:rPr>
          <w:t> </w:t>
        </w:r>
      </w:ins>
      <w:r w:rsidR="00EE20F2" w:rsidRPr="004C6CB4">
        <w:rPr>
          <w:rFonts w:ascii="Times New Roman" w:hAnsi="Times New Roman"/>
        </w:rPr>
        <w:t>VO</w:t>
      </w:r>
      <w:ins w:id="40" w:author="Pečová Renáta" w:date="2021-08-05T15:20:00Z">
        <w:r w:rsidR="005D678B">
          <w:rPr>
            <w:rFonts w:ascii="Times New Roman" w:hAnsi="Times New Roman"/>
          </w:rPr>
          <w:t xml:space="preserve"> </w:t>
        </w:r>
      </w:ins>
      <w:r w:rsidRPr="00E13EE0">
        <w:rPr>
          <w:rFonts w:ascii="Times New Roman" w:hAnsi="Times New Roman"/>
        </w:rPr>
        <w:t>v súvislosti s výberom</w:t>
      </w:r>
      <w:r w:rsidRPr="004C6CB4">
        <w:rPr>
          <w:rFonts w:ascii="Times New Roman" w:hAnsi="Times New Roman"/>
        </w:rPr>
        <w:t xml:space="preserve">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commentRangeStart w:id="41"/>
      <w:commentRangeEnd w:id="41"/>
      <w:r w:rsidR="00BA4EC8" w:rsidRPr="004C6CB4">
        <w:rPr>
          <w:rFonts w:ascii="Times New Roman" w:hAnsi="Times New Roman"/>
        </w:rPr>
        <w:commentReference w:id="41"/>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w:t>
      </w:r>
      <w:r w:rsidR="00D05217" w:rsidRPr="004C6CB4">
        <w:rPr>
          <w:rFonts w:ascii="Times New Roman" w:hAnsi="Times New Roman"/>
        </w:rPr>
        <w:lastRenderedPageBreak/>
        <w:t xml:space="preserve">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 xml:space="preserve">súhrn nezávislých, objektívnych, overovacích, hodnotiacich, </w:t>
      </w:r>
      <w:proofErr w:type="spellStart"/>
      <w:r w:rsidR="00156C07" w:rsidRPr="004C6CB4">
        <w:rPr>
          <w:rFonts w:ascii="Times New Roman" w:hAnsi="Times New Roman"/>
        </w:rPr>
        <w:t>uisťovacích</w:t>
      </w:r>
      <w:proofErr w:type="spellEnd"/>
      <w:r w:rsidR="00156C07" w:rsidRPr="004C6CB4">
        <w:rPr>
          <w:rFonts w:ascii="Times New Roman" w:hAnsi="Times New Roman"/>
        </w:rPr>
        <w:t xml:space="preserve">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554259E8" w:rsidR="00C72A22" w:rsidRPr="004C6CB4" w:rsidDel="005D678B" w:rsidRDefault="00C72A22" w:rsidP="004C6CB4">
      <w:pPr>
        <w:spacing w:before="120" w:line="264" w:lineRule="auto"/>
        <w:ind w:left="540"/>
        <w:jc w:val="both"/>
        <w:rPr>
          <w:del w:id="42" w:author="Pečová Renáta" w:date="2021-08-05T15:20:00Z"/>
          <w:b/>
        </w:rPr>
      </w:pPr>
      <w:commentRangeStart w:id="43"/>
      <w:del w:id="44" w:author="Pečová Renáta" w:date="2021-08-05T15:20:00Z">
        <w:r w:rsidRPr="005D678B" w:rsidDel="005D678B">
          <w:rPr>
            <w:rFonts w:ascii="Times New Roman" w:hAnsi="Times New Roman"/>
            <w:b/>
            <w:highlight w:val="yellow"/>
            <w:rPrChange w:id="45" w:author="Pečová Renáta" w:date="2021-08-05T15:20:00Z">
              <w:rPr>
                <w:rFonts w:ascii="Times New Roman" w:hAnsi="Times New Roman"/>
                <w:b/>
              </w:rPr>
            </w:rPrChange>
          </w:rPr>
          <w:delText xml:space="preserve">Výdavky vykazované zjednodušeným spôsobom vykazovania </w:delText>
        </w:r>
        <w:commentRangeEnd w:id="43"/>
        <w:r w:rsidR="000A251F" w:rsidRPr="005D678B" w:rsidDel="005D678B">
          <w:rPr>
            <w:rStyle w:val="Odkaznakomentr"/>
            <w:rFonts w:ascii="Times New Roman" w:eastAsia="Times New Roman" w:hAnsi="Times New Roman"/>
            <w:highlight w:val="yellow"/>
            <w:lang w:val="x-none" w:eastAsia="x-none"/>
            <w:rPrChange w:id="46" w:author="Pečová Renáta" w:date="2021-08-05T15:20:00Z">
              <w:rPr>
                <w:rStyle w:val="Odkaznakomentr"/>
                <w:rFonts w:ascii="Times New Roman" w:eastAsia="Times New Roman" w:hAnsi="Times New Roman"/>
                <w:lang w:val="x-none" w:eastAsia="x-none"/>
              </w:rPr>
            </w:rPrChange>
          </w:rPr>
          <w:commentReference w:id="43"/>
        </w:r>
        <w:r w:rsidRPr="005D678B" w:rsidDel="005D678B">
          <w:rPr>
            <w:rFonts w:ascii="Times New Roman" w:hAnsi="Times New Roman"/>
            <w:highlight w:val="yellow"/>
            <w:rPrChange w:id="47" w:author="Pečová Renáta" w:date="2021-08-05T15:20:00Z">
              <w:rPr>
                <w:rFonts w:ascii="Times New Roman" w:hAnsi="Times New Roman"/>
              </w:rPr>
            </w:rPrChange>
          </w:rPr>
          <w:delText xml:space="preserve">– výdavky, ktorých forma je stanovená v článku </w:delText>
        </w:r>
        <w:r w:rsidR="00067253" w:rsidRPr="005D678B" w:rsidDel="005D678B">
          <w:rPr>
            <w:rFonts w:ascii="Times New Roman" w:hAnsi="Times New Roman"/>
            <w:highlight w:val="yellow"/>
            <w:rPrChange w:id="48" w:author="Pečová Renáta" w:date="2021-08-05T15:20:00Z">
              <w:rPr>
                <w:rFonts w:ascii="Times New Roman" w:hAnsi="Times New Roman"/>
              </w:rPr>
            </w:rPrChange>
          </w:rPr>
          <w:delText xml:space="preserve">67 ods. 1 písm. b) až d) </w:delText>
        </w:r>
        <w:r w:rsidRPr="005D678B" w:rsidDel="005D678B">
          <w:rPr>
            <w:rFonts w:ascii="Times New Roman" w:hAnsi="Times New Roman"/>
            <w:highlight w:val="yellow"/>
            <w:rPrChange w:id="49" w:author="Pečová Renáta" w:date="2021-08-05T15:20:00Z">
              <w:rPr>
                <w:rFonts w:ascii="Times New Roman" w:hAnsi="Times New Roman"/>
              </w:rPr>
            </w:rPrChange>
          </w:rPr>
          <w:delText>všeobecného nariadenia</w:delText>
        </w:r>
        <w:r w:rsidR="00793F15" w:rsidRPr="005D678B" w:rsidDel="005D678B">
          <w:rPr>
            <w:rFonts w:ascii="Times New Roman" w:hAnsi="Times New Roman"/>
            <w:highlight w:val="yellow"/>
            <w:rPrChange w:id="50" w:author="Pečová Renáta" w:date="2021-08-05T15:20:00Z">
              <w:rPr>
                <w:rFonts w:ascii="Times New Roman" w:hAnsi="Times New Roman"/>
              </w:rPr>
            </w:rPrChange>
          </w:rPr>
          <w:delText xml:space="preserve"> a vo vzťahu ku ktorým podrobnejšie pravidlá ich uplatňovania vyplývajú z článkov 68, 68a a 68b všeobecného nariadenia</w:delText>
        </w:r>
        <w:r w:rsidRPr="005D678B" w:rsidDel="005D678B">
          <w:rPr>
            <w:rFonts w:ascii="Times New Roman" w:hAnsi="Times New Roman"/>
            <w:highlight w:val="yellow"/>
            <w:rPrChange w:id="51" w:author="Pečová Renáta" w:date="2021-08-05T15:20:00Z">
              <w:rPr>
                <w:rFonts w:ascii="Times New Roman" w:hAnsi="Times New Roman"/>
              </w:rPr>
            </w:rPrChange>
          </w:rPr>
          <w:delText>. Na výdavky vykazované zjednodušeným spôsobom vykazovania sa neuplatňuje</w:delText>
        </w:r>
        <w:r w:rsidRPr="004C6CB4" w:rsidDel="005D678B">
          <w:rPr>
            <w:rFonts w:ascii="Times New Roman" w:hAnsi="Times New Roman"/>
          </w:rPr>
          <w:delText xml:space="preserve"> podmienka preukazovania ich vzniku;</w:delText>
        </w:r>
      </w:del>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lastRenderedPageBreak/>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7D0DBFC6" w:rsidR="0095057C" w:rsidRPr="000E3433" w:rsidRDefault="00764BD1" w:rsidP="004C6CB4">
      <w:pPr>
        <w:pStyle w:val="Odsekzoznamu"/>
        <w:numPr>
          <w:ilvl w:val="0"/>
          <w:numId w:val="63"/>
        </w:numPr>
        <w:spacing w:before="120" w:line="264" w:lineRule="auto"/>
        <w:ind w:left="993" w:hanging="426"/>
      </w:pPr>
      <w:commentRangeStart w:id="52"/>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ins w:id="53" w:author="Autor">
        <w:r w:rsidR="00F71CCE">
          <w:rPr>
            <w:sz w:val="22"/>
            <w:szCs w:val="22"/>
          </w:rPr>
          <w:t xml:space="preserve"> </w:t>
        </w:r>
      </w:ins>
      <w:del w:id="54" w:author="Autor">
        <w:r w:rsidRPr="004C6CB4" w:rsidDel="00F71CCE">
          <w:rPr>
            <w:sz w:val="22"/>
            <w:szCs w:val="22"/>
          </w:rPr>
          <w:delText>-</w:delText>
        </w:r>
      </w:del>
      <w:proofErr w:type="spellStart"/>
      <w:r w:rsidRPr="004C6CB4">
        <w:rPr>
          <w:sz w:val="22"/>
          <w:szCs w:val="22"/>
        </w:rPr>
        <w:t>ante</w:t>
      </w:r>
      <w:proofErr w:type="spellEnd"/>
      <w:r w:rsidRPr="004C6CB4">
        <w:rPr>
          <w:sz w:val="22"/>
          <w:szCs w:val="22"/>
        </w:rPr>
        <w:t xml:space="preserve"> kontroly, </w:t>
      </w:r>
      <w:del w:id="55" w:author="Martin" w:date="2021-05-14T10:01:00Z">
        <w:r w:rsidRPr="004C6CB4" w:rsidDel="001B6C2C">
          <w:rPr>
            <w:sz w:val="22"/>
            <w:szCs w:val="22"/>
          </w:rPr>
          <w:delText xml:space="preserve">ak je takáto kontrola vzhľadom na charakter zákazky povinná, </w:delText>
        </w:r>
      </w:del>
      <w:r w:rsidR="0095057C" w:rsidRPr="004C6CB4">
        <w:rPr>
          <w:sz w:val="22"/>
          <w:szCs w:val="22"/>
        </w:rPr>
        <w:t>alebo</w:t>
      </w:r>
      <w:commentRangeEnd w:id="52"/>
      <w:r w:rsidR="00335ACA" w:rsidRPr="004C6CB4">
        <w:rPr>
          <w:rStyle w:val="Odkaznakomentr"/>
          <w:sz w:val="22"/>
          <w:szCs w:val="22"/>
          <w:lang w:val="x-none" w:eastAsia="x-none"/>
        </w:rPr>
        <w:commentReference w:id="52"/>
      </w:r>
      <w:r w:rsidR="0095057C" w:rsidRPr="004C6CB4">
        <w:rPr>
          <w:sz w:val="22"/>
          <w:szCs w:val="22"/>
        </w:rPr>
        <w:t xml:space="preserve"> </w:t>
      </w:r>
    </w:p>
    <w:p w14:paraId="1CC179FD" w14:textId="7B687A67"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w:t>
      </w:r>
      <w:ins w:id="56" w:author="Martin" w:date="2021-05-14T10:01:00Z">
        <w:r w:rsidR="001B6C2C">
          <w:rPr>
            <w:sz w:val="22"/>
            <w:szCs w:val="22"/>
          </w:rPr>
          <w:t xml:space="preserve">nebola vykonaná </w:t>
        </w:r>
      </w:ins>
      <w:del w:id="57" w:author="Martin" w:date="2021-05-14T10:01:00Z">
        <w:r w:rsidRPr="004C6CB4" w:rsidDel="001B6C2C">
          <w:rPr>
            <w:sz w:val="22"/>
            <w:szCs w:val="22"/>
          </w:rPr>
          <w:delText>nie je povinne vykonávaná</w:delText>
        </w:r>
      </w:del>
      <w:r w:rsidRPr="004C6CB4">
        <w:rPr>
          <w:sz w:val="22"/>
          <w:szCs w:val="22"/>
        </w:rPr>
        <w:t xml:space="preserve"> </w:t>
      </w:r>
      <w:r w:rsidR="00161C93" w:rsidRPr="004C6CB4">
        <w:rPr>
          <w:sz w:val="22"/>
          <w:szCs w:val="22"/>
        </w:rPr>
        <w:t xml:space="preserve">prvá </w:t>
      </w:r>
      <w:r w:rsidRPr="004C6CB4">
        <w:rPr>
          <w:sz w:val="22"/>
          <w:szCs w:val="22"/>
        </w:rPr>
        <w:t>ex</w:t>
      </w:r>
      <w:ins w:id="58" w:author="Autor">
        <w:r w:rsidR="00F71CCE">
          <w:rPr>
            <w:sz w:val="22"/>
            <w:szCs w:val="22"/>
          </w:rPr>
          <w:t xml:space="preserve"> </w:t>
        </w:r>
      </w:ins>
      <w:proofErr w:type="spellStart"/>
      <w:r w:rsidRPr="004C6CB4">
        <w:rPr>
          <w:sz w:val="22"/>
          <w:szCs w:val="22"/>
        </w:rPr>
        <w:t>ante</w:t>
      </w:r>
      <w:proofErr w:type="spellEnd"/>
      <w:r w:rsidRPr="004C6CB4">
        <w:rPr>
          <w:sz w:val="22"/>
          <w:szCs w:val="22"/>
        </w:rPr>
        <w:t xml:space="preserv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FA631D8" w14:textId="77777777" w:rsidR="005D678B" w:rsidRDefault="002F22D1" w:rsidP="005D678B">
      <w:pPr>
        <w:spacing w:before="120" w:line="264" w:lineRule="auto"/>
        <w:ind w:left="540"/>
        <w:jc w:val="both"/>
        <w:rPr>
          <w:ins w:id="59" w:author="Pečová Renáta" w:date="2021-08-05T15:24:00Z"/>
          <w:rFonts w:ascii="Times New Roman" w:hAnsi="Times New Roman"/>
        </w:rPr>
      </w:pPr>
      <w:r w:rsidRPr="004C6CB4">
        <w:rPr>
          <w:rFonts w:ascii="Times New Roman" w:hAnsi="Times New Roman"/>
          <w:b/>
        </w:rPr>
        <w:t>Zákon o verejnom obstarávaní alebo zákon o</w:t>
      </w:r>
      <w:ins w:id="60" w:author="Pečová Renáta" w:date="2021-08-05T15:23:00Z">
        <w:r w:rsidR="005D678B">
          <w:rPr>
            <w:rFonts w:ascii="Times New Roman" w:hAnsi="Times New Roman"/>
            <w:b/>
          </w:rPr>
          <w:t> </w:t>
        </w:r>
      </w:ins>
      <w:r w:rsidR="005D678B">
        <w:rPr>
          <w:rFonts w:ascii="Times New Roman" w:hAnsi="Times New Roman"/>
          <w:b/>
        </w:rPr>
        <w:t>VO</w:t>
      </w:r>
      <w:ins w:id="61" w:author="Pečová Renáta" w:date="2021-08-05T15:23:00Z">
        <w:r w:rsidR="005D678B">
          <w:rPr>
            <w:rFonts w:ascii="Times New Roman" w:hAnsi="Times New Roman"/>
            <w:b/>
          </w:rPr>
          <w:t xml:space="preserve"> alebo ZVO </w:t>
        </w:r>
      </w:ins>
      <w:ins w:id="62" w:author="Martin" w:date="2021-05-14T10:02:00Z">
        <w:r w:rsidR="001B6C2C">
          <w:rPr>
            <w:rFonts w:ascii="Times New Roman" w:hAnsi="Times New Roman"/>
            <w:b/>
          </w:rPr>
          <w:t xml:space="preserve"> v prílohe č.</w:t>
        </w:r>
      </w:ins>
      <w:ins w:id="63" w:author="Pečová Renáta" w:date="2021-08-05T15:23:00Z">
        <w:r w:rsidR="005D678B">
          <w:rPr>
            <w:rFonts w:ascii="Times New Roman" w:hAnsi="Times New Roman"/>
            <w:b/>
          </w:rPr>
          <w:t xml:space="preserve"> </w:t>
        </w:r>
      </w:ins>
      <w:ins w:id="64" w:author="Martin" w:date="2021-05-14T10:02:00Z">
        <w:r w:rsidR="001B6C2C">
          <w:rPr>
            <w:rFonts w:ascii="Times New Roman" w:hAnsi="Times New Roman"/>
            <w:b/>
          </w:rPr>
          <w:t>4</w:t>
        </w:r>
      </w:ins>
      <w:r w:rsidRPr="004C6CB4">
        <w:rPr>
          <w:rFonts w:ascii="Times New Roman" w:hAnsi="Times New Roman"/>
          <w:b/>
        </w:rPr>
        <w:t xml:space="preserve">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63C88C75" w14:textId="35D304B6" w:rsidR="00BA0F6E" w:rsidRPr="00307126" w:rsidRDefault="00BA0F6E" w:rsidP="005D678B">
      <w:pPr>
        <w:spacing w:before="120" w:line="264" w:lineRule="auto"/>
        <w:ind w:left="540"/>
        <w:jc w:val="both"/>
        <w:rPr>
          <w:rFonts w:ascii="Times New Roman" w:hAnsi="Times New Roman"/>
          <w:bCs/>
        </w:rPr>
      </w:pPr>
      <w:r w:rsidRPr="00307126">
        <w:rPr>
          <w:rFonts w:ascii="Times New Roman" w:hAnsi="Times New Roman"/>
          <w:b/>
          <w:bCs/>
        </w:rPr>
        <w:t>Zmluva o úvere</w:t>
      </w:r>
      <w:r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02ED81FE" w14:textId="78ED1579" w:rsidR="00C4228E" w:rsidRPr="00C4228E" w:rsidRDefault="00C4228E" w:rsidP="00C4228E">
      <w:pPr>
        <w:spacing w:before="120" w:line="264" w:lineRule="auto"/>
        <w:ind w:left="540"/>
        <w:jc w:val="both"/>
        <w:rPr>
          <w:rFonts w:ascii="Times New Roman" w:hAnsi="Times New Roman"/>
        </w:rPr>
      </w:pPr>
      <w:proofErr w:type="spellStart"/>
      <w:r w:rsidRPr="00C4228E">
        <w:rPr>
          <w:rFonts w:ascii="Times New Roman" w:hAnsi="Times New Roman"/>
          <w:b/>
        </w:rPr>
        <w:t>ZoVPBA</w:t>
      </w:r>
      <w:proofErr w:type="spellEnd"/>
      <w:r w:rsidRPr="00C4228E">
        <w:rPr>
          <w:rFonts w:ascii="Times New Roman" w:hAnsi="Times New Roman"/>
          <w:b/>
        </w:rPr>
        <w:t xml:space="preserve">  - </w:t>
      </w:r>
      <w:r w:rsidRPr="00C4228E">
        <w:rPr>
          <w:rFonts w:ascii="Times New Roman" w:hAnsi="Times New Roman"/>
        </w:rPr>
        <w:t>Zmluva o </w:t>
      </w:r>
      <w:proofErr w:type="spellStart"/>
      <w:r w:rsidRPr="00C4228E">
        <w:rPr>
          <w:rFonts w:ascii="Times New Roman" w:hAnsi="Times New Roman"/>
        </w:rPr>
        <w:t>vyplňovacom</w:t>
      </w:r>
      <w:proofErr w:type="spellEnd"/>
      <w:r w:rsidRPr="00C4228E">
        <w:rPr>
          <w:rFonts w:ascii="Times New Roman" w:hAnsi="Times New Roman"/>
        </w:rPr>
        <w:t xml:space="preserve"> práve k </w:t>
      </w:r>
      <w:proofErr w:type="spellStart"/>
      <w:r w:rsidRPr="00C4228E">
        <w:rPr>
          <w:rFonts w:ascii="Times New Roman" w:hAnsi="Times New Roman"/>
        </w:rPr>
        <w:t>Blankozmenke</w:t>
      </w:r>
      <w:proofErr w:type="spellEnd"/>
      <w:r w:rsidRPr="00C4228E">
        <w:rPr>
          <w:rFonts w:ascii="Times New Roman" w:hAnsi="Times New Roman"/>
        </w:rPr>
        <w:t xml:space="preserve">, dokument upravujúci  podmienky vyplnenia </w:t>
      </w:r>
      <w:proofErr w:type="spellStart"/>
      <w:r w:rsidRPr="00C4228E">
        <w:rPr>
          <w:rFonts w:ascii="Times New Roman" w:hAnsi="Times New Roman"/>
        </w:rPr>
        <w:t>Blankozmenky</w:t>
      </w:r>
      <w:proofErr w:type="spellEnd"/>
      <w:r w:rsidRPr="00C4228E">
        <w:rPr>
          <w:rFonts w:ascii="Times New Roman" w:hAnsi="Times New Roman"/>
        </w:rPr>
        <w:t xml:space="preserve"> a ďalšie právne vzťahy s tým súvisiace,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w:t>
      </w:r>
      <w:r w:rsidRPr="00307126">
        <w:rPr>
          <w:rFonts w:ascii="Times New Roman" w:hAnsi="Times New Roman"/>
        </w:rPr>
        <w:lastRenderedPageBreak/>
        <w:t xml:space="preserve">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D1A922F"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65"/>
      <w:del w:id="66" w:author="Pečová Renáta" w:date="2021-08-05T15:24:00Z">
        <w:r w:rsidR="00156C07" w:rsidRPr="005D678B" w:rsidDel="005D678B">
          <w:rPr>
            <w:rFonts w:ascii="Times New Roman" w:hAnsi="Times New Roman"/>
            <w:highlight w:val="yellow"/>
            <w:rPrChange w:id="67" w:author="Pečová Renáta" w:date="2021-08-05T15:24:00Z">
              <w:rPr>
                <w:rFonts w:ascii="Times New Roman" w:hAnsi="Times New Roman"/>
              </w:rPr>
            </w:rPrChange>
          </w:rPr>
          <w:delText>a zdroja pro-rata</w:delText>
        </w:r>
        <w:commentRangeEnd w:id="65"/>
        <w:r w:rsidR="00E47083" w:rsidRPr="005D678B" w:rsidDel="005D678B">
          <w:rPr>
            <w:rStyle w:val="Odkaznakomentr"/>
            <w:rFonts w:ascii="Times New Roman" w:eastAsia="Times New Roman" w:hAnsi="Times New Roman"/>
            <w:highlight w:val="yellow"/>
            <w:lang w:val="x-none" w:eastAsia="x-none"/>
            <w:rPrChange w:id="68" w:author="Pečová Renáta" w:date="2021-08-05T15:24:00Z">
              <w:rPr>
                <w:rStyle w:val="Odkaznakomentr"/>
                <w:rFonts w:ascii="Times New Roman" w:eastAsia="Times New Roman" w:hAnsi="Times New Roman"/>
                <w:lang w:val="x-none" w:eastAsia="x-none"/>
              </w:rPr>
            </w:rPrChange>
          </w:rPr>
          <w:commentReference w:id="65"/>
        </w:r>
        <w:r w:rsidR="00156C07" w:rsidRPr="00307126" w:rsidDel="005D678B">
          <w:rPr>
            <w:rFonts w:ascii="Times New Roman" w:hAnsi="Times New Roman"/>
          </w:rPr>
          <w:delText xml:space="preserve"> </w:delText>
        </w:r>
      </w:del>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43687FBC"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EŠIF prenesené do Zmluvy o poskytnutí NFP</w:t>
      </w:r>
      <w:r w:rsidRPr="00141B1C">
        <w:rPr>
          <w:rFonts w:ascii="Times New Roman" w:hAnsi="Times New Roman"/>
        </w:rPr>
        <w:t>, zmena Prijímateľa je možná len výnimočne, s predchádzajúcim písomným súhlasom Poskytovateľa</w:t>
      </w:r>
      <w:r w:rsidRPr="00307126">
        <w:rPr>
          <w:rFonts w:ascii="Times New Roman" w:hAnsi="Times New Roman"/>
        </w:rPr>
        <w:t xml:space="preserve"> a po splnení podmienok stanovených v Zmluve o poskytnutí </w:t>
      </w:r>
      <w:r w:rsidRPr="008F5549">
        <w:rPr>
          <w:rFonts w:ascii="Times New Roman" w:hAnsi="Times New Roman"/>
        </w:rPr>
        <w:t>NFP</w:t>
      </w:r>
      <w:r w:rsidR="00F63CE8" w:rsidRPr="008F5549">
        <w:rPr>
          <w:rFonts w:ascii="Times New Roman" w:hAnsi="Times New Roman"/>
        </w:rPr>
        <w:t xml:space="preserve"> a v Príručke pre Prijímateľa</w:t>
      </w:r>
      <w:r w:rsidRPr="008F5549">
        <w:rPr>
          <w:rFonts w:ascii="Times New Roman" w:hAnsi="Times New Roman"/>
        </w:rPr>
        <w:t>. Zmena</w:t>
      </w:r>
      <w:r w:rsidRPr="00307126">
        <w:rPr>
          <w:rFonts w:ascii="Times New Roman" w:hAnsi="Times New Roman"/>
        </w:rPr>
        <w:t xml:space="preserve">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lastRenderedPageBreak/>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23CB1A25"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69"/>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5264FB">
        <w:rPr>
          <w:rFonts w:ascii="Times New Roman" w:hAnsi="Times New Roman"/>
          <w:bCs/>
        </w:rPr>
        <w:t> </w:t>
      </w:r>
      <w:r w:rsidR="00C1199A" w:rsidRPr="00307126">
        <w:rPr>
          <w:rFonts w:ascii="Times New Roman" w:hAnsi="Times New Roman"/>
          <w:bCs/>
        </w:rPr>
        <w:t>období</w:t>
      </w:r>
      <w:r w:rsidR="005264FB">
        <w:rPr>
          <w:rFonts w:ascii="Times New Roman" w:hAnsi="Times New Roman"/>
          <w:bCs/>
        </w:rPr>
        <w:t xml:space="preserve"> troch</w:t>
      </w:r>
      <w:r w:rsidR="00C1199A" w:rsidRPr="00307126">
        <w:rPr>
          <w:rFonts w:ascii="Times New Roman" w:hAnsi="Times New Roman"/>
          <w:bCs/>
        </w:rPr>
        <w:t xml:space="preserve"> </w:t>
      </w:r>
      <w:commentRangeStart w:id="70"/>
      <w:del w:id="71" w:author="Pečová Renáta" w:date="2021-08-05T15:25:00Z">
        <w:r w:rsidR="00C1199A" w:rsidRPr="005264FB" w:rsidDel="00AA073A">
          <w:rPr>
            <w:rFonts w:ascii="Times New Roman" w:hAnsi="Times New Roman"/>
            <w:bCs/>
            <w:strike/>
          </w:rPr>
          <w:delText>piatich</w:delText>
        </w:r>
        <w:r w:rsidR="00D83EF8" w:rsidRPr="00307126" w:rsidDel="00AA073A">
          <w:rPr>
            <w:rFonts w:ascii="Times New Roman" w:hAnsi="Times New Roman"/>
            <w:bCs/>
          </w:rPr>
          <w:delText xml:space="preserve"> </w:delText>
        </w:r>
      </w:del>
      <w:r w:rsidR="00107570" w:rsidRPr="00307126">
        <w:rPr>
          <w:rFonts w:ascii="Times New Roman" w:hAnsi="Times New Roman"/>
          <w:bCs/>
        </w:rPr>
        <w:t xml:space="preserve">rokov </w:t>
      </w:r>
      <w:commentRangeEnd w:id="70"/>
      <w:r w:rsidR="00C1199A" w:rsidRPr="00307126">
        <w:rPr>
          <w:rStyle w:val="Odkaznakomentr"/>
          <w:rFonts w:ascii="Times New Roman" w:eastAsia="Times New Roman" w:hAnsi="Times New Roman"/>
          <w:sz w:val="22"/>
          <w:szCs w:val="22"/>
          <w:lang w:eastAsia="sk-SK"/>
        </w:rPr>
        <w:commentReference w:id="70"/>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69"/>
      <w:r w:rsidR="009C6F75" w:rsidRPr="00773D77">
        <w:rPr>
          <w:rStyle w:val="Odkaznakomentr"/>
          <w:rFonts w:ascii="Times New Roman" w:hAnsi="Times New Roman"/>
          <w:sz w:val="22"/>
          <w:lang w:val="x-none"/>
        </w:rPr>
        <w:commentReference w:id="69"/>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35BA0703"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Prijímateľ má právo zabezpečiť od tretích osôb </w:t>
      </w:r>
      <w:r w:rsidR="005264FB" w:rsidRPr="00307126">
        <w:rPr>
          <w:rFonts w:ascii="Times New Roman" w:hAnsi="Times New Roman"/>
        </w:rPr>
        <w:t xml:space="preserve"> </w:t>
      </w:r>
      <w:r w:rsidR="005264FB" w:rsidRPr="005E1217">
        <w:rPr>
          <w:rFonts w:ascii="Times New Roman" w:hAnsi="Times New Roman"/>
          <w:b/>
        </w:rPr>
        <w:t>dodanie tovarov, poskytnutie  služieb, a uskutočnenie prác</w:t>
      </w:r>
      <w:ins w:id="72" w:author="Autor">
        <w:r w:rsidR="005264FB" w:rsidRPr="005E1217">
          <w:rPr>
            <w:rFonts w:ascii="Times New Roman" w:hAnsi="Times New Roman"/>
          </w:rPr>
          <w:t xml:space="preserve"> </w:t>
        </w:r>
      </w:ins>
      <w:r w:rsidRPr="00307126">
        <w:rPr>
          <w:rFonts w:ascii="Times New Roman" w:hAnsi="Times New Roman"/>
        </w:rPr>
        <w:t>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1EDFDCF0" w:rsidR="00323747" w:rsidRPr="00700CDD"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t xml:space="preserve">V závislosti od </w:t>
      </w:r>
      <w:r w:rsidR="00E67226" w:rsidRPr="005E1217">
        <w:rPr>
          <w:rFonts w:ascii="Times New Roman" w:hAnsi="Times New Roman"/>
        </w:rPr>
        <w:t xml:space="preserve">preukázateľného začatia postupu zadávania zákazky bude </w:t>
      </w:r>
      <w:r w:rsidR="005766BC" w:rsidRPr="005E1217">
        <w:rPr>
          <w:rFonts w:ascii="Times New Roman" w:hAnsi="Times New Roman"/>
        </w:rPr>
        <w:t>P</w:t>
      </w:r>
      <w:r w:rsidRPr="005E1217">
        <w:rPr>
          <w:rFonts w:ascii="Times New Roman" w:hAnsi="Times New Roman"/>
        </w:rPr>
        <w:t>rijímateľ</w:t>
      </w:r>
      <w:r w:rsidR="00E67226" w:rsidRPr="005E1217">
        <w:rPr>
          <w:rFonts w:ascii="Times New Roman" w:hAnsi="Times New Roman"/>
        </w:rPr>
        <w:t xml:space="preserve"> postupovať podľa</w:t>
      </w:r>
      <w:r w:rsidRPr="005E1217">
        <w:rPr>
          <w:rFonts w:ascii="Times New Roman" w:hAnsi="Times New Roman"/>
        </w:rPr>
        <w:t xml:space="preserve"> </w:t>
      </w:r>
      <w:r w:rsidR="005264FB" w:rsidRPr="005E1217">
        <w:rPr>
          <w:rFonts w:ascii="Times New Roman" w:hAnsi="Times New Roman"/>
        </w:rPr>
        <w:t xml:space="preserve">platného </w:t>
      </w:r>
      <w:r w:rsidR="00700CDD">
        <w:rPr>
          <w:rFonts w:ascii="Times New Roman" w:hAnsi="Times New Roman"/>
        </w:rPr>
        <w:t>zákona o VO.</w:t>
      </w:r>
    </w:p>
    <w:p w14:paraId="4AA2B5C1" w14:textId="1CB30ABF" w:rsidR="003C0F18" w:rsidRPr="00700CDD" w:rsidRDefault="003C0F18" w:rsidP="001469D5">
      <w:pPr>
        <w:numPr>
          <w:ilvl w:val="1"/>
          <w:numId w:val="25"/>
        </w:numPr>
        <w:spacing w:before="120" w:after="0" w:line="264" w:lineRule="auto"/>
        <w:jc w:val="both"/>
        <w:rPr>
          <w:rFonts w:ascii="Times New Roman" w:hAnsi="Times New Roman"/>
        </w:rPr>
      </w:pPr>
      <w:r w:rsidRPr="005E1217">
        <w:rPr>
          <w:rFonts w:ascii="Times New Roman" w:hAnsi="Times New Roman"/>
        </w:rPr>
        <w:lastRenderedPageBreak/>
        <w:t xml:space="preserve">Prijímateľ je povinný postupovať pri zadávaní zákaziek </w:t>
      </w:r>
      <w:r w:rsidR="005264FB" w:rsidRPr="005E1217">
        <w:rPr>
          <w:rFonts w:ascii="Times New Roman" w:hAnsi="Times New Roman"/>
        </w:rPr>
        <w:t>dodanie tovarov, poskytnutie  služieb, a uskutočnenie prác</w:t>
      </w:r>
      <w:ins w:id="73" w:author="Autor">
        <w:r w:rsidR="005264FB" w:rsidRPr="005E1217">
          <w:rPr>
            <w:rFonts w:ascii="Times New Roman" w:hAnsi="Times New Roman"/>
          </w:rPr>
          <w:t xml:space="preserve"> </w:t>
        </w:r>
      </w:ins>
      <w:r w:rsidRPr="00307126">
        <w:rPr>
          <w:rFonts w:ascii="Times New Roman" w:hAnsi="Times New Roman"/>
        </w:rPr>
        <w:t xml:space="preserve">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1469D5" w:rsidRPr="00307126">
        <w:rPr>
          <w:rFonts w:ascii="Times New Roman" w:hAnsi="Times New Roman"/>
        </w:rPr>
        <w:t>.</w:t>
      </w:r>
      <w:r w:rsidRPr="00307126">
        <w:rPr>
          <w:rFonts w:ascii="Times New Roman" w:hAnsi="Times New Roman"/>
        </w:rPr>
        <w:t xml:space="preserve"> </w:t>
      </w:r>
      <w:r w:rsidR="00700CDD">
        <w:rPr>
          <w:rFonts w:ascii="Times New Roman" w:hAnsi="Times New Roman"/>
        </w:rPr>
        <w:t>Ak sa ustanovenia zákona o VO</w:t>
      </w:r>
      <w:r w:rsidR="00323747" w:rsidRPr="00307126">
        <w:rPr>
          <w:rFonts w:ascii="Times New Roman" w:hAnsi="Times New Roman"/>
        </w:rPr>
        <w:t xml:space="preserve">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w:t>
      </w:r>
      <w:r w:rsidR="00700CDD">
        <w:rPr>
          <w:rFonts w:ascii="Times New Roman" w:hAnsi="Times New Roman"/>
        </w:rPr>
        <w:t>3.3.7.2.6 Systému riadenia EŠIF.</w:t>
      </w:r>
      <w:r w:rsidR="00685086" w:rsidRPr="00307126">
        <w:rPr>
          <w:rFonts w:ascii="Times New Roman" w:hAnsi="Times New Roman"/>
        </w:rPr>
        <w:t xml:space="preserve"> Prijímateľ je povinný postupovať pri zadávaní zákaziek </w:t>
      </w:r>
      <w:ins w:id="74" w:author="Martin" w:date="2021-05-14T10:11:00Z">
        <w:r w:rsidR="00043A0E">
          <w:rPr>
            <w:rFonts w:ascii="Times New Roman" w:hAnsi="Times New Roman"/>
          </w:rPr>
          <w:t xml:space="preserve">s nízkou hodnotou </w:t>
        </w:r>
      </w:ins>
      <w:del w:id="75" w:author="Martin" w:date="2021-05-14T10:11:00Z">
        <w:r w:rsidR="00685086" w:rsidRPr="00307126" w:rsidDel="00043A0E">
          <w:rPr>
            <w:rFonts w:ascii="Times New Roman" w:hAnsi="Times New Roman"/>
          </w:rPr>
          <w:delText xml:space="preserve">v hodnote nad </w:delText>
        </w:r>
        <w:r w:rsidR="00C51325" w:rsidDel="00043A0E">
          <w:rPr>
            <w:rFonts w:ascii="Times New Roman" w:hAnsi="Times New Roman"/>
          </w:rPr>
          <w:delText>5</w:delText>
        </w:r>
        <w:r w:rsidR="00C87DB5" w:rsidDel="00043A0E">
          <w:rPr>
            <w:rFonts w:ascii="Times New Roman" w:hAnsi="Times New Roman"/>
          </w:rPr>
          <w:delText xml:space="preserve">0 </w:delText>
        </w:r>
        <w:r w:rsidR="00685086" w:rsidRPr="00307126" w:rsidDel="00043A0E">
          <w:rPr>
            <w:rFonts w:ascii="Times New Roman" w:hAnsi="Times New Roman"/>
          </w:rPr>
          <w:delText xml:space="preserve">000 </w:delText>
        </w:r>
        <w:r w:rsidR="00347518" w:rsidDel="00043A0E">
          <w:rPr>
            <w:rFonts w:ascii="Times New Roman" w:hAnsi="Times New Roman"/>
          </w:rPr>
          <w:delText>EUR</w:delText>
        </w:r>
      </w:del>
      <w:r w:rsidR="00347518" w:rsidRPr="00307126">
        <w:rPr>
          <w:rFonts w:ascii="Times New Roman" w:hAnsi="Times New Roman"/>
        </w:rPr>
        <w:t xml:space="preserve"> </w:t>
      </w:r>
      <w:r w:rsidR="00685086" w:rsidRPr="00307126">
        <w:rPr>
          <w:rFonts w:ascii="Times New Roman" w:hAnsi="Times New Roman"/>
        </w:rPr>
        <w:t xml:space="preserve">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700CDD">
        <w:rPr>
          <w:rFonts w:ascii="Times New Roman" w:hAnsi="Times New Roman"/>
        </w:rPr>
        <w:t xml:space="preserve">Metodickom pokyne CKO. </w:t>
      </w:r>
    </w:p>
    <w:p w14:paraId="5F238574" w14:textId="352A80B3" w:rsidR="003C0F18" w:rsidRPr="00325D6C" w:rsidRDefault="003C0F18" w:rsidP="00F52F40">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 xml:space="preserve">obstarávania tovarov, služieb, stavebných prác a súvisiacich postupov v plnom </w:t>
      </w:r>
      <w:r w:rsidRPr="00C20402">
        <w:rPr>
          <w:rFonts w:ascii="Times New Roman" w:hAnsi="Times New Roman"/>
        </w:rPr>
        <w:t>rozsahu</w:t>
      </w:r>
      <w:r w:rsidR="00E96899" w:rsidRPr="00C20402">
        <w:rPr>
          <w:rFonts w:ascii="Times New Roman" w:hAnsi="Times New Roman"/>
        </w:rPr>
        <w:t xml:space="preserve"> </w:t>
      </w:r>
      <w:r w:rsidR="005264FB" w:rsidRPr="00C20402">
        <w:rPr>
          <w:rFonts w:ascii="Times New Roman" w:hAnsi="Times New Roman"/>
        </w:rPr>
        <w:t>prostredníctvom</w:t>
      </w:r>
      <w:r w:rsidR="00E96899" w:rsidRPr="00C20402">
        <w:rPr>
          <w:rFonts w:ascii="Times New Roman" w:hAnsi="Times New Roman"/>
        </w:rPr>
        <w:t xml:space="preserve"> ITMS2014+</w:t>
      </w:r>
      <w:r w:rsidRPr="00C20402">
        <w:rPr>
          <w:rFonts w:ascii="Times New Roman" w:hAnsi="Times New Roman"/>
        </w:rPr>
        <w:t xml:space="preserve">. </w:t>
      </w:r>
      <w:r w:rsidR="0070635C" w:rsidRPr="00C20402">
        <w:rPr>
          <w:rFonts w:ascii="Times New Roman" w:hAnsi="Times New Roman"/>
        </w:rPr>
        <w:t>Prijímateľ predkladá dokumentáciu podľa predchádzajúcej vety v lehotách</w:t>
      </w:r>
      <w:r w:rsidR="0070635C" w:rsidRPr="00307126">
        <w:rPr>
          <w:rFonts w:ascii="Times New Roman" w:hAnsi="Times New Roman"/>
        </w:rPr>
        <w:t xml:space="preserve">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w:t>
      </w:r>
      <w:r w:rsidR="00EF3013">
        <w:rPr>
          <w:rFonts w:ascii="Times New Roman" w:hAnsi="Times New Roman"/>
        </w:rPr>
        <w:t>, resp. sprístupnená</w:t>
      </w:r>
      <w:r w:rsidR="00E96899" w:rsidRPr="00625D83">
        <w:rPr>
          <w:rFonts w:ascii="Times New Roman" w:hAnsi="Times New Roman"/>
        </w:rPr>
        <w:t xml:space="preserve"> cez ITMS2014+</w:t>
      </w:r>
      <w:r w:rsidRPr="00307126">
        <w:rPr>
          <w:rFonts w:ascii="Times New Roman" w:hAnsi="Times New Roman"/>
        </w:rPr>
        <w:t xml:space="preserve">. </w:t>
      </w:r>
      <w:r w:rsidR="00F52F40">
        <w:rPr>
          <w:rFonts w:ascii="Times New Roman" w:hAnsi="Times New Roman"/>
        </w:rPr>
        <w:t>R</w:t>
      </w:r>
      <w:r w:rsidRPr="00307126">
        <w:rPr>
          <w:rFonts w:ascii="Times New Roman" w:hAnsi="Times New Roman"/>
        </w:rPr>
        <w:t xml:space="preserve">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w:t>
      </w: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5766BC">
        <w:rPr>
          <w:rFonts w:ascii="Times New Roman" w:hAnsi="Times New Roman"/>
        </w:rPr>
        <w:t>P</w:t>
      </w:r>
      <w:r w:rsidR="00F52F40" w:rsidRPr="00F52F40">
        <w:rPr>
          <w:rFonts w:ascii="Times New Roman" w:hAnsi="Times New Roman"/>
        </w:rPr>
        <w:t xml:space="preserve">rijímatelia sú povinní využívať elektronický prostriedok po 18.10.2018 v prípade nadlimitných a podlimitných zákaziek VO). </w:t>
      </w:r>
      <w:r w:rsidRPr="00307126">
        <w:rPr>
          <w:rFonts w:ascii="Times New Roman" w:hAnsi="Times New Roman"/>
        </w:rPr>
        <w:t xml:space="preserve"> </w:t>
      </w:r>
      <w:r w:rsidR="008568C1" w:rsidRPr="00F52F40">
        <w:rPr>
          <w:rFonts w:ascii="Times New Roman" w:hAnsi="Times New Roman"/>
        </w:rPr>
        <w:t xml:space="preserve">Prijímateľ je v každom prípade povinný v ITMS2014+ najprv založiť objekt VO. Je akceptovateľné, ak </w:t>
      </w:r>
      <w:r w:rsidR="005766BC">
        <w:rPr>
          <w:rFonts w:ascii="Times New Roman" w:hAnsi="Times New Roman"/>
        </w:rPr>
        <w:t>P</w:t>
      </w: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 xml:space="preserve">tém EKS po uzavretí zmluvy automaticky vygeneruje súbor údajov zachytávajúcich priebeh zadávania zákazky, vrátane uzavretej zmluvy) alebo ak </w:t>
      </w:r>
      <w:r w:rsidR="005766BC">
        <w:rPr>
          <w:rFonts w:ascii="Times New Roman" w:hAnsi="Times New Roman"/>
        </w:rPr>
        <w:t>P</w:t>
      </w:r>
      <w:r w:rsidR="008568C1" w:rsidRPr="00325D6C">
        <w:rPr>
          <w:rFonts w:ascii="Times New Roman" w:hAnsi="Times New Roman"/>
        </w:rPr>
        <w:t xml:space="preserve">rijímateľ predloží cez ITMS2014+ prihlasovacie údaje, ktoré zabezpečia, že </w:t>
      </w:r>
      <w:r w:rsidR="005766BC">
        <w:rPr>
          <w:rFonts w:ascii="Times New Roman" w:hAnsi="Times New Roman"/>
        </w:rPr>
        <w:t>Poskytovateľ</w:t>
      </w:r>
      <w:r w:rsidR="008568C1" w:rsidRPr="00325D6C">
        <w:rPr>
          <w:rFonts w:ascii="Times New Roman" w:hAnsi="Times New Roman"/>
        </w:rPr>
        <w:t xml:space="preserve"> bude mať prístup k dokumentácii k zákazke, ktorá je nahratá v elektronickom prostriedku (napr. v systéme EVO), a to pre účely výkonu finančnej kontroly/kontroly. </w:t>
      </w:r>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Pr="00325D6C">
        <w:rPr>
          <w:rFonts w:ascii="Times New Roman" w:hAnsi="Times New Roman"/>
        </w:rPr>
        <w:t xml:space="preserve">,  a vyhlásenie, že predkladaná </w:t>
      </w:r>
      <w:r w:rsidR="00E96899" w:rsidRPr="00325D6C">
        <w:rPr>
          <w:rFonts w:ascii="Times New Roman" w:hAnsi="Times New Roman"/>
        </w:rPr>
        <w:t xml:space="preserve">dokumentácia </w:t>
      </w:r>
      <w:r w:rsidRPr="00325D6C">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Pr="00325D6C">
        <w:rPr>
          <w:rFonts w:ascii="Times New Roman" w:hAnsi="Times New Roman"/>
        </w:rPr>
        <w:t xml:space="preserve"> kontrolu a jej </w:t>
      </w:r>
      <w:r w:rsidR="00922245" w:rsidRPr="00325D6C">
        <w:rPr>
          <w:rFonts w:ascii="Times New Roman" w:hAnsi="Times New Roman"/>
        </w:rPr>
        <w:t xml:space="preserve">možné </w:t>
      </w:r>
      <w:r w:rsidRPr="00325D6C">
        <w:rPr>
          <w:rFonts w:ascii="Times New Roman" w:hAnsi="Times New Roman"/>
        </w:rPr>
        <w:t xml:space="preserve">závery </w:t>
      </w:r>
      <w:r w:rsidR="00922245" w:rsidRPr="00325D6C">
        <w:rPr>
          <w:rFonts w:ascii="Times New Roman" w:hAnsi="Times New Roman"/>
        </w:rPr>
        <w:t>sú uvedené v</w:t>
      </w:r>
      <w:r w:rsidRPr="00325D6C">
        <w:rPr>
          <w:rFonts w:ascii="Times New Roman" w:hAnsi="Times New Roman"/>
        </w:rPr>
        <w:t xml:space="preserve"> odseku 1</w:t>
      </w:r>
      <w:r w:rsidR="00FD4EE9" w:rsidRPr="00325D6C">
        <w:rPr>
          <w:rFonts w:ascii="Times New Roman" w:hAnsi="Times New Roman"/>
        </w:rPr>
        <w:t>4</w:t>
      </w:r>
      <w:r w:rsidRPr="00325D6C">
        <w:rPr>
          <w:rFonts w:ascii="Times New Roman" w:hAnsi="Times New Roman"/>
        </w:rPr>
        <w:t xml:space="preserve"> tohto článku VZP</w:t>
      </w:r>
      <w:r w:rsidRPr="00C20402">
        <w:rPr>
          <w:rFonts w:ascii="Times New Roman" w:hAnsi="Times New Roman"/>
        </w:rPr>
        <w:t>.</w:t>
      </w:r>
      <w:r w:rsidR="00F850A8" w:rsidRPr="00C20402">
        <w:rPr>
          <w:rFonts w:ascii="Times New Roman" w:hAnsi="Times New Roman"/>
        </w:rPr>
        <w:t xml:space="preserve"> </w:t>
      </w:r>
      <w:r w:rsidRPr="00C20402">
        <w:rPr>
          <w:rFonts w:ascii="Times New Roman" w:hAnsi="Times New Roman"/>
        </w:rPr>
        <w:t xml:space="preserve"> </w:t>
      </w:r>
      <w:r w:rsidR="00FD4EE9" w:rsidRPr="00C20402">
        <w:rPr>
          <w:rFonts w:ascii="Times New Roman" w:hAnsi="Times New Roman"/>
        </w:rPr>
        <w:t xml:space="preserve">V prípade, že dokumentácia predložená cez ITMS 2014+ nie je kompletná, </w:t>
      </w:r>
      <w:r w:rsidR="005766BC" w:rsidRPr="00C20402">
        <w:rPr>
          <w:rFonts w:ascii="Times New Roman" w:hAnsi="Times New Roman"/>
        </w:rPr>
        <w:t>P</w:t>
      </w:r>
      <w:r w:rsidR="00FD4EE9" w:rsidRPr="00C20402">
        <w:rPr>
          <w:rFonts w:ascii="Times New Roman" w:hAnsi="Times New Roman"/>
        </w:rPr>
        <w:t xml:space="preserve">rijímateľ je povinný predložiť aj chýbajúcu časť dokumentácie cez ITMS 2014+ na základe žiadosti Poskytovateľa o doplnenie dokumentácie doručenej </w:t>
      </w:r>
      <w:r w:rsidR="00DC1ADB" w:rsidRPr="00C20402">
        <w:rPr>
          <w:rFonts w:ascii="Times New Roman" w:hAnsi="Times New Roman"/>
        </w:rPr>
        <w:t xml:space="preserve">v listinnej podobe alebo elektronickej </w:t>
      </w:r>
      <w:r w:rsidR="00DC1ADB" w:rsidRPr="00C20402">
        <w:rPr>
          <w:rFonts w:ascii="Times New Roman" w:hAnsi="Times New Roman"/>
        </w:rPr>
        <w:lastRenderedPageBreak/>
        <w:t>podobe</w:t>
      </w:r>
      <w:r w:rsidR="00FD4EE9" w:rsidRPr="00C20402">
        <w:rPr>
          <w:rFonts w:ascii="Times New Roman" w:hAnsi="Times New Roman"/>
        </w:rPr>
        <w:t>. Uvedené sa týka aj prípadov, keď je dokumentácia predložená cez ITMS 2014+ nečitateľná alebo poškodená.</w:t>
      </w:r>
      <w:r w:rsidR="008066A8" w:rsidRPr="00C20402">
        <w:rPr>
          <w:rFonts w:ascii="Times New Roman" w:hAnsi="Times New Roman"/>
        </w:rPr>
        <w:t xml:space="preserve"> V prípade, ak Prijímateľ ktorékoľvek vyhlásenie podľa tohto odseku napriek výzve Poskytovateľa</w:t>
      </w:r>
      <w:r w:rsidR="008066A8" w:rsidRPr="00325D6C">
        <w:rPr>
          <w:rFonts w:ascii="Times New Roman" w:hAnsi="Times New Roman"/>
        </w:rPr>
        <w:t xml:space="preserve">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3740BD" w:rsidRPr="00325D6C">
        <w:rPr>
          <w:rFonts w:ascii="Times New Roman" w:hAnsi="Times New Roman"/>
        </w:rPr>
        <w:t xml:space="preserve">V </w:t>
      </w:r>
      <w:r w:rsidR="003740BD" w:rsidRPr="005766BC">
        <w:rPr>
          <w:rFonts w:ascii="Times New Roman" w:hAnsi="Times New Roman"/>
        </w:rPr>
        <w:t xml:space="preserve">prípade, že Prijímateľ má aktivovanú elektronickú schránku, môže doručiť </w:t>
      </w:r>
      <w:r w:rsidR="005766BC" w:rsidRPr="005766BC">
        <w:rPr>
          <w:rFonts w:ascii="Times New Roman" w:hAnsi="Times New Roman"/>
        </w:rPr>
        <w:t xml:space="preserve">Poskytovateľovi </w:t>
      </w:r>
      <w:r w:rsidR="003740BD" w:rsidRPr="005766BC">
        <w:rPr>
          <w:rFonts w:ascii="Times New Roman" w:hAnsi="Times New Roman"/>
        </w:rPr>
        <w:t xml:space="preserve">žiadosť o vykonanie kontroly prostredníctvom elektronickej schránky alebo listinne, ak Prijímateľ nemá aktivovanú elektronickú schránku, doručí </w:t>
      </w:r>
      <w:r w:rsidR="005766BC" w:rsidRPr="00E6134D">
        <w:rPr>
          <w:rFonts w:ascii="Times New Roman" w:hAnsi="Times New Roman"/>
        </w:rPr>
        <w:t xml:space="preserve">Poskytovateľovi </w:t>
      </w:r>
      <w:r w:rsidR="003740BD" w:rsidRPr="00325D6C">
        <w:rPr>
          <w:rFonts w:ascii="Times New Roman" w:hAnsi="Times New Roman"/>
        </w:rPr>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r w:rsidR="005766BC" w:rsidRPr="005766BC">
        <w:rPr>
          <w:rFonts w:ascii="Times New Roman" w:hAnsi="Times New Roman"/>
        </w:rPr>
        <w:t>Poskytovateľa</w:t>
      </w:r>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1BBCC257"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832C2">
        <w:rPr>
          <w:rFonts w:ascii="Times New Roman" w:hAnsi="Times New Roman"/>
        </w:rPr>
        <w:t> </w:t>
      </w:r>
      <w:r w:rsidRPr="00307126">
        <w:rPr>
          <w:rFonts w:ascii="Times New Roman" w:hAnsi="Times New Roman"/>
        </w:rPr>
        <w:t>VO</w:t>
      </w:r>
      <w:r w:rsidR="003832C2">
        <w:rPr>
          <w:rFonts w:ascii="Times New Roman" w:hAnsi="Times New Roman"/>
        </w:rPr>
        <w:t xml:space="preserve">. </w:t>
      </w:r>
      <w:r w:rsidRPr="00307126">
        <w:rPr>
          <w:rFonts w:ascii="Times New Roman" w:hAnsi="Times New Roman"/>
        </w:rPr>
        <w:t xml:space="preserve">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del w:id="76" w:author="Pečová Renáta" w:date="2021-08-05T15:26:00Z">
        <w:r w:rsidR="0032585D" w:rsidRPr="00307126" w:rsidDel="00AA073A">
          <w:rPr>
            <w:rFonts w:ascii="Times New Roman" w:hAnsi="Times New Roman"/>
          </w:rPr>
          <w:delText xml:space="preserve"> </w:delText>
        </w:r>
        <w:r w:rsidR="0032585D" w:rsidRPr="00AA073A" w:rsidDel="00AA073A">
          <w:rPr>
            <w:rFonts w:ascii="Times New Roman" w:hAnsi="Times New Roman"/>
            <w:highlight w:val="yellow"/>
            <w:rPrChange w:id="77" w:author="Pečová Renáta" w:date="2021-08-05T15:27:00Z">
              <w:rPr>
                <w:rFonts w:ascii="Times New Roman" w:hAnsi="Times New Roman"/>
              </w:rPr>
            </w:rPrChange>
          </w:rPr>
          <w:delText xml:space="preserve">(alebo </w:delText>
        </w:r>
        <w:r w:rsidR="0058233E" w:rsidRPr="00AA073A" w:rsidDel="00AA073A">
          <w:rPr>
            <w:rFonts w:ascii="Times New Roman" w:hAnsi="Times New Roman"/>
            <w:strike/>
            <w:highlight w:val="yellow"/>
            <w:rPrChange w:id="78" w:author="Pečová Renáta" w:date="2021-08-05T15:27:00Z">
              <w:rPr>
                <w:rFonts w:ascii="Times New Roman" w:hAnsi="Times New Roman"/>
                <w:strike/>
              </w:rPr>
            </w:rPrChange>
          </w:rPr>
          <w:delText xml:space="preserve">v </w:delText>
        </w:r>
        <w:r w:rsidR="0032585D" w:rsidRPr="00AA073A" w:rsidDel="00AA073A">
          <w:rPr>
            <w:rFonts w:ascii="Times New Roman" w:hAnsi="Times New Roman"/>
            <w:strike/>
            <w:highlight w:val="yellow"/>
            <w:rPrChange w:id="79" w:author="Pečová Renáta" w:date="2021-08-05T15:27:00Z">
              <w:rPr>
                <w:rFonts w:ascii="Times New Roman" w:hAnsi="Times New Roman"/>
                <w:strike/>
              </w:rPr>
            </w:rPrChange>
          </w:rPr>
          <w:delText>zákon</w:delText>
        </w:r>
        <w:r w:rsidR="0058233E" w:rsidRPr="00AA073A" w:rsidDel="00AA073A">
          <w:rPr>
            <w:rFonts w:ascii="Times New Roman" w:hAnsi="Times New Roman"/>
            <w:strike/>
            <w:highlight w:val="yellow"/>
            <w:rPrChange w:id="80" w:author="Pečová Renáta" w:date="2021-08-05T15:27:00Z">
              <w:rPr>
                <w:rFonts w:ascii="Times New Roman" w:hAnsi="Times New Roman"/>
                <w:strike/>
              </w:rPr>
            </w:rPrChange>
          </w:rPr>
          <w:delText>e</w:delText>
        </w:r>
        <w:r w:rsidR="00AE3A32" w:rsidRPr="00AA073A" w:rsidDel="00AA073A">
          <w:rPr>
            <w:rFonts w:ascii="Times New Roman" w:hAnsi="Times New Roman"/>
            <w:strike/>
            <w:highlight w:val="yellow"/>
            <w:rPrChange w:id="81" w:author="Pečová Renáta" w:date="2021-08-05T15:27:00Z">
              <w:rPr>
                <w:rFonts w:ascii="Times New Roman" w:hAnsi="Times New Roman"/>
                <w:strike/>
              </w:rPr>
            </w:rPrChange>
          </w:rPr>
          <w:delText xml:space="preserve"> </w:delText>
        </w:r>
        <w:r w:rsidR="0032585D" w:rsidRPr="00AA073A" w:rsidDel="00AA073A">
          <w:rPr>
            <w:rFonts w:ascii="Times New Roman" w:hAnsi="Times New Roman"/>
            <w:strike/>
            <w:highlight w:val="yellow"/>
            <w:rPrChange w:id="82" w:author="Pečová Renáta" w:date="2021-08-05T15:27:00Z">
              <w:rPr>
                <w:rFonts w:ascii="Times New Roman" w:hAnsi="Times New Roman"/>
                <w:strike/>
              </w:rPr>
            </w:rPrChange>
          </w:rPr>
          <w:delText>č. 25/2006 Z. z</w:delText>
        </w:r>
        <w:r w:rsidR="0032585D" w:rsidRPr="00AA073A" w:rsidDel="00AA073A">
          <w:rPr>
            <w:rFonts w:ascii="Times New Roman" w:hAnsi="Times New Roman"/>
            <w:highlight w:val="yellow"/>
            <w:rPrChange w:id="83" w:author="Pečová Renáta" w:date="2021-08-05T15:27:00Z">
              <w:rPr>
                <w:rFonts w:ascii="Times New Roman" w:hAnsi="Times New Roman"/>
              </w:rPr>
            </w:rPrChange>
          </w:rPr>
          <w:delText>.)</w:delText>
        </w:r>
      </w:del>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w:t>
      </w:r>
      <w:del w:id="84" w:author="Pečová Renáta" w:date="2021-08-05T15:26:00Z">
        <w:r w:rsidR="0032585D" w:rsidRPr="00307126" w:rsidDel="00AA073A">
          <w:rPr>
            <w:rFonts w:ascii="Times New Roman" w:hAnsi="Times New Roman"/>
          </w:rPr>
          <w:delText>(</w:delText>
        </w:r>
        <w:r w:rsidR="0032585D" w:rsidRPr="00AA073A" w:rsidDel="00AA073A">
          <w:rPr>
            <w:rFonts w:ascii="Times New Roman" w:hAnsi="Times New Roman"/>
            <w:strike/>
            <w:highlight w:val="yellow"/>
            <w:rPrChange w:id="85" w:author="Pečová Renáta" w:date="2021-08-05T15:27:00Z">
              <w:rPr>
                <w:rFonts w:ascii="Times New Roman" w:hAnsi="Times New Roman"/>
                <w:strike/>
              </w:rPr>
            </w:rPrChange>
          </w:rPr>
          <w:delText>alebo zákon č. 25/2006 Z. z.)</w:delText>
        </w:r>
        <w:r w:rsidRPr="00307126" w:rsidDel="00AA073A">
          <w:rPr>
            <w:rFonts w:ascii="Times New Roman" w:hAnsi="Times New Roman"/>
          </w:rPr>
          <w:delText xml:space="preserve"> </w:delText>
        </w:r>
      </w:del>
      <w:r w:rsidRPr="00307126">
        <w:rPr>
          <w:rFonts w:ascii="Times New Roman" w:hAnsi="Times New Roman"/>
        </w:rPr>
        <w:t>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w:t>
      </w:r>
      <w:proofErr w:type="spellStart"/>
      <w:r w:rsidR="00FB2E45">
        <w:rPr>
          <w:rFonts w:ascii="Times New Roman" w:hAnsi="Times New Roman"/>
        </w:rPr>
        <w:t>vo</w:t>
      </w:r>
      <w:proofErr w:type="spellEnd"/>
      <w:r w:rsidR="00FB2E45">
        <w:rPr>
          <w:rFonts w:ascii="Times New Roman" w:hAnsi="Times New Roman"/>
        </w:rPr>
        <w:t xml:space="preserve">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w:t>
      </w:r>
      <w:del w:id="86" w:author="Pečová Renáta" w:date="2021-08-05T15:26:00Z">
        <w:r w:rsidR="0032585D" w:rsidRPr="00307126" w:rsidDel="00AA073A">
          <w:rPr>
            <w:rFonts w:ascii="Times New Roman" w:hAnsi="Times New Roman"/>
          </w:rPr>
          <w:delText>(</w:delText>
        </w:r>
        <w:r w:rsidR="0032585D" w:rsidRPr="00A85F71" w:rsidDel="00AA073A">
          <w:rPr>
            <w:rFonts w:ascii="Times New Roman" w:hAnsi="Times New Roman"/>
            <w:strike/>
          </w:rPr>
          <w:delText xml:space="preserve">alebo </w:delText>
        </w:r>
        <w:r w:rsidR="0058233E" w:rsidRPr="00A85F71" w:rsidDel="00AA073A">
          <w:rPr>
            <w:rFonts w:ascii="Times New Roman" w:hAnsi="Times New Roman"/>
            <w:strike/>
          </w:rPr>
          <w:delText xml:space="preserve">v </w:delText>
        </w:r>
        <w:r w:rsidR="0032585D" w:rsidRPr="00A85F71" w:rsidDel="00AA073A">
          <w:rPr>
            <w:rFonts w:ascii="Times New Roman" w:hAnsi="Times New Roman"/>
            <w:strike/>
          </w:rPr>
          <w:delText>zákon</w:delText>
        </w:r>
        <w:r w:rsidR="0058233E" w:rsidRPr="00A85F71" w:rsidDel="00AA073A">
          <w:rPr>
            <w:rFonts w:ascii="Times New Roman" w:hAnsi="Times New Roman"/>
            <w:strike/>
          </w:rPr>
          <w:delText>e</w:delText>
        </w:r>
        <w:r w:rsidR="0032585D" w:rsidRPr="00A85F71" w:rsidDel="00AA073A">
          <w:rPr>
            <w:rFonts w:ascii="Times New Roman" w:hAnsi="Times New Roman"/>
            <w:strike/>
          </w:rPr>
          <w:delText xml:space="preserve"> č. 25/2006 Z. z.)</w:delText>
        </w:r>
        <w:r w:rsidR="008B0FB1" w:rsidRPr="00307126" w:rsidDel="00AA073A">
          <w:rPr>
            <w:rFonts w:ascii="Times New Roman" w:hAnsi="Times New Roman"/>
          </w:rPr>
          <w:delText xml:space="preserve"> </w:delText>
        </w:r>
      </w:del>
      <w:r w:rsidR="008B0FB1" w:rsidRPr="00307126">
        <w:rPr>
          <w:rFonts w:ascii="Times New Roman" w:hAnsi="Times New Roman"/>
        </w:rPr>
        <w:t>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87"/>
      <w:r w:rsidR="008B0FB1" w:rsidRPr="00307126">
        <w:rPr>
          <w:rFonts w:ascii="Times New Roman" w:hAnsi="Times New Roman"/>
        </w:rPr>
        <w:t>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proofErr w:type="spellStart"/>
      <w:r w:rsidR="008B0FB1" w:rsidRPr="00307126">
        <w:rPr>
          <w:rFonts w:ascii="Times New Roman" w:hAnsi="Times New Roman"/>
        </w:rPr>
        <w:t>practice</w:t>
      </w:r>
      <w:proofErr w:type="spellEnd"/>
      <w:r w:rsidR="008B0FB1" w:rsidRPr="00307126">
        <w:rPr>
          <w:rFonts w:ascii="Times New Roman" w:hAnsi="Times New Roman"/>
        </w:rPr>
        <w:t xml:space="preserve">) </w:t>
      </w:r>
      <w:commentRangeEnd w:id="87"/>
      <w:r w:rsidR="005E4601" w:rsidRPr="00307126">
        <w:rPr>
          <w:rStyle w:val="Odkaznakomentr"/>
          <w:rFonts w:ascii="Times New Roman" w:eastAsia="Times New Roman" w:hAnsi="Times New Roman"/>
          <w:sz w:val="22"/>
          <w:szCs w:val="22"/>
          <w:lang w:val="x-none" w:eastAsia="x-none"/>
        </w:rPr>
        <w:commentReference w:id="87"/>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w:t>
      </w:r>
      <w:r w:rsidR="008B0FB1" w:rsidRPr="00DA752E">
        <w:rPr>
          <w:rFonts w:ascii="Times New Roman" w:hAnsi="Times New Roman"/>
        </w:rPr>
        <w:lastRenderedPageBreak/>
        <w:t xml:space="preserve">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479278B4"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w:t>
      </w:r>
      <w:del w:id="88" w:author="Pečová Renáta" w:date="2021-08-05T15:27:00Z">
        <w:r w:rsidR="00647610" w:rsidRPr="00307126" w:rsidDel="00AA073A">
          <w:rPr>
            <w:rFonts w:ascii="Times New Roman" w:hAnsi="Times New Roman"/>
          </w:rPr>
          <w:delText>(</w:delText>
        </w:r>
        <w:r w:rsidR="00647610" w:rsidRPr="000E524D" w:rsidDel="00AA073A">
          <w:rPr>
            <w:rFonts w:ascii="Times New Roman" w:hAnsi="Times New Roman"/>
            <w:strike/>
          </w:rPr>
          <w:delText>zákon č. 25/2006 Z. z.)</w:delText>
        </w:r>
        <w:r w:rsidRPr="00307126" w:rsidDel="00AA073A">
          <w:rPr>
            <w:rFonts w:ascii="Times New Roman" w:hAnsi="Times New Roman"/>
          </w:rPr>
          <w:delText xml:space="preserve"> </w:delText>
        </w:r>
      </w:del>
      <w:r w:rsidRPr="00307126">
        <w:rPr>
          <w:rFonts w:ascii="Times New Roman" w:hAnsi="Times New Roman"/>
        </w:rPr>
        <w:t>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 xml:space="preserve">Minimálny rozsah dokumentácie, ktorú </w:t>
      </w:r>
      <w:ins w:id="89" w:author="Melinda Vargová" w:date="2020-10-26T13:39:00Z">
        <w:r w:rsidR="005766BC">
          <w:rPr>
            <w:rFonts w:ascii="Times New Roman" w:hAnsi="Times New Roman"/>
          </w:rPr>
          <w:t>P</w:t>
        </w:r>
      </w:ins>
      <w:del w:id="90" w:author="Melinda Vargová" w:date="2020-10-26T13:39:00Z">
        <w:r w:rsidR="00EA3175" w:rsidRPr="00307126" w:rsidDel="005766BC">
          <w:rPr>
            <w:rFonts w:ascii="Times New Roman" w:hAnsi="Times New Roman"/>
          </w:rPr>
          <w:delText>p</w:delText>
        </w:r>
      </w:del>
      <w:r w:rsidR="00EA3175" w:rsidRPr="00307126">
        <w:rPr>
          <w:rFonts w:ascii="Times New Roman" w:hAnsi="Times New Roman"/>
        </w:rPr>
        <w:t>rijímateľ povinne predkladá cez ITMS2014+ je definovaný v príslušnej príručke pre prijímateľa</w:t>
      </w:r>
      <w:ins w:id="91" w:author="Pečová Renáta" w:date="2021-08-05T15:28:00Z">
        <w:r w:rsidR="00AA073A">
          <w:rPr>
            <w:rFonts w:ascii="Times New Roman" w:hAnsi="Times New Roman"/>
          </w:rPr>
          <w:t>, Jednotnej príručke k VO a v usmerneniach SO</w:t>
        </w:r>
      </w:ins>
      <w:r w:rsidR="00EA3175" w:rsidRPr="00307126">
        <w:rPr>
          <w:rFonts w:ascii="Times New Roman" w:hAnsi="Times New Roman"/>
        </w:rPr>
        <w:t>,</w:t>
      </w:r>
      <w:del w:id="92" w:author="Martin" w:date="2021-05-14T10:12:00Z">
        <w:r w:rsidR="00EA3175" w:rsidRPr="00307126" w:rsidDel="00927188">
          <w:rPr>
            <w:rFonts w:ascii="Times New Roman" w:hAnsi="Times New Roman"/>
          </w:rPr>
          <w:delText xml:space="preserve"> ktorú vydáva RO/SO.</w:delText>
        </w:r>
      </w:del>
    </w:p>
    <w:p w14:paraId="5C733A62" w14:textId="6DFDBE71" w:rsidR="003C0F18" w:rsidRPr="00307126" w:rsidRDefault="00647610" w:rsidP="006C26E2">
      <w:pPr>
        <w:numPr>
          <w:ilvl w:val="1"/>
          <w:numId w:val="25"/>
        </w:numPr>
        <w:spacing w:before="120" w:after="0" w:line="264" w:lineRule="auto"/>
        <w:jc w:val="both"/>
        <w:rPr>
          <w:rFonts w:ascii="Times New Roman" w:hAnsi="Times New Roman"/>
        </w:rPr>
      </w:pPr>
      <w:del w:id="93" w:author="Martin" w:date="2021-05-14T10:12:00Z">
        <w:r w:rsidRPr="00307126" w:rsidDel="002275FE">
          <w:rPr>
            <w:rFonts w:ascii="Times New Roman" w:hAnsi="Times New Roman"/>
          </w:rPr>
          <w:delText>F</w:delText>
        </w:r>
        <w:r w:rsidR="00FA48DE" w:rsidRPr="00307126" w:rsidDel="002275FE">
          <w:rPr>
            <w:rFonts w:ascii="Times New Roman" w:hAnsi="Times New Roman"/>
          </w:rPr>
          <w:delText>inančnú</w:delText>
        </w:r>
      </w:del>
      <w:ins w:id="94" w:author="Martin" w:date="2021-05-14T10:12:00Z">
        <w:r w:rsidR="002275FE">
          <w:rPr>
            <w:rFonts w:ascii="Times New Roman" w:hAnsi="Times New Roman"/>
          </w:rPr>
          <w:t>K</w:t>
        </w:r>
      </w:ins>
      <w:del w:id="95" w:author="Martin" w:date="2021-05-14T10:12:00Z">
        <w:r w:rsidR="003C0F18" w:rsidRPr="00307126" w:rsidDel="002275FE">
          <w:rPr>
            <w:rFonts w:ascii="Times New Roman" w:hAnsi="Times New Roman"/>
          </w:rPr>
          <w:delText>k</w:delText>
        </w:r>
      </w:del>
      <w:r w:rsidR="003C0F18" w:rsidRPr="00307126">
        <w:rPr>
          <w:rFonts w:ascii="Times New Roman" w:hAnsi="Times New Roman"/>
        </w:rPr>
        <w:t>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w:t>
      </w:r>
      <w:del w:id="96" w:author="Pečová Renáta" w:date="2021-08-05T15:28:00Z">
        <w:r w:rsidRPr="00307126" w:rsidDel="00AA073A">
          <w:rPr>
            <w:rFonts w:ascii="Times New Roman" w:hAnsi="Times New Roman"/>
          </w:rPr>
          <w:delText>(</w:delText>
        </w:r>
        <w:r w:rsidRPr="000E524D" w:rsidDel="00AA073A">
          <w:rPr>
            <w:rFonts w:ascii="Times New Roman" w:hAnsi="Times New Roman"/>
            <w:strike/>
          </w:rPr>
          <w:delText>zákonom č. 25/2006</w:delText>
        </w:r>
        <w:r w:rsidRPr="00307126" w:rsidDel="00AA073A">
          <w:rPr>
            <w:rFonts w:ascii="Times New Roman" w:hAnsi="Times New Roman"/>
          </w:rPr>
          <w:delText xml:space="preserve"> Z. z.)</w:delText>
        </w:r>
        <w:r w:rsidR="003C0F18" w:rsidRPr="00307126" w:rsidDel="00AA073A">
          <w:rPr>
            <w:rFonts w:ascii="Times New Roman" w:hAnsi="Times New Roman"/>
          </w:rPr>
          <w:delText xml:space="preserve"> </w:delText>
        </w:r>
      </w:del>
      <w:r w:rsidR="003C0F18" w:rsidRPr="00307126">
        <w:rPr>
          <w:rFonts w:ascii="Times New Roman" w:hAnsi="Times New Roman"/>
        </w:rPr>
        <w:t xml:space="preserve">vykonáva Poskytovateľ v závislosti od </w:t>
      </w:r>
      <w:r w:rsidR="00863F79" w:rsidRPr="00307126">
        <w:rPr>
          <w:rFonts w:ascii="Times New Roman" w:hAnsi="Times New Roman"/>
        </w:rPr>
        <w:t xml:space="preserve">fázy/etapy časového procesu VO </w:t>
      </w:r>
      <w:r w:rsidR="00E242EC">
        <w:rPr>
          <w:rFonts w:ascii="Times New Roman" w:hAnsi="Times New Roman"/>
        </w:rPr>
        <w:t xml:space="preserve">a typu zákazky </w:t>
      </w:r>
      <w:r w:rsidR="003C0F18" w:rsidRPr="00307126">
        <w:rPr>
          <w:rFonts w:ascii="Times New Roman" w:hAnsi="Times New Roman"/>
        </w:rPr>
        <w:t>ako:</w:t>
      </w:r>
    </w:p>
    <w:p w14:paraId="4B93B464" w14:textId="288C8FA5" w:rsidR="003C0F18" w:rsidRPr="002275FE" w:rsidRDefault="00E37707" w:rsidP="00AA073A">
      <w:pPr>
        <w:pStyle w:val="Odsekzoznamu"/>
        <w:numPr>
          <w:ilvl w:val="0"/>
          <w:numId w:val="26"/>
        </w:numPr>
        <w:spacing w:before="120" w:line="264" w:lineRule="auto"/>
        <w:ind w:left="1259" w:hanging="357"/>
        <w:contextualSpacing w:val="0"/>
        <w:jc w:val="both"/>
        <w:rPr>
          <w:sz w:val="22"/>
          <w:szCs w:val="22"/>
        </w:rPr>
      </w:pPr>
      <w:r w:rsidRPr="00307126">
        <w:rPr>
          <w:sz w:val="22"/>
          <w:szCs w:val="22"/>
        </w:rPr>
        <w:t>Prvú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vyhlásením </w:t>
      </w:r>
      <w:r w:rsidR="00CF6859" w:rsidRPr="00307126">
        <w:rPr>
          <w:sz w:val="22"/>
          <w:szCs w:val="22"/>
        </w:rPr>
        <w:t>VO</w:t>
      </w:r>
      <w:r w:rsidR="00E242EC">
        <w:rPr>
          <w:sz w:val="22"/>
          <w:szCs w:val="22"/>
        </w:rPr>
        <w:t xml:space="preserve"> (p</w:t>
      </w:r>
      <w:r w:rsidR="00E242EC" w:rsidRPr="00E242EC">
        <w:rPr>
          <w:sz w:val="22"/>
          <w:szCs w:val="22"/>
        </w:rPr>
        <w:t xml:space="preserve">rvá ex </w:t>
      </w:r>
      <w:proofErr w:type="spellStart"/>
      <w:r w:rsidR="00E242EC" w:rsidRPr="00E242EC">
        <w:rPr>
          <w:sz w:val="22"/>
          <w:szCs w:val="22"/>
        </w:rPr>
        <w:t>ante</w:t>
      </w:r>
      <w:proofErr w:type="spellEnd"/>
      <w:r w:rsidR="00E242EC" w:rsidRPr="00E242EC">
        <w:rPr>
          <w:sz w:val="22"/>
          <w:szCs w:val="22"/>
        </w:rPr>
        <w:t xml:space="preserve"> kontrola nie je povinná a </w:t>
      </w:r>
      <w:r w:rsidR="005766BC">
        <w:rPr>
          <w:sz w:val="22"/>
          <w:szCs w:val="22"/>
        </w:rPr>
        <w:t>P</w:t>
      </w:r>
      <w:r w:rsidR="00E242EC" w:rsidRPr="00E242EC">
        <w:rPr>
          <w:sz w:val="22"/>
          <w:szCs w:val="22"/>
        </w:rPr>
        <w:t xml:space="preserve">rijímateľ sa môže dobrovoľne rozhodnúť predložiť dokumentáciu na prvú ex </w:t>
      </w:r>
      <w:proofErr w:type="spellStart"/>
      <w:r w:rsidR="00E242EC" w:rsidRPr="00E242EC">
        <w:rPr>
          <w:sz w:val="22"/>
          <w:szCs w:val="22"/>
        </w:rPr>
        <w:t>ante</w:t>
      </w:r>
      <w:proofErr w:type="spellEnd"/>
      <w:r w:rsidR="00E242EC" w:rsidRPr="00E242EC">
        <w:rPr>
          <w:sz w:val="22"/>
          <w:szCs w:val="22"/>
        </w:rPr>
        <w:t xml:space="preserve"> kontrolu </w:t>
      </w:r>
      <w:r w:rsidR="005766BC">
        <w:t>Poskytovateľovi</w:t>
      </w:r>
      <w:r w:rsidR="00E242EC" w:rsidRPr="00E242EC">
        <w:rPr>
          <w:sz w:val="22"/>
          <w:szCs w:val="22"/>
        </w:rPr>
        <w:t xml:space="preserve"> v prípade všetkých nadlimitných postupov zadávania zákaziek a podlimitných zákaziek na stavebné práce</w:t>
      </w:r>
      <w:r w:rsidR="00E242EC">
        <w:rPr>
          <w:sz w:val="22"/>
          <w:szCs w:val="22"/>
        </w:rPr>
        <w:t>)</w:t>
      </w:r>
      <w:r w:rsidR="003C0F18" w:rsidRPr="00307126">
        <w:rPr>
          <w:sz w:val="22"/>
          <w:szCs w:val="22"/>
        </w:rPr>
        <w:t>,</w:t>
      </w:r>
      <w:ins w:id="97" w:author="Martin" w:date="2021-05-14T10:13:00Z">
        <w:r w:rsidR="002275FE" w:rsidRPr="002275FE">
          <w:rPr>
            <w:sz w:val="22"/>
            <w:szCs w:val="22"/>
          </w:rPr>
          <w:t xml:space="preserve"> </w:t>
        </w:r>
        <w:r w:rsidR="002275FE">
          <w:rPr>
            <w:sz w:val="22"/>
            <w:szCs w:val="22"/>
          </w:rPr>
          <w:t xml:space="preserve">prvá ex </w:t>
        </w:r>
        <w:proofErr w:type="spellStart"/>
        <w:r w:rsidR="002275FE">
          <w:rPr>
            <w:sz w:val="22"/>
            <w:szCs w:val="22"/>
          </w:rPr>
          <w:t>ante</w:t>
        </w:r>
        <w:proofErr w:type="spellEnd"/>
        <w:r w:rsidR="002275FE">
          <w:rPr>
            <w:sz w:val="22"/>
            <w:szCs w:val="22"/>
          </w:rPr>
          <w:t xml:space="preserve"> kontrola nie je vykonávaná podľa zákona o finančnej kontrole,</w:t>
        </w:r>
      </w:ins>
    </w:p>
    <w:p w14:paraId="7C7C44A7" w14:textId="30041362" w:rsidR="003C0F18" w:rsidRPr="00354307" w:rsidRDefault="00E37707" w:rsidP="00AA073A">
      <w:pPr>
        <w:pStyle w:val="Odsekzoznamu"/>
        <w:numPr>
          <w:ilvl w:val="0"/>
          <w:numId w:val="26"/>
        </w:numPr>
        <w:spacing w:before="120" w:line="264" w:lineRule="auto"/>
        <w:ind w:left="1259" w:hanging="357"/>
        <w:contextualSpacing w:val="0"/>
        <w:jc w:val="both"/>
        <w:rPr>
          <w:sz w:val="22"/>
          <w:szCs w:val="22"/>
        </w:rPr>
      </w:pPr>
      <w:r w:rsidRPr="00307126">
        <w:rPr>
          <w:sz w:val="22"/>
          <w:szCs w:val="22"/>
        </w:rPr>
        <w:t>Druhú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podpisom zmluvy s úspešným uchádzačom</w:t>
      </w:r>
      <w:r w:rsidR="00E242EC" w:rsidRPr="00E242EC">
        <w:t xml:space="preserve"> </w:t>
      </w:r>
      <w:r w:rsidR="00E242EC">
        <w:t>(</w:t>
      </w:r>
      <w:r w:rsidR="00E242EC">
        <w:rPr>
          <w:sz w:val="22"/>
          <w:szCs w:val="22"/>
        </w:rPr>
        <w:t>d</w:t>
      </w:r>
      <w:r w:rsidR="00E242EC" w:rsidRPr="00E242EC">
        <w:rPr>
          <w:sz w:val="22"/>
          <w:szCs w:val="22"/>
        </w:rPr>
        <w:t xml:space="preserve">ruhá ex </w:t>
      </w:r>
      <w:proofErr w:type="spellStart"/>
      <w:r w:rsidR="00E242EC" w:rsidRPr="00E242EC">
        <w:rPr>
          <w:sz w:val="22"/>
          <w:szCs w:val="22"/>
        </w:rPr>
        <w:t>ante</w:t>
      </w:r>
      <w:proofErr w:type="spellEnd"/>
      <w:r w:rsidR="00E242EC" w:rsidRPr="00E242EC">
        <w:rPr>
          <w:sz w:val="22"/>
          <w:szCs w:val="22"/>
        </w:rPr>
        <w:t xml:space="preserve"> kontrola nie je povinná a </w:t>
      </w:r>
      <w:r w:rsidR="00DF6A5D">
        <w:rPr>
          <w:sz w:val="22"/>
          <w:szCs w:val="22"/>
        </w:rPr>
        <w:t>P</w:t>
      </w:r>
      <w:r w:rsidR="00E242EC" w:rsidRPr="00E242EC">
        <w:rPr>
          <w:sz w:val="22"/>
          <w:szCs w:val="22"/>
        </w:rPr>
        <w:t xml:space="preserve">rijímateľ sa môže dobrovoľne rozhodnúť predložiť dokumentáciu na druhú ex </w:t>
      </w:r>
      <w:proofErr w:type="spellStart"/>
      <w:r w:rsidR="00E242EC" w:rsidRPr="00E242EC">
        <w:rPr>
          <w:sz w:val="22"/>
          <w:szCs w:val="22"/>
        </w:rPr>
        <w:t>ante</w:t>
      </w:r>
      <w:proofErr w:type="spellEnd"/>
      <w:r w:rsidR="00E242EC" w:rsidRPr="00E242EC">
        <w:rPr>
          <w:sz w:val="22"/>
          <w:szCs w:val="22"/>
        </w:rPr>
        <w:t xml:space="preserve"> kontrolu, ak ide o nadlimitnú zákazku, ktorá nie je predmetnom povinnej kon</w:t>
      </w:r>
      <w:r w:rsidR="00E242EC">
        <w:rPr>
          <w:sz w:val="22"/>
          <w:szCs w:val="22"/>
        </w:rPr>
        <w:t>troly ÚVO podľa § 169 ods. 2 zákona o VO)</w:t>
      </w:r>
      <w:r w:rsidR="007E5E56">
        <w:rPr>
          <w:sz w:val="22"/>
          <w:szCs w:val="22"/>
        </w:rPr>
        <w:t>,</w:t>
      </w:r>
      <w:ins w:id="98" w:author="Martin" w:date="2021-05-14T10:14:00Z">
        <w:r w:rsidR="0096316A" w:rsidRPr="0096316A">
          <w:rPr>
            <w:sz w:val="22"/>
            <w:szCs w:val="22"/>
          </w:rPr>
          <w:t xml:space="preserve"> </w:t>
        </w:r>
        <w:r w:rsidR="0096316A">
          <w:rPr>
            <w:sz w:val="22"/>
            <w:szCs w:val="22"/>
          </w:rPr>
          <w:t xml:space="preserve">druhá ex </w:t>
        </w:r>
        <w:proofErr w:type="spellStart"/>
        <w:r w:rsidR="0096316A">
          <w:rPr>
            <w:sz w:val="22"/>
            <w:szCs w:val="22"/>
          </w:rPr>
          <w:t>ante</w:t>
        </w:r>
        <w:proofErr w:type="spellEnd"/>
        <w:r w:rsidR="0096316A">
          <w:rPr>
            <w:sz w:val="22"/>
            <w:szCs w:val="22"/>
          </w:rPr>
          <w:t xml:space="preserve"> kontrola je vykonávaná podľa zákona o finančnej kontrole,</w:t>
        </w:r>
      </w:ins>
    </w:p>
    <w:p w14:paraId="4662C330" w14:textId="38CAEED2" w:rsidR="003C0F18" w:rsidRPr="00FD3ADF" w:rsidRDefault="00E37707" w:rsidP="00AA073A">
      <w:pPr>
        <w:pStyle w:val="Odsekzoznamu"/>
        <w:numPr>
          <w:ilvl w:val="0"/>
          <w:numId w:val="26"/>
        </w:numPr>
        <w:spacing w:before="120" w:line="264" w:lineRule="auto"/>
        <w:ind w:left="1259" w:hanging="357"/>
        <w:contextualSpacing w:val="0"/>
        <w:jc w:val="both"/>
        <w:rPr>
          <w:sz w:val="22"/>
          <w:szCs w:val="22"/>
        </w:rPr>
      </w:pPr>
      <w:r w:rsidRPr="00307126">
        <w:rPr>
          <w:sz w:val="22"/>
          <w:szCs w:val="22"/>
        </w:rPr>
        <w:t>Štandardnú alebo následnú e</w:t>
      </w:r>
      <w:r w:rsidR="003C0F18" w:rsidRPr="00307126">
        <w:rPr>
          <w:sz w:val="22"/>
          <w:szCs w:val="22"/>
        </w:rPr>
        <w:t>x</w:t>
      </w:r>
      <w:r w:rsidR="00D44D45">
        <w:rPr>
          <w:sz w:val="22"/>
          <w:szCs w:val="22"/>
        </w:rPr>
        <w:t xml:space="preserve"> </w:t>
      </w:r>
      <w:r w:rsidR="003C0F18" w:rsidRPr="00307126">
        <w:rPr>
          <w:sz w:val="22"/>
          <w:szCs w:val="22"/>
        </w:rPr>
        <w:t>post kontrolu,</w:t>
      </w:r>
      <w:ins w:id="99" w:author="Martin" w:date="2021-05-14T10:14:00Z">
        <w:r w:rsidR="00212991" w:rsidRPr="00212991">
          <w:rPr>
            <w:sz w:val="22"/>
            <w:szCs w:val="22"/>
          </w:rPr>
          <w:t xml:space="preserve"> </w:t>
        </w:r>
        <w:r w:rsidR="00212991" w:rsidRPr="00631E1A">
          <w:rPr>
            <w:sz w:val="22"/>
            <w:szCs w:val="22"/>
          </w:rPr>
          <w:t>,</w:t>
        </w:r>
        <w:r w:rsidR="00212991" w:rsidRPr="00631E1A">
          <w:t xml:space="preserve"> </w:t>
        </w:r>
        <w:r w:rsidR="00212991">
          <w:rPr>
            <w:sz w:val="22"/>
            <w:szCs w:val="22"/>
          </w:rPr>
          <w:t xml:space="preserve">ex post </w:t>
        </w:r>
        <w:r w:rsidR="00212991" w:rsidRPr="00631E1A">
          <w:rPr>
            <w:sz w:val="22"/>
            <w:szCs w:val="22"/>
          </w:rPr>
          <w:t xml:space="preserve">je vykonávaná podľa zákona o finančnej </w:t>
        </w:r>
        <w:r w:rsidR="00212991" w:rsidRPr="00C34EB7">
          <w:rPr>
            <w:sz w:val="22"/>
            <w:szCs w:val="22"/>
          </w:rPr>
          <w:t>kontrole,</w:t>
        </w:r>
      </w:ins>
    </w:p>
    <w:p w14:paraId="5853D087" w14:textId="77777777" w:rsidR="00F779D6" w:rsidRDefault="003C0F18" w:rsidP="00AA073A">
      <w:pPr>
        <w:pStyle w:val="Odsekzoznamu"/>
        <w:numPr>
          <w:ilvl w:val="0"/>
          <w:numId w:val="26"/>
        </w:numPr>
        <w:spacing w:before="120" w:line="264" w:lineRule="auto"/>
        <w:ind w:left="1259" w:hanging="357"/>
        <w:contextualSpacing w:val="0"/>
        <w:jc w:val="both"/>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00E242EC">
        <w:rPr>
          <w:sz w:val="22"/>
          <w:szCs w:val="22"/>
        </w:rPr>
        <w:t xml:space="preserve"> po ich podpise </w:t>
      </w:r>
      <w:r w:rsidR="00E242EC" w:rsidRPr="00E242EC">
        <w:rPr>
          <w:sz w:val="22"/>
          <w:szCs w:val="22"/>
        </w:rPr>
        <w:t xml:space="preserve">(kontrola </w:t>
      </w:r>
      <w:r w:rsidR="00E242EC">
        <w:rPr>
          <w:sz w:val="22"/>
          <w:szCs w:val="22"/>
        </w:rPr>
        <w:t xml:space="preserve">dodatkov </w:t>
      </w:r>
      <w:r w:rsidR="00E242EC" w:rsidRPr="00E242EC">
        <w:rPr>
          <w:sz w:val="22"/>
          <w:szCs w:val="22"/>
        </w:rPr>
        <w:t xml:space="preserve">pred podpisom je predmetom kontroly </w:t>
      </w:r>
      <w:r w:rsidR="005766BC">
        <w:t xml:space="preserve">Poskytovateľom </w:t>
      </w:r>
      <w:r w:rsidR="00E242EC" w:rsidRPr="00E242EC">
        <w:rPr>
          <w:sz w:val="22"/>
          <w:szCs w:val="22"/>
        </w:rPr>
        <w:t xml:space="preserve">v prípade, ak </w:t>
      </w:r>
      <w:r w:rsidR="005766BC">
        <w:rPr>
          <w:sz w:val="22"/>
          <w:szCs w:val="22"/>
        </w:rPr>
        <w:t>P</w:t>
      </w:r>
      <w:r w:rsidR="00E242EC" w:rsidRPr="00E242EC">
        <w:rPr>
          <w:sz w:val="22"/>
          <w:szCs w:val="22"/>
        </w:rPr>
        <w:t xml:space="preserve">rijímateľ návrh dodatku dobrovoľne predloží </w:t>
      </w:r>
      <w:r w:rsidR="005766BC">
        <w:t>Poskytovateľovi</w:t>
      </w:r>
      <w:r w:rsidR="00C270A8">
        <w:t xml:space="preserve"> </w:t>
      </w:r>
      <w:r w:rsidR="00E242EC" w:rsidRPr="00E242EC">
        <w:rPr>
          <w:sz w:val="22"/>
          <w:szCs w:val="22"/>
        </w:rPr>
        <w:t xml:space="preserve">za účelom výkonu </w:t>
      </w:r>
      <w:r w:rsidR="00E242EC">
        <w:rPr>
          <w:sz w:val="22"/>
          <w:szCs w:val="22"/>
        </w:rPr>
        <w:t xml:space="preserve">finančnej </w:t>
      </w:r>
      <w:r w:rsidR="00E242EC" w:rsidRPr="00E242EC">
        <w:rPr>
          <w:sz w:val="22"/>
          <w:szCs w:val="22"/>
        </w:rPr>
        <w:t>kontroly)</w:t>
      </w:r>
      <w:r w:rsidRPr="00307126">
        <w:rPr>
          <w:sz w:val="22"/>
          <w:szCs w:val="22"/>
        </w:rPr>
        <w:t>.</w:t>
      </w:r>
      <w:ins w:id="100" w:author="Martin" w:date="2021-05-14T10:15:00Z">
        <w:r w:rsidR="002F61A3" w:rsidRPr="002F61A3">
          <w:rPr>
            <w:sz w:val="22"/>
            <w:szCs w:val="22"/>
          </w:rPr>
          <w:t xml:space="preserve"> </w:t>
        </w:r>
        <w:r w:rsidR="002F61A3">
          <w:rPr>
            <w:sz w:val="22"/>
            <w:szCs w:val="22"/>
          </w:rPr>
          <w:t>kontrola dodatkov je vykonávaná podľa zákona o finančnej kontrole.</w:t>
        </w:r>
      </w:ins>
    </w:p>
    <w:p w14:paraId="014A6D6C" w14:textId="5694E433" w:rsidR="00AA073A" w:rsidRPr="00E74C8A" w:rsidRDefault="00AA073A" w:rsidP="009E1F13">
      <w:pPr>
        <w:numPr>
          <w:ilvl w:val="1"/>
          <w:numId w:val="25"/>
        </w:numPr>
        <w:spacing w:before="120"/>
        <w:ind w:left="539" w:hanging="539"/>
        <w:jc w:val="both"/>
        <w:rPr>
          <w:ins w:id="101" w:author="Pečová Renáta" w:date="2021-08-05T15:29:00Z"/>
          <w:rFonts w:ascii="Times New Roman" w:hAnsi="Times New Roman"/>
        </w:rPr>
      </w:pPr>
      <w:r w:rsidRPr="00E74C8A">
        <w:rPr>
          <w:rFonts w:ascii="Times New Roman" w:hAnsi="Times New Roman"/>
        </w:rPr>
        <w:t>Finančnú kontrolu postupov pri obstarávaní zákazky, na ktorú sa zákon o VO                nevzťahuje vykonáva Poskytovateľ v závislosti od rozsahu a</w:t>
      </w:r>
      <w:r>
        <w:rPr>
          <w:rFonts w:ascii="Times New Roman" w:hAnsi="Times New Roman"/>
        </w:rPr>
        <w:t> </w:t>
      </w:r>
      <w:r w:rsidRPr="00E74C8A">
        <w:rPr>
          <w:rFonts w:ascii="Times New Roman" w:hAnsi="Times New Roman"/>
        </w:rPr>
        <w:t>predmetu</w:t>
      </w:r>
      <w:r>
        <w:rPr>
          <w:rFonts w:ascii="Times New Roman" w:hAnsi="Times New Roman"/>
        </w:rPr>
        <w:t xml:space="preserve"> ako:</w:t>
      </w:r>
    </w:p>
    <w:p w14:paraId="3BA73FC7" w14:textId="300BFA7A" w:rsidR="00F779D6" w:rsidRPr="00F779D6" w:rsidRDefault="00F779D6" w:rsidP="009E1F13">
      <w:pPr>
        <w:pStyle w:val="Odsekzoznamu"/>
        <w:numPr>
          <w:ilvl w:val="1"/>
          <w:numId w:val="73"/>
        </w:numPr>
        <w:spacing w:before="120"/>
        <w:ind w:left="1276" w:hanging="357"/>
        <w:contextualSpacing w:val="0"/>
        <w:jc w:val="both"/>
        <w:rPr>
          <w:ins w:id="102" w:author="Martin" w:date="2021-05-14T10:17:00Z"/>
        </w:rPr>
      </w:pPr>
      <w:ins w:id="103" w:author="Martin" w:date="2021-05-14T10:17:00Z">
        <w:r w:rsidRPr="00F779D6">
          <w:t xml:space="preserve">Druhú ex </w:t>
        </w:r>
        <w:proofErr w:type="spellStart"/>
        <w:r w:rsidRPr="00F779D6">
          <w:t>ante</w:t>
        </w:r>
        <w:proofErr w:type="spellEnd"/>
        <w:r w:rsidRPr="00F779D6">
          <w:t xml:space="preserve"> kontrolu pred podpisom zmluvy s úspešným uchádzačom (druhá ex </w:t>
        </w:r>
        <w:proofErr w:type="spellStart"/>
        <w:r w:rsidRPr="00F779D6">
          <w:t>ante</w:t>
        </w:r>
        <w:proofErr w:type="spellEnd"/>
        <w:r w:rsidRPr="00F779D6">
          <w:t xml:space="preserve"> kontrola nie je povinná a Prijímateľ sa môže dobrovoľne rozhodnúť predložiť dokumentáciu na druhú ex </w:t>
        </w:r>
        <w:proofErr w:type="spellStart"/>
        <w:r w:rsidRPr="00F779D6">
          <w:t>ante</w:t>
        </w:r>
        <w:proofErr w:type="spellEnd"/>
        <w:r w:rsidRPr="00F779D6">
          <w:t xml:space="preserve"> kontrolu Poskytovateľovi, ak ide o zákazku na ktorú sa zákon o VO (zákon č. 25/2006 Z. z.) nevzťahuje vo finančnom limite nadlimitnej zákazky alebo, alebo, ak ide o zákazku vo finančnom limite nadlimitnej zákazky  zadávanú osobou, ktorej poskytne verejný obstarávateľ 50% a menej finančných prostriedkov na dodanie tovaru, uskutočnenie stavebných prác a poskytnutie služieb z NFP,</w:t>
        </w:r>
      </w:ins>
    </w:p>
    <w:p w14:paraId="30EF056C" w14:textId="6C6EED5D" w:rsidR="00F779D6" w:rsidRDefault="00F779D6" w:rsidP="009E1F13">
      <w:pPr>
        <w:pStyle w:val="Odsekzoznamu"/>
        <w:numPr>
          <w:ilvl w:val="1"/>
          <w:numId w:val="73"/>
        </w:numPr>
        <w:spacing w:before="120" w:line="264" w:lineRule="auto"/>
        <w:ind w:left="1276" w:hanging="357"/>
        <w:contextualSpacing w:val="0"/>
        <w:jc w:val="both"/>
        <w:rPr>
          <w:ins w:id="104" w:author="Pečová Renáta" w:date="2021-08-05T15:32:00Z"/>
        </w:rPr>
      </w:pPr>
      <w:ins w:id="105" w:author="Martin" w:date="2021-05-14T10:17:00Z">
        <w:r w:rsidRPr="00AA073A">
          <w:lastRenderedPageBreak/>
          <w:t xml:space="preserve">Štandardnú alebo následnú ex post kontrolu (Prijímateľ predkladá dokumentáciu na následnú ex post kontrolu Poskytovateľovi v prípade dobrovoľnej žiadosti Prijímateľa o výkon druhej ex </w:t>
        </w:r>
        <w:proofErr w:type="spellStart"/>
        <w:r w:rsidRPr="00AA073A">
          <w:t>ante</w:t>
        </w:r>
        <w:proofErr w:type="spellEnd"/>
        <w:r w:rsidRPr="00AA073A">
          <w:t xml:space="preserve"> kontroly podľa písm. a),</w:t>
        </w:r>
      </w:ins>
    </w:p>
    <w:p w14:paraId="52AAC4CE" w14:textId="5CCE43CA" w:rsidR="009E1F13" w:rsidRPr="00AA073A" w:rsidRDefault="009E1F13" w:rsidP="009E1F13">
      <w:pPr>
        <w:pStyle w:val="Odsekzoznamu"/>
        <w:numPr>
          <w:ilvl w:val="1"/>
          <w:numId w:val="73"/>
        </w:numPr>
        <w:spacing w:before="120" w:line="264" w:lineRule="auto"/>
        <w:ind w:left="1276" w:hanging="357"/>
        <w:contextualSpacing w:val="0"/>
        <w:jc w:val="both"/>
        <w:rPr>
          <w:ins w:id="106" w:author="Martin" w:date="2021-05-14T10:17:00Z"/>
        </w:rPr>
      </w:pPr>
      <w:r w:rsidRPr="00307126">
        <w:t>Kontrolu dodatkov zmlúv s úspešným uchádzačom</w:t>
      </w:r>
      <w:ins w:id="107" w:author="Pečová Renáta" w:date="2021-08-05T15:32:00Z">
        <w:r>
          <w:t>.</w:t>
        </w:r>
      </w:ins>
    </w:p>
    <w:p w14:paraId="1C296ACF" w14:textId="167C65CD" w:rsidR="00EC7302" w:rsidRDefault="0032585D" w:rsidP="00794BEC">
      <w:pPr>
        <w:numPr>
          <w:ilvl w:val="1"/>
          <w:numId w:val="25"/>
        </w:numPr>
        <w:spacing w:before="120" w:after="0" w:line="264" w:lineRule="auto"/>
        <w:jc w:val="both"/>
        <w:rPr>
          <w:ins w:id="108" w:author="Pečová Renáta" w:date="2021-08-05T15:38:00Z"/>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ins w:id="109" w:author="Autor">
        <w:r w:rsidR="00D44D45">
          <w:rPr>
            <w:rFonts w:ascii="Times New Roman" w:hAnsi="Times New Roman"/>
          </w:rPr>
          <w:t xml:space="preserve"> </w:t>
        </w:r>
      </w:ins>
      <w:proofErr w:type="spellStart"/>
      <w:r w:rsidR="003B4088" w:rsidRPr="00307126">
        <w:rPr>
          <w:rFonts w:ascii="Times New Roman" w:hAnsi="Times New Roman"/>
        </w:rPr>
        <w:t>ante</w:t>
      </w:r>
      <w:proofErr w:type="spellEnd"/>
      <w:r w:rsidR="003B4088" w:rsidRPr="00307126">
        <w:rPr>
          <w:rFonts w:ascii="Times New Roman" w:hAnsi="Times New Roman"/>
        </w:rPr>
        <w:t xml:space="preserv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w:t>
      </w:r>
      <w:r w:rsidR="004671CC" w:rsidRPr="00307126">
        <w:rPr>
          <w:rFonts w:ascii="Times New Roman" w:hAnsi="Times New Roman"/>
        </w:rPr>
        <w:t xml:space="preserve"> </w:t>
      </w: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pri ex post kontrole VO nedostatky, ktoré mali alebo mohli mať vplyv na výsledok VO, určí zodpovedajúcu výšku </w:t>
      </w:r>
      <w:r w:rsidR="00E6134D">
        <w:rPr>
          <w:rFonts w:ascii="Times New Roman" w:hAnsi="Times New Roman"/>
        </w:rPr>
        <w:t>e</w:t>
      </w:r>
      <w:r w:rsidR="00794BEC" w:rsidRPr="00794BEC">
        <w:rPr>
          <w:rFonts w:ascii="Times New Roman" w:hAnsi="Times New Roman"/>
        </w:rPr>
        <w:t xml:space="preserve">x </w:t>
      </w:r>
      <w:proofErr w:type="spellStart"/>
      <w:r w:rsidR="00794BEC" w:rsidRPr="00794BEC">
        <w:rPr>
          <w:rFonts w:ascii="Times New Roman" w:hAnsi="Times New Roman"/>
        </w:rPr>
        <w:t>ante</w:t>
      </w:r>
      <w:proofErr w:type="spellEnd"/>
      <w:r w:rsidR="00794BEC" w:rsidRPr="00794BEC">
        <w:rPr>
          <w:rFonts w:ascii="Times New Roman" w:hAnsi="Times New Roman"/>
        </w:rPr>
        <w:t xml:space="preserve"> finančnej opravy alebo nepripustí výdavky vyplývajúce z predmetnej zmluvy do financovania v plnom rozsahu</w:t>
      </w:r>
      <w:r w:rsidR="00932614" w:rsidRPr="00307126">
        <w:rPr>
          <w:rFonts w:ascii="Times New Roman" w:hAnsi="Times New Roman"/>
        </w:rPr>
        <w:t>.</w:t>
      </w:r>
    </w:p>
    <w:p w14:paraId="1F20263A" w14:textId="024B417A" w:rsidR="00AC3B62" w:rsidRPr="00307126" w:rsidRDefault="00AC3B62" w:rsidP="00794BEC">
      <w:pPr>
        <w:numPr>
          <w:ilvl w:val="1"/>
          <w:numId w:val="25"/>
        </w:numPr>
        <w:spacing w:before="120" w:after="0" w:line="264" w:lineRule="auto"/>
        <w:jc w:val="both"/>
        <w:rPr>
          <w:rFonts w:ascii="Times New Roman" w:hAnsi="Times New Roman"/>
        </w:rPr>
      </w:pPr>
      <w:r w:rsidRPr="00C10303">
        <w:rPr>
          <w:rFonts w:ascii="Times New Roman" w:hAnsi="Times New Roman"/>
        </w:rPr>
        <w:t>Poskytovateľ je povinný vykonať finančnú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finančnej kontroly prerušuje. Prerušenie lehoty na výkon finančnej kontroly trvá, až kým nepominú prekážky, pre ktoré sa finančná kontrola prerušila. Lehota na výkon finančnej kontroly sa prerušuje dňom odoslania výzvy Prijímateľovi. Dňom nasledujúcim po dni doručenia vysvetlenia alebo doplnenia dokumentácie alebo chýbajúcich náležitostí alebo iných požadovaných dokladov alebo informácií Poskytovateľovi</w:t>
      </w:r>
      <w:r w:rsidRPr="00C10303" w:rsidDel="00AE0666">
        <w:rPr>
          <w:rFonts w:ascii="Times New Roman" w:hAnsi="Times New Roman"/>
        </w:rPr>
        <w:t xml:space="preserve"> </w:t>
      </w:r>
      <w:r w:rsidRPr="00C10303">
        <w:rPr>
          <w:rFonts w:ascii="Times New Roman" w:hAnsi="Times New Roman"/>
        </w:rPr>
        <w:t>pokračuje plynutie lehoty na výkon finančnej kontroly VO.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ins w:id="110" w:author="Pečová Renáta" w:date="2021-08-05T15:38:00Z">
        <w:r>
          <w:rPr>
            <w:rFonts w:ascii="Times New Roman" w:hAnsi="Times New Roman"/>
          </w:rPr>
          <w:t>.</w:t>
        </w:r>
      </w:ins>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111"/>
      <w:r w:rsidRPr="00307126">
        <w:rPr>
          <w:rFonts w:ascii="Times New Roman" w:hAnsi="Times New Roman"/>
        </w:rPr>
        <w:t xml:space="preserve">iných nevyhnutných úkonov </w:t>
      </w:r>
      <w:commentRangeEnd w:id="111"/>
      <w:r w:rsidR="000E1967" w:rsidRPr="00307126">
        <w:rPr>
          <w:rStyle w:val="Odkaznakomentr"/>
          <w:rFonts w:ascii="Times New Roman" w:eastAsia="Times New Roman" w:hAnsi="Times New Roman"/>
          <w:sz w:val="22"/>
          <w:szCs w:val="22"/>
          <w:lang w:val="x-none" w:eastAsia="x-none"/>
        </w:rPr>
        <w:commentReference w:id="111"/>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5F40499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proofErr w:type="spellStart"/>
      <w:r w:rsidR="00BF38FB" w:rsidRPr="00F71CCE">
        <w:rPr>
          <w:rFonts w:ascii="Times New Roman" w:hAnsi="Times New Roman"/>
        </w:rPr>
        <w:t>vo</w:t>
      </w:r>
      <w:proofErr w:type="spellEnd"/>
      <w:r w:rsidR="00BF38FB" w:rsidRPr="00F71CCE">
        <w:rPr>
          <w:rFonts w:ascii="Times New Roman" w:hAnsi="Times New Roman"/>
        </w:rPr>
        <w:t xml:space="preserve"> fáze otvárania ponúk a rovnako aj </w:t>
      </w:r>
      <w:r w:rsidRPr="00F71CCE">
        <w:rPr>
          <w:rFonts w:ascii="Times New Roman" w:hAnsi="Times New Roman"/>
        </w:rPr>
        <w:t xml:space="preserve">ako člen komisie </w:t>
      </w:r>
      <w:r w:rsidR="002442EA" w:rsidRPr="003832C2">
        <w:rPr>
          <w:rFonts w:ascii="Times New Roman" w:hAnsi="Times New Roman"/>
        </w:rPr>
        <w:t xml:space="preserve">bez práva </w:t>
      </w:r>
      <w:r w:rsidRPr="00F71CCE">
        <w:rPr>
          <w:rFonts w:ascii="Times New Roman" w:hAnsi="Times New Roman"/>
        </w:rPr>
        <w:t>vyhodno</w:t>
      </w:r>
      <w:r w:rsidR="002442EA" w:rsidRPr="003832C2">
        <w:rPr>
          <w:rFonts w:ascii="Times New Roman" w:hAnsi="Times New Roman"/>
        </w:rPr>
        <w:t>covať</w:t>
      </w:r>
      <w:r w:rsidRPr="00F71CCE">
        <w:rPr>
          <w:rFonts w:ascii="Times New Roman" w:hAnsi="Times New Roman"/>
        </w:rPr>
        <w:t xml:space="preserve"> pon</w:t>
      </w:r>
      <w:r w:rsidR="002442EA" w:rsidRPr="00F71CCE">
        <w:rPr>
          <w:rFonts w:ascii="Times New Roman" w:hAnsi="Times New Roman"/>
        </w:rPr>
        <w:t>u</w:t>
      </w:r>
      <w:r w:rsidRPr="00F71CCE">
        <w:rPr>
          <w:rFonts w:ascii="Times New Roman" w:hAnsi="Times New Roman"/>
        </w:rPr>
        <w:t>k</w:t>
      </w:r>
      <w:r w:rsidR="002442EA" w:rsidRPr="00F71CCE">
        <w:rPr>
          <w:rFonts w:ascii="Times New Roman" w:hAnsi="Times New Roman"/>
        </w:rPr>
        <w:t>y</w:t>
      </w:r>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r w:rsidR="002442EA" w:rsidRPr="003832C2">
        <w:rPr>
          <w:rFonts w:ascii="Times New Roman" w:hAnsi="Times New Roman"/>
        </w:rPr>
        <w:t>člen komisie bez práva vyhodnocovať</w:t>
      </w:r>
      <w:r w:rsidR="00794BEC">
        <w:rPr>
          <w:rFonts w:ascii="Times New Roman" w:hAnsi="Times New Roman"/>
        </w:rPr>
        <w:t xml:space="preserve"> </w:t>
      </w:r>
      <w:r w:rsidRPr="00F71CCE">
        <w:rPr>
          <w:rFonts w:ascii="Times New Roman" w:hAnsi="Times New Roman"/>
        </w:rPr>
        <w:t>pon</w:t>
      </w:r>
      <w:r w:rsidR="00794BEC">
        <w:rPr>
          <w:rFonts w:ascii="Times New Roman" w:hAnsi="Times New Roman"/>
        </w:rPr>
        <w:t>u</w:t>
      </w:r>
      <w:r w:rsidRPr="00F71CCE">
        <w:rPr>
          <w:rFonts w:ascii="Times New Roman" w:hAnsi="Times New Roman"/>
        </w:rPr>
        <w:t>k</w:t>
      </w:r>
      <w:r w:rsidR="00794BEC">
        <w:rPr>
          <w:rFonts w:ascii="Times New Roman" w:hAnsi="Times New Roman"/>
        </w:rPr>
        <w:t>y</w:t>
      </w:r>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lastRenderedPageBreak/>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24455A50"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p>
    <w:p w14:paraId="6BA4D4E8" w14:textId="13A68109"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ins w:id="112" w:author="Autor">
        <w:r w:rsidR="00D44D45">
          <w:rPr>
            <w:sz w:val="22"/>
            <w:szCs w:val="22"/>
          </w:rPr>
          <w:t xml:space="preserve"> </w:t>
        </w:r>
      </w:ins>
      <w:proofErr w:type="spellStart"/>
      <w:r w:rsidRPr="00307126">
        <w:rPr>
          <w:sz w:val="22"/>
          <w:szCs w:val="22"/>
        </w:rPr>
        <w:t>ante</w:t>
      </w:r>
      <w:proofErr w:type="spellEnd"/>
      <w:r w:rsidRPr="00307126">
        <w:rPr>
          <w:sz w:val="22"/>
          <w:szCs w:val="22"/>
        </w:rPr>
        <w:t xml:space="preserve"> finančná oprava),</w:t>
      </w:r>
    </w:p>
    <w:p w14:paraId="2D88B142" w14:textId="75B1052B"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ins w:id="113" w:author="Autor">
        <w:r w:rsidR="00D44D45">
          <w:rPr>
            <w:sz w:val="22"/>
            <w:szCs w:val="22"/>
          </w:rPr>
          <w:t xml:space="preserve"> </w:t>
        </w:r>
      </w:ins>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zákona 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20B03DF3"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ins w:id="114" w:author="Autor">
        <w:r w:rsidR="00481734">
          <w:rPr>
            <w:sz w:val="22"/>
            <w:szCs w:val="22"/>
          </w:rPr>
          <w:t xml:space="preserve"> </w:t>
        </w:r>
      </w:ins>
      <w:r w:rsidRPr="00307126">
        <w:rPr>
          <w:sz w:val="22"/>
          <w:szCs w:val="22"/>
        </w:rPr>
        <w:t>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697AFD3B"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ins w:id="115"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kontroly pred vyhlásením </w:t>
      </w:r>
      <w:r w:rsidR="00E64387" w:rsidRPr="00307126">
        <w:rPr>
          <w:rFonts w:ascii="Times New Roman" w:hAnsi="Times New Roman"/>
        </w:rPr>
        <w:t>VO</w:t>
      </w:r>
      <w:r w:rsidRPr="00307126">
        <w:rPr>
          <w:rFonts w:ascii="Times New Roman" w:hAnsi="Times New Roman"/>
        </w:rPr>
        <w:t xml:space="preserve"> uvedené v</w:t>
      </w:r>
      <w:r w:rsidR="0063732C">
        <w:rPr>
          <w:rFonts w:ascii="Times New Roman" w:hAnsi="Times New Roman"/>
        </w:rPr>
        <w:t xml:space="preserve"> príslušnej</w:t>
      </w:r>
      <w:r w:rsidRPr="00307126">
        <w:rPr>
          <w:rFonts w:ascii="Times New Roman" w:hAnsi="Times New Roman"/>
        </w:rPr>
        <w:t xml:space="preserve"> kapitole </w:t>
      </w:r>
      <w:r w:rsidR="0063732C">
        <w:rPr>
          <w:rFonts w:ascii="Times New Roman" w:hAnsi="Times New Roman"/>
        </w:rPr>
        <w:t xml:space="preserve"> Systému riadenia EŠIF </w:t>
      </w:r>
      <w:r w:rsidRPr="00307126">
        <w:rPr>
          <w:rFonts w:ascii="Times New Roman" w:hAnsi="Times New Roman"/>
        </w:rPr>
        <w:t xml:space="preserve"> </w:t>
      </w:r>
      <w:r w:rsidR="00820A22">
        <w:rPr>
          <w:rFonts w:ascii="Times New Roman" w:hAnsi="Times New Roman"/>
        </w:rPr>
        <w:t xml:space="preserve">môže </w:t>
      </w:r>
      <w:r w:rsidRPr="00307126">
        <w:rPr>
          <w:rFonts w:ascii="Times New Roman" w:hAnsi="Times New Roman"/>
        </w:rPr>
        <w:t>ovplyv</w:t>
      </w:r>
      <w:r w:rsidR="00820A22">
        <w:rPr>
          <w:rFonts w:ascii="Times New Roman" w:hAnsi="Times New Roman"/>
        </w:rPr>
        <w:t>niť</w:t>
      </w:r>
      <w:r w:rsidRPr="00307126">
        <w:rPr>
          <w:rFonts w:ascii="Times New Roman" w:hAnsi="Times New Roman"/>
        </w:rPr>
        <w:t xml:space="preserve"> možnosť určenia ex</w:t>
      </w:r>
      <w:ins w:id="116"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finančnej opravy. Zároveň Prijímateľ berie na vedomie, že potvrdenie ex</w:t>
      </w:r>
      <w:ins w:id="117"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finančnej opravy zo strany Poskytovateľa je viazané na splnenie všetkých požiadaviek, ktoré sú Poskytovateľom určené.</w:t>
      </w:r>
    </w:p>
    <w:p w14:paraId="134C722D" w14:textId="15F7E39D"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w:t>
      </w:r>
      <w:r w:rsidRPr="00307126">
        <w:rPr>
          <w:rFonts w:ascii="Times New Roman" w:hAnsi="Times New Roman"/>
        </w:rPr>
        <w:lastRenderedPageBreak/>
        <w:t xml:space="preserve">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2E51A98F"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ins w:id="118"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finančná oprava.</w:t>
      </w:r>
    </w:p>
    <w:p w14:paraId="7C203D91" w14:textId="0BDCA7E9"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w:t>
      </w:r>
      <w:r w:rsidRPr="00F71CCE">
        <w:rPr>
          <w:rFonts w:ascii="Times New Roman" w:hAnsi="Times New Roman"/>
        </w:rPr>
        <w:t xml:space="preserve">súlade s článkom </w:t>
      </w:r>
      <w:r w:rsidR="00AE359E" w:rsidRPr="00F71CCE">
        <w:rPr>
          <w:rFonts w:ascii="Times New Roman" w:hAnsi="Times New Roman"/>
        </w:rPr>
        <w:t>IV</w:t>
      </w:r>
      <w:r w:rsidRPr="00F71CCE">
        <w:rPr>
          <w:rFonts w:ascii="Times New Roman" w:hAnsi="Times New Roman"/>
        </w:rPr>
        <w:t>.</w:t>
      </w:r>
      <w:r w:rsidR="008D5F57" w:rsidRPr="00F71CCE">
        <w:rPr>
          <w:rFonts w:ascii="Times New Roman" w:hAnsi="Times New Roman"/>
        </w:rPr>
        <w:t>, 2. časti</w:t>
      </w:r>
      <w:r w:rsidRPr="00F71CCE">
        <w:rPr>
          <w:rFonts w:ascii="Times New Roman" w:hAnsi="Times New Roman"/>
        </w:rPr>
        <w:t xml:space="preserve"> Obchodných</w:t>
      </w:r>
      <w:r w:rsidRPr="00307126">
        <w:rPr>
          <w:rFonts w:ascii="Times New Roman" w:hAnsi="Times New Roman"/>
        </w:rPr>
        <w:t xml:space="preserve">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4B22BD88"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ins w:id="119" w:author="Autor">
        <w:r w:rsidR="00CB2ECA">
          <w:rPr>
            <w:rFonts w:ascii="Times New Roman" w:hAnsi="Times New Roman"/>
          </w:rPr>
          <w:t xml:space="preserve"> </w:t>
        </w:r>
      </w:ins>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finančnej kontroly VO, resp. po potvrdení určenia ex</w:t>
      </w:r>
      <w:ins w:id="120"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w:t>
      </w:r>
      <w:r w:rsidRPr="00307126">
        <w:rPr>
          <w:sz w:val="22"/>
          <w:szCs w:val="22"/>
        </w:rPr>
        <w:lastRenderedPageBreak/>
        <w:t xml:space="preserve">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09F10B20"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ins w:id="121" w:author="Autor">
        <w:r w:rsidR="002D6807">
          <w:rPr>
            <w:sz w:val="22"/>
            <w:szCs w:val="22"/>
          </w:rPr>
          <w:t xml:space="preserve"> </w:t>
        </w:r>
      </w:ins>
      <w:proofErr w:type="spellStart"/>
      <w:r w:rsidR="00FC28D0" w:rsidRPr="00307126">
        <w:rPr>
          <w:sz w:val="22"/>
          <w:szCs w:val="22"/>
        </w:rPr>
        <w:t>ante</w:t>
      </w:r>
      <w:proofErr w:type="spellEnd"/>
      <w:r w:rsidR="00FC28D0" w:rsidRPr="00307126">
        <w:rPr>
          <w:sz w:val="22"/>
          <w:szCs w:val="22"/>
        </w:rPr>
        <w:t xml:space="preserve"> finančnej opravy</w:t>
      </w:r>
      <w:r w:rsidRPr="00307126">
        <w:rPr>
          <w:sz w:val="22"/>
          <w:szCs w:val="22"/>
        </w:rPr>
        <w:t>,</w:t>
      </w:r>
      <w:r w:rsidR="00FC28D0" w:rsidRPr="00773D77">
        <w:rPr>
          <w:sz w:val="22"/>
        </w:rPr>
        <w:t xml:space="preserve"> </w:t>
      </w:r>
      <w:r w:rsidR="00FC28D0" w:rsidRPr="00307126">
        <w:rPr>
          <w:sz w:val="22"/>
          <w:szCs w:val="22"/>
        </w:rPr>
        <w:t xml:space="preserve">ak zároveň vyhodnotí, že opakovaním procesu VO by vznikli </w:t>
      </w:r>
      <w:del w:id="122" w:author="Martin" w:date="2021-05-14T10:20:00Z">
        <w:r w:rsidR="00FC28D0" w:rsidRPr="00307126" w:rsidDel="005D3B8B">
          <w:rPr>
            <w:sz w:val="22"/>
            <w:szCs w:val="22"/>
          </w:rPr>
          <w:delText xml:space="preserve">vysoké </w:delText>
        </w:r>
      </w:del>
      <w:r w:rsidR="00FC28D0" w:rsidRPr="00307126">
        <w:rPr>
          <w:sz w:val="22"/>
          <w:szCs w:val="22"/>
        </w:rPr>
        <w:t>dodatočné náklady</w:t>
      </w:r>
      <w:ins w:id="123" w:author="Martin" w:date="2021-05-14T10:20:00Z">
        <w:r w:rsidR="005D3B8B">
          <w:rPr>
            <w:sz w:val="22"/>
            <w:szCs w:val="22"/>
          </w:rPr>
          <w:t xml:space="preserve"> a časové obmedzenia</w:t>
        </w:r>
      </w:ins>
      <w:r w:rsidRPr="0030712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38C8993F"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xml:space="preserve">,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ins w:id="124"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finančnej opravy. Vo veci určenia ex</w:t>
      </w:r>
      <w:ins w:id="125"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Konečné potvrdenie ex</w:t>
      </w:r>
      <w:ins w:id="126"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k financovaniu za podmienky zníženia oprávnených výdavkov vo výške určenej ex</w:t>
      </w:r>
      <w:ins w:id="127"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ins w:id="128" w:author="Autor">
        <w:r w:rsidR="002D6807">
          <w:rPr>
            <w:sz w:val="22"/>
            <w:szCs w:val="22"/>
          </w:rPr>
          <w:t> </w:t>
        </w:r>
      </w:ins>
      <w:r w:rsidRPr="00307126">
        <w:rPr>
          <w:sz w:val="22"/>
          <w:szCs w:val="22"/>
        </w:rPr>
        <w:t>ex</w:t>
      </w:r>
      <w:ins w:id="129"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130"/>
      <w:r w:rsidRPr="00957E85">
        <w:rPr>
          <w:rFonts w:ascii="Times New Roman" w:hAnsi="Times New Roman"/>
        </w:rPr>
        <w:t xml:space="preserve">V prípade </w:t>
      </w:r>
      <w:r w:rsidRPr="00A14CFD">
        <w:rPr>
          <w:rFonts w:ascii="Times New Roman" w:hAnsi="Times New Roman"/>
        </w:rPr>
        <w:t xml:space="preserve">ex </w:t>
      </w:r>
      <w:proofErr w:type="spellStart"/>
      <w:r w:rsidRPr="00A14CFD">
        <w:rPr>
          <w:rFonts w:ascii="Times New Roman" w:hAnsi="Times New Roman"/>
        </w:rPr>
        <w:t>ante</w:t>
      </w:r>
      <w:proofErr w:type="spellEnd"/>
      <w:r w:rsidRPr="00A14CFD">
        <w:rPr>
          <w:rFonts w:ascii="Times New Roman" w:hAnsi="Times New Roman"/>
        </w:rPr>
        <w:t xml:space="preserv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130"/>
      <w:r w:rsidR="00AC0259" w:rsidRPr="00957E85">
        <w:rPr>
          <w:rStyle w:val="Odkaznakomentr"/>
          <w:rFonts w:ascii="Times New Roman" w:eastAsia="Times New Roman" w:hAnsi="Times New Roman"/>
          <w:sz w:val="22"/>
          <w:szCs w:val="22"/>
          <w:lang w:val="x-none" w:eastAsia="x-none"/>
        </w:rPr>
        <w:commentReference w:id="130"/>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 xml:space="preserve">nepotvrdená ex </w:t>
      </w:r>
      <w:proofErr w:type="spellStart"/>
      <w:r w:rsidRPr="00957E85">
        <w:rPr>
          <w:iCs/>
          <w:sz w:val="22"/>
          <w:szCs w:val="22"/>
        </w:rPr>
        <w:t>ante</w:t>
      </w:r>
      <w:proofErr w:type="spellEnd"/>
      <w:r w:rsidRPr="00957E85">
        <w:rPr>
          <w:iCs/>
          <w:sz w:val="22"/>
          <w:szCs w:val="22"/>
        </w:rPr>
        <w:t xml:space="preserv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 xml:space="preserve">výdavkov za nepotvrdenú ex </w:t>
      </w:r>
      <w:proofErr w:type="spellStart"/>
      <w:r w:rsidRPr="00A02A20">
        <w:rPr>
          <w:iCs/>
          <w:sz w:val="22"/>
          <w:szCs w:val="22"/>
        </w:rPr>
        <w:t>ante</w:t>
      </w:r>
      <w:proofErr w:type="spellEnd"/>
      <w:r w:rsidRPr="00A02A20">
        <w:rPr>
          <w:iCs/>
          <w:sz w:val="22"/>
          <w:szCs w:val="22"/>
        </w:rPr>
        <w:t xml:space="preserv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w:t>
      </w:r>
      <w:proofErr w:type="spellStart"/>
      <w:r w:rsidRPr="00957E85">
        <w:rPr>
          <w:iCs/>
          <w:sz w:val="22"/>
          <w:szCs w:val="22"/>
        </w:rPr>
        <w:t>ante</w:t>
      </w:r>
      <w:proofErr w:type="spellEnd"/>
      <w:r w:rsidRPr="00957E85">
        <w:rPr>
          <w:iCs/>
          <w:sz w:val="22"/>
          <w:szCs w:val="22"/>
        </w:rPr>
        <w:t xml:space="preserve"> finančná oprava (uzatvorený dodatok k zmluve o poskytnutí nenávratného finančného príspevku) – </w:t>
      </w:r>
      <w:r w:rsidR="00957E85" w:rsidRPr="00957E85">
        <w:rPr>
          <w:iCs/>
          <w:sz w:val="22"/>
          <w:szCs w:val="22"/>
        </w:rPr>
        <w:t>P</w:t>
      </w:r>
      <w:r w:rsidRPr="00957E85">
        <w:rPr>
          <w:iCs/>
          <w:sz w:val="22"/>
          <w:szCs w:val="22"/>
        </w:rPr>
        <w:t xml:space="preserve">rijímateľ predkladá žiadosť o platbu </w:t>
      </w:r>
      <w:r w:rsidRPr="00957E85">
        <w:rPr>
          <w:iCs/>
          <w:sz w:val="22"/>
          <w:szCs w:val="22"/>
        </w:rPr>
        <w:lastRenderedPageBreak/>
        <w:t xml:space="preserve">zahŕňajúcu všetky výdavky, avšak nárokuje si sumu zníženú o potvrdenú ex </w:t>
      </w:r>
      <w:proofErr w:type="spellStart"/>
      <w:r w:rsidRPr="00957E85">
        <w:rPr>
          <w:iCs/>
          <w:sz w:val="22"/>
          <w:szCs w:val="22"/>
        </w:rPr>
        <w:t>ante</w:t>
      </w:r>
      <w:proofErr w:type="spellEnd"/>
      <w:r w:rsidRPr="00957E85">
        <w:rPr>
          <w:iCs/>
          <w:sz w:val="22"/>
          <w:szCs w:val="22"/>
        </w:rPr>
        <w:t xml:space="preserv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 xml:space="preserve">nia ex </w:t>
      </w:r>
      <w:proofErr w:type="spellStart"/>
      <w:r w:rsidR="00557AEC">
        <w:rPr>
          <w:iCs/>
          <w:sz w:val="22"/>
          <w:szCs w:val="22"/>
        </w:rPr>
        <w:t>ante</w:t>
      </w:r>
      <w:proofErr w:type="spellEnd"/>
      <w:r w:rsidR="00557AEC">
        <w:rPr>
          <w:iCs/>
          <w:sz w:val="22"/>
          <w:szCs w:val="22"/>
        </w:rPr>
        <w:t xml:space="preserve"> finančnej opravy. Poskytovateľ</w:t>
      </w:r>
      <w:r w:rsidR="00557AEC" w:rsidRPr="00557AEC">
        <w:rPr>
          <w:iCs/>
          <w:sz w:val="22"/>
          <w:szCs w:val="22"/>
        </w:rPr>
        <w:t xml:space="preserve"> zohľadní uplatnené výšky ex </w:t>
      </w:r>
      <w:proofErr w:type="spellStart"/>
      <w:r w:rsidR="00557AEC" w:rsidRPr="00557AEC">
        <w:rPr>
          <w:iCs/>
          <w:sz w:val="22"/>
          <w:szCs w:val="22"/>
        </w:rPr>
        <w:t>ante</w:t>
      </w:r>
      <w:proofErr w:type="spellEnd"/>
      <w:r w:rsidR="00557AEC" w:rsidRPr="00557AEC">
        <w:rPr>
          <w:iCs/>
          <w:sz w:val="22"/>
          <w:szCs w:val="22"/>
        </w:rPr>
        <w:t xml:space="preserv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w:t>
      </w:r>
      <w:proofErr w:type="spellStart"/>
      <w:r w:rsidR="00557AEC" w:rsidRPr="00557AEC">
        <w:rPr>
          <w:iCs/>
          <w:sz w:val="22"/>
          <w:szCs w:val="22"/>
        </w:rPr>
        <w:t>ante</w:t>
      </w:r>
      <w:proofErr w:type="spellEnd"/>
      <w:r w:rsidR="00557AEC" w:rsidRPr="00557AEC">
        <w:rPr>
          <w:iCs/>
          <w:sz w:val="22"/>
          <w:szCs w:val="22"/>
        </w:rPr>
        <w:t xml:space="preserve"> finančných opráv vo svojej riadiacej dokumentácii (napr. v nadväznosti na výšku uplatnených ex </w:t>
      </w:r>
      <w:proofErr w:type="spellStart"/>
      <w:r w:rsidR="00557AEC" w:rsidRPr="00557AEC">
        <w:rPr>
          <w:iCs/>
          <w:sz w:val="22"/>
          <w:szCs w:val="22"/>
        </w:rPr>
        <w:t>ante</w:t>
      </w:r>
      <w:proofErr w:type="spellEnd"/>
      <w:r w:rsidR="00557AEC" w:rsidRPr="00557AEC">
        <w:rPr>
          <w:iCs/>
          <w:sz w:val="22"/>
          <w:szCs w:val="22"/>
        </w:rPr>
        <w:t xml:space="preserve"> finančných opráv alebo počet VO dotknutých ex </w:t>
      </w:r>
      <w:proofErr w:type="spellStart"/>
      <w:r w:rsidR="00557AEC" w:rsidRPr="00557AEC">
        <w:rPr>
          <w:iCs/>
          <w:sz w:val="22"/>
          <w:szCs w:val="22"/>
        </w:rPr>
        <w:t>ante</w:t>
      </w:r>
      <w:proofErr w:type="spellEnd"/>
      <w:r w:rsidR="00557AEC" w:rsidRPr="00557AEC">
        <w:rPr>
          <w:iCs/>
          <w:sz w:val="22"/>
          <w:szCs w:val="22"/>
        </w:rPr>
        <w:t xml:space="preserve"> finančnou opravou)</w:t>
      </w:r>
      <w:r w:rsidR="00557AEC">
        <w:rPr>
          <w:iCs/>
          <w:sz w:val="22"/>
          <w:szCs w:val="22"/>
        </w:rPr>
        <w:t>.</w:t>
      </w:r>
    </w:p>
    <w:p w14:paraId="17ECD244" w14:textId="677DEF8F"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131"/>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131"/>
      <w:r w:rsidR="000A717C">
        <w:rPr>
          <w:rStyle w:val="Odkaznakomentr"/>
          <w:rFonts w:ascii="Times New Roman" w:eastAsia="Times New Roman" w:hAnsi="Times New Roman"/>
          <w:lang w:val="x-none" w:eastAsia="x-none"/>
        </w:rPr>
        <w:commentReference w:id="131"/>
      </w:r>
      <w:r w:rsidRPr="00AC3F8B">
        <w:rPr>
          <w:rFonts w:ascii="Times New Roman" w:hAnsi="Times New Roman"/>
        </w:rPr>
        <w:t>výšky finančnej opravy prislúchajúcej konkrétnemu porušeniu, podľa ktorého postupuje Poskytovateľ pri určení finančnej opravy a</w:t>
      </w:r>
      <w:ins w:id="132" w:author="Autor">
        <w:r w:rsidR="002D6807">
          <w:rPr>
            <w:rFonts w:ascii="Times New Roman" w:hAnsi="Times New Roman"/>
          </w:rPr>
          <w:t> </w:t>
        </w:r>
      </w:ins>
      <w:r w:rsidRPr="00AC3F8B">
        <w:rPr>
          <w:rFonts w:ascii="Times New Roman" w:hAnsi="Times New Roman"/>
        </w:rPr>
        <w:t>ex</w:t>
      </w:r>
      <w:ins w:id="133" w:author="Autor">
        <w:r w:rsidR="002D6807">
          <w:rPr>
            <w:rFonts w:ascii="Times New Roman" w:hAnsi="Times New Roman"/>
          </w:rPr>
          <w:t xml:space="preserve"> </w:t>
        </w:r>
      </w:ins>
      <w:proofErr w:type="spellStart"/>
      <w:r w:rsidRPr="00AC3F8B">
        <w:rPr>
          <w:rFonts w:ascii="Times New Roman" w:hAnsi="Times New Roman"/>
        </w:rPr>
        <w:t>ante</w:t>
      </w:r>
      <w:proofErr w:type="spellEnd"/>
      <w:r w:rsidRPr="00AC3F8B">
        <w:rPr>
          <w:rFonts w:ascii="Times New Roman" w:hAnsi="Times New Roman"/>
        </w:rPr>
        <w:t xml:space="preserv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w:t>
      </w:r>
      <w:r w:rsidRPr="00F71CCE">
        <w:rPr>
          <w:rFonts w:ascii="Times New Roman" w:hAnsi="Times New Roman"/>
        </w:rPr>
        <w:t>(Finančné opravy za porušenie pravidiel a postupov obstarávania).</w:t>
      </w:r>
    </w:p>
    <w:p w14:paraId="734B26D5" w14:textId="29474090" w:rsidR="00AF36B6" w:rsidRPr="00F71CCE" w:rsidRDefault="008804C8" w:rsidP="00A66B02">
      <w:pPr>
        <w:numPr>
          <w:ilvl w:val="1"/>
          <w:numId w:val="25"/>
        </w:numPr>
        <w:spacing w:before="120" w:line="264" w:lineRule="auto"/>
        <w:jc w:val="both"/>
        <w:rPr>
          <w:rFonts w:ascii="Times New Roman" w:hAnsi="Times New Roman"/>
          <w:lang w:eastAsia="x-none"/>
        </w:rPr>
      </w:pPr>
      <w:r w:rsidRPr="00F71CCE">
        <w:rPr>
          <w:rFonts w:ascii="Times New Roman" w:hAnsi="Times New Roman"/>
        </w:rPr>
        <w:t xml:space="preserve">Ak v súlade s Výzvou vyplývala pre žiadateľa </w:t>
      </w:r>
      <w:r w:rsidR="003C0F18" w:rsidRPr="00F71CCE">
        <w:rPr>
          <w:rFonts w:ascii="Times New Roman" w:hAnsi="Times New Roman"/>
        </w:rPr>
        <w:t>povinnosť spočívajúc</w:t>
      </w:r>
      <w:ins w:id="134" w:author="Autor">
        <w:r w:rsidR="00D501F1">
          <w:rPr>
            <w:rFonts w:ascii="Times New Roman" w:hAnsi="Times New Roman"/>
          </w:rPr>
          <w:t>a</w:t>
        </w:r>
      </w:ins>
      <w:del w:id="135" w:author="Autor">
        <w:r w:rsidR="003C0F18" w:rsidRPr="00F71CCE" w:rsidDel="00D501F1">
          <w:rPr>
            <w:rFonts w:ascii="Times New Roman" w:hAnsi="Times New Roman"/>
          </w:rPr>
          <w:delText>u</w:delText>
        </w:r>
      </w:del>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ýzve, ako preukázanie splnenia podmienky poskytnutia príspevku v konaní o žiadosti o NFP,</w:t>
      </w:r>
      <w:ins w:id="136" w:author="Martin" w:date="2021-05-14T10:22:00Z">
        <w:r w:rsidR="00676CD1" w:rsidRPr="00676CD1">
          <w:rPr>
            <w:rFonts w:ascii="Times New Roman" w:hAnsi="Times New Roman"/>
          </w:rPr>
          <w:t xml:space="preserve"> </w:t>
        </w:r>
        <w:r w:rsidR="00676CD1" w:rsidRPr="00F71CCE">
          <w:rPr>
            <w:rFonts w:ascii="Times New Roman" w:hAnsi="Times New Roman"/>
          </w:rPr>
          <w:t xml:space="preserve">, </w:t>
        </w:r>
        <w:r w:rsidR="00676CD1"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676CD1">
          <w:rPr>
            <w:rFonts w:ascii="Times New Roman" w:hAnsi="Times New Roman"/>
          </w:rPr>
          <w:t>.</w:t>
        </w:r>
      </w:ins>
      <w:r w:rsidR="003C0F18" w:rsidRPr="00F71CCE">
        <w:rPr>
          <w:rFonts w:ascii="Times New Roman" w:hAnsi="Times New Roman"/>
        </w:rPr>
        <w:t xml:space="preserve"> </w:t>
      </w:r>
      <w:del w:id="137" w:author="Martin" w:date="2021-05-14T10:22:00Z">
        <w:r w:rsidR="003C0F18" w:rsidRPr="00F71CCE" w:rsidDel="00676CD1">
          <w:rPr>
            <w:rFonts w:ascii="Times New Roman" w:hAnsi="Times New Roman"/>
          </w:rPr>
          <w:delText xml:space="preserve">Prijímateľ nie je povinný predkladať dokumentáciu k takémuto </w:delText>
        </w:r>
        <w:r w:rsidRPr="00F71CCE" w:rsidDel="00676CD1">
          <w:rPr>
            <w:rFonts w:ascii="Times New Roman" w:hAnsi="Times New Roman"/>
          </w:rPr>
          <w:delText>VO</w:delText>
        </w:r>
        <w:r w:rsidR="003C0F18" w:rsidRPr="00F71CCE" w:rsidDel="00676CD1">
          <w:rPr>
            <w:rFonts w:ascii="Times New Roman" w:hAnsi="Times New Roman"/>
          </w:rPr>
          <w:delText xml:space="preserve"> na opätovnú kontrolu podľa tohto článku VZP. Uvedené nemá vplyv na možnosť Poskytovateľa vykonať opätovnú kontrolu takéhoto </w:delText>
        </w:r>
        <w:r w:rsidR="002C6026" w:rsidRPr="00F71CCE" w:rsidDel="00676CD1">
          <w:rPr>
            <w:rFonts w:ascii="Times New Roman" w:hAnsi="Times New Roman"/>
          </w:rPr>
          <w:delText xml:space="preserve">Verejného </w:delText>
        </w:r>
        <w:r w:rsidR="003C0F18" w:rsidRPr="00F71CCE" w:rsidDel="00676CD1">
          <w:rPr>
            <w:rFonts w:ascii="Times New Roman" w:hAnsi="Times New Roman"/>
          </w:rPr>
          <w:delText>obstarávania.</w:delText>
        </w:r>
      </w:del>
    </w:p>
    <w:p w14:paraId="18847008" w14:textId="0A339AFC" w:rsidR="00C72A22" w:rsidRPr="009F2570" w:rsidDel="009F2570" w:rsidRDefault="00C72A22" w:rsidP="00581F56">
      <w:pPr>
        <w:numPr>
          <w:ilvl w:val="1"/>
          <w:numId w:val="25"/>
        </w:numPr>
        <w:spacing w:before="120" w:line="264" w:lineRule="auto"/>
        <w:jc w:val="both"/>
        <w:rPr>
          <w:del w:id="138" w:author="Martin" w:date="2021-05-14T10:24:00Z"/>
          <w:rFonts w:ascii="Times New Roman" w:hAnsi="Times New Roman"/>
          <w:lang w:eastAsia="x-none"/>
        </w:rPr>
      </w:pPr>
      <w:commentRangeStart w:id="139"/>
      <w:del w:id="140" w:author="Martin" w:date="2021-05-14T10:24:00Z">
        <w:r w:rsidRPr="009F2570" w:rsidDel="009F2570">
          <w:rPr>
            <w:rFonts w:ascii="Times New Roman" w:hAnsi="Times New Roman"/>
            <w:strike/>
            <w:rPrChange w:id="141" w:author="Martin" w:date="2021-05-14T10:24:00Z">
              <w:rPr>
                <w:rFonts w:ascii="Times New Roman" w:hAnsi="Times New Roman"/>
              </w:rPr>
            </w:rPrChange>
          </w:rPr>
          <w:delText xml:space="preserve">Na </w:delText>
        </w:r>
        <w:r w:rsidR="008E1CEE" w:rsidRPr="009F2570" w:rsidDel="009F2570">
          <w:rPr>
            <w:rFonts w:ascii="Times New Roman" w:hAnsi="Times New Roman"/>
            <w:strike/>
            <w:rPrChange w:id="142" w:author="Martin" w:date="2021-05-14T10:24:00Z">
              <w:rPr>
                <w:rFonts w:ascii="Times New Roman" w:hAnsi="Times New Roman"/>
              </w:rPr>
            </w:rPrChange>
          </w:rPr>
          <w:delText xml:space="preserve">postupy zadávania zákaziek </w:delText>
        </w:r>
        <w:r w:rsidRPr="009F2570" w:rsidDel="009F2570">
          <w:rPr>
            <w:rFonts w:ascii="Times New Roman" w:hAnsi="Times New Roman"/>
            <w:strike/>
            <w:rPrChange w:id="143" w:author="Martin" w:date="2021-05-14T10:24:00Z">
              <w:rPr>
                <w:rFonts w:ascii="Times New Roman" w:hAnsi="Times New Roman"/>
              </w:rPr>
            </w:rPrChange>
          </w:rPr>
          <w:delText>uskutočnené pre výdavky vykazované zjednodušeným spôsobom vykazovania sa ustanovenia tohto článku nevzťahujú</w:delText>
        </w:r>
        <w:r w:rsidR="00581F56" w:rsidRPr="009F2570" w:rsidDel="009F2570">
          <w:rPr>
            <w:rFonts w:ascii="Times New Roman" w:hAnsi="Times New Roman"/>
            <w:strike/>
            <w:rPrChange w:id="144" w:author="Martin" w:date="2021-05-14T10:24:00Z">
              <w:rPr>
                <w:rFonts w:ascii="Times New Roman" w:hAnsi="Times New Roman"/>
              </w:rPr>
            </w:rPrChange>
          </w:rPr>
          <w:delText>; týmto nie je dotknuté ustanovenie čl. 67 ods. 4 všeobecného nariadenia</w:delText>
        </w:r>
        <w:r w:rsidRPr="009F2570" w:rsidDel="009F2570">
          <w:rPr>
            <w:rFonts w:ascii="Times New Roman" w:hAnsi="Times New Roman"/>
          </w:rPr>
          <w:delText>.</w:delText>
        </w:r>
        <w:commentRangeEnd w:id="139"/>
        <w:r w:rsidRPr="009F2570" w:rsidDel="009F2570">
          <w:rPr>
            <w:rStyle w:val="Odkaznakomentr"/>
            <w:rFonts w:ascii="Times New Roman" w:eastAsia="Times New Roman" w:hAnsi="Times New Roman"/>
            <w:lang w:val="x-none" w:eastAsia="x-none"/>
          </w:rPr>
          <w:commentReference w:id="139"/>
        </w:r>
      </w:del>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315C0E91"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C63161">
        <w:rPr>
          <w:rFonts w:ascii="Times New Roman" w:hAnsi="Times New Roman"/>
          <w:lang w:eastAsia="x-none"/>
        </w:rPr>
        <w:t>Systém riadenia EŠIF</w:t>
      </w:r>
      <w:ins w:id="145" w:author="Martin" w:date="2021-05-14T10:30:00Z">
        <w:r w:rsidR="00ED4674">
          <w:rPr>
            <w:rFonts w:ascii="Times New Roman" w:hAnsi="Times New Roman"/>
            <w:lang w:eastAsia="x-none"/>
          </w:rPr>
          <w:t xml:space="preserve"> alebo Právny dokument (riadiaca dokumentácia)</w:t>
        </w:r>
      </w:ins>
      <w:r w:rsidRPr="001646B4">
        <w:rPr>
          <w:rFonts w:ascii="Times New Roman" w:hAnsi="Times New Roman"/>
          <w:lang w:eastAsia="x-none"/>
        </w:rPr>
        <w:t xml:space="preserve">. Po predložení žiadosti Prijímateľa o </w:t>
      </w:r>
      <w:r w:rsidRPr="00F71CCE">
        <w:rPr>
          <w:rFonts w:ascii="Times New Roman" w:hAnsi="Times New Roman"/>
          <w:lang w:eastAsia="x-none"/>
        </w:rPr>
        <w:t>vykonanie finančnej</w:t>
      </w:r>
      <w:r w:rsidRPr="001646B4">
        <w:rPr>
          <w:rFonts w:ascii="Times New Roman" w:hAnsi="Times New Roman"/>
          <w:lang w:eastAsia="x-none"/>
        </w:rPr>
        <w:t xml:space="preserve"> kontroly Poskytovateľovi v prípadoch, v ktorých </w:t>
      </w:r>
      <w:ins w:id="146" w:author="Martin" w:date="2021-05-14T10:30:00Z">
        <w:r w:rsidR="00ED4674">
          <w:rPr>
            <w:rFonts w:ascii="Times New Roman" w:hAnsi="Times New Roman"/>
            <w:lang w:eastAsia="x-none"/>
          </w:rPr>
          <w:t xml:space="preserve">Systém riadenia EŠIF alebo </w:t>
        </w:r>
      </w:ins>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lastRenderedPageBreak/>
        <w:t xml:space="preserve">Článok 4 </w:t>
      </w:r>
      <w:r w:rsidR="009F0476" w:rsidRPr="00307126">
        <w:t>POVINNOSTI SPOJENÉ S MONITOROVANÍM PROJEKTU A POSKYTOVANÍM INFORMÁCIÍ</w:t>
      </w:r>
      <w:r w:rsidR="009F0476" w:rsidRPr="00307126" w:rsidDel="009F0476">
        <w:t xml:space="preserve"> </w:t>
      </w:r>
    </w:p>
    <w:p w14:paraId="00513BB6" w14:textId="09874B1F"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23771218" w14:textId="20CAA9E7" w:rsidR="00E764D2" w:rsidRPr="00543BA9" w:rsidRDefault="00B7129C" w:rsidP="00543BA9">
      <w:pPr>
        <w:numPr>
          <w:ilvl w:val="0"/>
          <w:numId w:val="23"/>
        </w:numPr>
        <w:spacing w:after="120" w:line="264" w:lineRule="auto"/>
        <w:ind w:left="896" w:hanging="357"/>
        <w:jc w:val="both"/>
        <w:rPr>
          <w:rFonts w:ascii="Times New Roman" w:hAnsi="Times New Roman"/>
        </w:rPr>
      </w:pPr>
      <w:r w:rsidRPr="00543BA9">
        <w:rPr>
          <w:rFonts w:ascii="Times New Roman" w:hAnsi="Times New Roman"/>
        </w:rPr>
        <w:t>Doplňujúce monitorovacie údaje k </w:t>
      </w:r>
      <w:r w:rsidR="00AF36B6" w:rsidRPr="00543BA9">
        <w:rPr>
          <w:rFonts w:ascii="Times New Roman" w:hAnsi="Times New Roman"/>
        </w:rPr>
        <w:t xml:space="preserve">Žiadosti </w:t>
      </w:r>
      <w:r w:rsidRPr="00543BA9">
        <w:rPr>
          <w:rFonts w:ascii="Times New Roman" w:hAnsi="Times New Roman"/>
        </w:rPr>
        <w:t>o platbu,</w:t>
      </w:r>
      <w:del w:id="147" w:author="Martin" w:date="2021-05-14T10:37:00Z">
        <w:r w:rsidR="00363B57" w:rsidRPr="00543BA9" w:rsidDel="00DE7642">
          <w:rPr>
            <w:rFonts w:ascii="Times New Roman" w:hAnsi="Times New Roman"/>
          </w:rPr>
          <w:delText>Mimoriadnu monitorovaciu správu projektu</w:delText>
        </w:r>
      </w:del>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1B995B04" w14:textId="614385E4" w:rsidR="00DE7642" w:rsidRDefault="00DE7642">
      <w:pPr>
        <w:numPr>
          <w:ilvl w:val="1"/>
          <w:numId w:val="22"/>
        </w:numPr>
        <w:spacing w:line="264" w:lineRule="auto"/>
        <w:ind w:left="539" w:hanging="539"/>
        <w:jc w:val="both"/>
        <w:rPr>
          <w:ins w:id="148" w:author="Martin" w:date="2021-05-14T10:37:00Z"/>
          <w:rFonts w:ascii="Times New Roman" w:hAnsi="Times New Roman"/>
        </w:rPr>
      </w:pPr>
      <w:ins w:id="149" w:author="Martin" w:date="2021-05-14T10:36:00Z">
        <w:r w:rsidRPr="00307126">
          <w:rPr>
            <w:rFonts w:ascii="Times New Roman" w:hAnsi="Times New Roman"/>
          </w:rPr>
          <w:t>Prijímateľ je povinný predkladať Poskytovateľovi spolu s každ</w:t>
        </w:r>
      </w:ins>
      <w:ins w:id="150" w:author="Pečová Renáta" w:date="2021-08-05T15:48:00Z">
        <w:r w:rsidR="00543BA9">
          <w:rPr>
            <w:rFonts w:ascii="Times New Roman" w:hAnsi="Times New Roman"/>
          </w:rPr>
          <w:t>ou</w:t>
        </w:r>
      </w:ins>
      <w:ins w:id="151" w:author="Martin" w:date="2021-05-14T10:36:00Z">
        <w:del w:id="152" w:author="Pečová Renáta" w:date="2021-08-05T15:48:00Z">
          <w:r w:rsidRPr="00543BA9" w:rsidDel="00543BA9">
            <w:rPr>
              <w:rFonts w:ascii="Times New Roman" w:hAnsi="Times New Roman"/>
              <w:highlight w:val="yellow"/>
              <w:rPrChange w:id="153" w:author="Pečová Renáta" w:date="2021-08-05T15:49:00Z">
                <w:rPr>
                  <w:rFonts w:ascii="Times New Roman" w:hAnsi="Times New Roman"/>
                </w:rPr>
              </w:rPrChange>
            </w:rPr>
            <w:delText>ým zúčtovaním zálohovej platby,</w:delText>
          </w:r>
        </w:del>
        <w:r w:rsidRPr="00307126">
          <w:rPr>
            <w:rFonts w:ascii="Times New Roman" w:hAnsi="Times New Roman"/>
          </w:rPr>
          <w:t xml:space="preserve">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Doplňujúce monitorovacie údaje k Žiadosti o platbu. </w:t>
        </w:r>
      </w:ins>
    </w:p>
    <w:p w14:paraId="702A61B8" w14:textId="59DA025C" w:rsidR="00B7129C" w:rsidRPr="00DE7642" w:rsidDel="00DE7642" w:rsidRDefault="00B7129C">
      <w:pPr>
        <w:numPr>
          <w:ilvl w:val="1"/>
          <w:numId w:val="22"/>
        </w:numPr>
        <w:spacing w:line="264" w:lineRule="auto"/>
        <w:ind w:left="539" w:hanging="539"/>
        <w:jc w:val="both"/>
        <w:rPr>
          <w:del w:id="154" w:author="Martin" w:date="2021-05-14T10:36:00Z"/>
          <w:rFonts w:ascii="Times New Roman" w:hAnsi="Times New Roman"/>
        </w:rPr>
      </w:pPr>
      <w:del w:id="155" w:author="Martin" w:date="2021-05-14T10:36:00Z">
        <w:r w:rsidRPr="00DE7642" w:rsidDel="00DE7642">
          <w:rPr>
            <w:rFonts w:ascii="Times New Roman" w:hAnsi="Times New Roman"/>
          </w:rPr>
          <w:delText xml:space="preserve">Prijímateľ je povinný predkladať Poskytovateľovi spolu s každým zúčtovaním zálohovej platby, priebežnou platbou alebo poskytnutím predfinancovania </w:delText>
        </w:r>
        <w:r w:rsidR="00D4291F" w:rsidRPr="00DE7642" w:rsidDel="00DE7642">
          <w:rPr>
            <w:rFonts w:ascii="Times New Roman" w:hAnsi="Times New Roman"/>
          </w:rPr>
          <w:delText>D</w:delText>
        </w:r>
        <w:r w:rsidRPr="00DE7642" w:rsidDel="00DE7642">
          <w:rPr>
            <w:rFonts w:ascii="Times New Roman" w:hAnsi="Times New Roman"/>
          </w:rPr>
          <w:delText>oplňujúce monitorovacie údaje k </w:delText>
        </w:r>
        <w:r w:rsidR="00AF36B6" w:rsidRPr="00DE7642" w:rsidDel="00DE7642">
          <w:rPr>
            <w:rFonts w:ascii="Times New Roman" w:hAnsi="Times New Roman"/>
          </w:rPr>
          <w:delText xml:space="preserve">Žiadosti </w:delText>
        </w:r>
        <w:r w:rsidRPr="00DE7642" w:rsidDel="00DE7642">
          <w:rPr>
            <w:rFonts w:ascii="Times New Roman" w:hAnsi="Times New Roman"/>
          </w:rPr>
          <w:delText xml:space="preserve">o platbu. Ak Prijímateľ nepredkladá žiadnu </w:delText>
        </w:r>
        <w:r w:rsidR="00AF36B6" w:rsidRPr="00DE7642" w:rsidDel="00DE7642">
          <w:rPr>
            <w:rFonts w:ascii="Times New Roman" w:hAnsi="Times New Roman"/>
          </w:rPr>
          <w:delText xml:space="preserve">Žiadosť </w:delText>
        </w:r>
        <w:r w:rsidRPr="00DE7642" w:rsidDel="00DE7642">
          <w:rPr>
            <w:rFonts w:ascii="Times New Roman" w:hAnsi="Times New Roman"/>
          </w:rPr>
          <w:delTex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delText>
        </w:r>
        <w:r w:rsidR="00421105" w:rsidRPr="00DE7642" w:rsidDel="00DE7642">
          <w:rPr>
            <w:rFonts w:ascii="Times New Roman" w:hAnsi="Times New Roman"/>
          </w:rPr>
          <w:delText>Realizácie aktivít Projektu</w:delText>
        </w:r>
        <w:r w:rsidR="00AF36B6" w:rsidRPr="00DE7642" w:rsidDel="00DE7642">
          <w:rPr>
            <w:rFonts w:ascii="Times New Roman" w:hAnsi="Times New Roman"/>
          </w:rPr>
          <w:delText xml:space="preserve">, </w:delText>
        </w:r>
        <w:r w:rsidR="0050148F" w:rsidRPr="00DE7642" w:rsidDel="00DE7642">
          <w:rPr>
            <w:rFonts w:ascii="Times New Roman" w:hAnsi="Times New Roman"/>
          </w:rPr>
          <w:delText xml:space="preserve">identifikovaných problémoch a rizikách na Projekte ako aj o ďalších informáciách v súvislosti s realizáciou Projektu vo formáte stanovenom Poskytovateľom </w:delText>
        </w:r>
        <w:r w:rsidR="00E764D2" w:rsidRPr="00DE7642" w:rsidDel="00DE7642">
          <w:rPr>
            <w:rFonts w:ascii="Times New Roman" w:hAnsi="Times New Roman"/>
          </w:rPr>
          <w:delText>(</w:delText>
        </w:r>
        <w:r w:rsidR="00363B57" w:rsidRPr="00DE7642" w:rsidDel="00DE7642">
          <w:rPr>
            <w:rFonts w:ascii="Times New Roman" w:hAnsi="Times New Roman"/>
          </w:rPr>
          <w:delText xml:space="preserve">Mimoriadna </w:delText>
        </w:r>
        <w:r w:rsidR="00E764D2" w:rsidRPr="00DE7642" w:rsidDel="00DE7642">
          <w:rPr>
            <w:rFonts w:ascii="Times New Roman" w:hAnsi="Times New Roman"/>
          </w:rPr>
          <w:delText>monitorovaci</w:delText>
        </w:r>
        <w:r w:rsidR="00363B57" w:rsidRPr="00DE7642" w:rsidDel="00DE7642">
          <w:rPr>
            <w:rFonts w:ascii="Times New Roman" w:hAnsi="Times New Roman"/>
          </w:rPr>
          <w:delText>a</w:delText>
        </w:r>
        <w:r w:rsidR="00E764D2" w:rsidRPr="00DE7642" w:rsidDel="00DE7642">
          <w:rPr>
            <w:rFonts w:ascii="Times New Roman" w:hAnsi="Times New Roman"/>
          </w:rPr>
          <w:delText xml:space="preserve"> </w:delText>
        </w:r>
        <w:r w:rsidR="00363B57" w:rsidRPr="00DE7642" w:rsidDel="00DE7642">
          <w:rPr>
            <w:rFonts w:ascii="Times New Roman" w:hAnsi="Times New Roman"/>
          </w:rPr>
          <w:delText>správa projektu</w:delText>
        </w:r>
        <w:r w:rsidR="00E764D2" w:rsidRPr="00DE7642" w:rsidDel="00DE7642">
          <w:rPr>
            <w:rFonts w:ascii="Times New Roman" w:hAnsi="Times New Roman"/>
          </w:rPr>
          <w:delText>)</w:delText>
        </w:r>
        <w:r w:rsidR="000E6614" w:rsidRPr="00DE7642" w:rsidDel="00DE7642">
          <w:rPr>
            <w:rFonts w:ascii="Times New Roman" w:hAnsi="Times New Roman"/>
          </w:rPr>
          <w:delText>,</w:delText>
        </w:r>
        <w:r w:rsidR="00E764D2" w:rsidRPr="00DE7642" w:rsidDel="00DE7642">
          <w:rPr>
            <w:rFonts w:ascii="Times New Roman" w:hAnsi="Times New Roman"/>
          </w:rPr>
          <w:delText xml:space="preserve"> </w:delText>
        </w:r>
        <w:r w:rsidR="0022748E" w:rsidRPr="00DE7642" w:rsidDel="00DE7642">
          <w:rPr>
            <w:rFonts w:ascii="Times New Roman" w:hAnsi="Times New Roman"/>
          </w:rPr>
          <w:delText>a</w:delText>
        </w:r>
        <w:r w:rsidR="0050148F" w:rsidRPr="00DE7642" w:rsidDel="00DE7642">
          <w:rPr>
            <w:rFonts w:ascii="Times New Roman" w:hAnsi="Times New Roman"/>
          </w:rPr>
          <w:delText xml:space="preserve"> to </w:delText>
        </w:r>
        <w:r w:rsidR="00685086" w:rsidRPr="00DE7642" w:rsidDel="00DE7642">
          <w:rPr>
            <w:rFonts w:ascii="Times New Roman" w:hAnsi="Times New Roman"/>
          </w:rPr>
          <w:delText>Bezodkladne</w:delText>
        </w:r>
        <w:r w:rsidR="0022748E" w:rsidRPr="00DE7642" w:rsidDel="00DE7642">
          <w:rPr>
            <w:rFonts w:ascii="Times New Roman" w:hAnsi="Times New Roman"/>
          </w:rPr>
          <w:delText xml:space="preserve"> od uplyn</w:delText>
        </w:r>
        <w:r w:rsidR="00685086" w:rsidRPr="00DE7642" w:rsidDel="00DE7642">
          <w:rPr>
            <w:rFonts w:ascii="Times New Roman" w:hAnsi="Times New Roman"/>
          </w:rPr>
          <w:delText>u</w:delText>
        </w:r>
        <w:r w:rsidR="0022748E" w:rsidRPr="00DE7642" w:rsidDel="00DE7642">
          <w:rPr>
            <w:rFonts w:ascii="Times New Roman" w:hAnsi="Times New Roman"/>
          </w:rPr>
          <w:delText>tia 6 mesačnej lehoty stanovenej v tomto odseku</w:delText>
        </w:r>
        <w:r w:rsidRPr="00DE7642" w:rsidDel="00DE7642">
          <w:rPr>
            <w:rFonts w:ascii="Times New Roman" w:hAnsi="Times New Roman"/>
          </w:rPr>
          <w:delText xml:space="preserve">. </w:delText>
        </w:r>
        <w:r w:rsidR="0022748E" w:rsidRPr="00DE7642" w:rsidDel="00DE7642">
          <w:rPr>
            <w:rFonts w:ascii="Times New Roman" w:hAnsi="Times New Roman"/>
          </w:rPr>
          <w:delText>Prijímateľ je zároveň povinný predložiť informácie v rozsahu podľa tohto odseku aj mimo stanovených termínov, ak o to Poskytovateľ požiada.</w:delText>
        </w:r>
      </w:del>
    </w:p>
    <w:p w14:paraId="24F3CE1A" w14:textId="6A4864CA" w:rsidR="00B7129C" w:rsidRPr="00E20799" w:rsidRDefault="00B7129C" w:rsidP="00E20799">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do 31.12. roku n.</w:t>
      </w:r>
      <w:ins w:id="156" w:author="Martin" w:date="2021-05-14T10:37:00Z">
        <w:r w:rsidR="0092351C" w:rsidRPr="0092351C">
          <w:rPr>
            <w:rFonts w:ascii="Times New Roman" w:hAnsi="Times New Roman"/>
          </w:rPr>
          <w:t xml:space="preserve"> </w:t>
        </w:r>
        <w:r w:rsidR="0092351C"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ins>
      <w:r w:rsidRPr="00E20799">
        <w:rPr>
          <w:rFonts w:ascii="Times New Roman" w:hAnsi="Times New Roman"/>
        </w:rPr>
        <w:t xml:space="preserve"> </w:t>
      </w:r>
    </w:p>
    <w:p w14:paraId="38367178" w14:textId="29852E0E" w:rsidR="0007666D" w:rsidRPr="00307126" w:rsidRDefault="00B7129C" w:rsidP="006C26E2">
      <w:pPr>
        <w:numPr>
          <w:ilvl w:val="1"/>
          <w:numId w:val="22"/>
        </w:numPr>
        <w:spacing w:line="264" w:lineRule="auto"/>
        <w:jc w:val="both"/>
        <w:rPr>
          <w:rFonts w:ascii="Times New Roman" w:hAnsi="Times New Roman"/>
        </w:rPr>
      </w:pPr>
      <w:commentRangeStart w:id="157"/>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 xml:space="preserve">Poskytovateľ je oprávnený umožniť predloženie monitorovacej správy projektu (s príznakom </w:t>
      </w:r>
      <w:r w:rsidR="00FA6E6C">
        <w:rPr>
          <w:rFonts w:ascii="Times New Roman" w:hAnsi="Times New Roman"/>
        </w:rPr>
        <w:lastRenderedPageBreak/>
        <w:t>„záverečná“)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157"/>
      <w:r w:rsidR="00EF4107">
        <w:rPr>
          <w:rStyle w:val="Odkaznakomentr"/>
          <w:rFonts w:ascii="Times New Roman" w:eastAsia="Times New Roman" w:hAnsi="Times New Roman"/>
          <w:lang w:val="x-none" w:eastAsia="x-none"/>
        </w:rPr>
        <w:commentReference w:id="157"/>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1F1DBBCE" w:rsidR="009F6941" w:rsidRPr="00773D77" w:rsidRDefault="00B7129C" w:rsidP="009F6941">
      <w:pPr>
        <w:numPr>
          <w:ilvl w:val="1"/>
          <w:numId w:val="22"/>
        </w:numPr>
        <w:spacing w:line="264" w:lineRule="auto"/>
        <w:jc w:val="both"/>
        <w:rPr>
          <w:rFonts w:ascii="Times New Roman" w:hAnsi="Times New Roman"/>
        </w:rPr>
      </w:pPr>
      <w:commentRangeStart w:id="158"/>
      <w:commentRangeStart w:id="159"/>
      <w:r w:rsidRPr="00307126">
        <w:rPr>
          <w:rFonts w:ascii="Times New Roman" w:hAnsi="Times New Roman"/>
        </w:rPr>
        <w:t>Prijímateľ</w:t>
      </w:r>
      <w:commentRangeEnd w:id="158"/>
      <w:r w:rsidR="00BF3F38" w:rsidRPr="00307126">
        <w:rPr>
          <w:rStyle w:val="Odkaznakomentr"/>
          <w:rFonts w:ascii="Times New Roman" w:eastAsia="Times New Roman" w:hAnsi="Times New Roman"/>
          <w:sz w:val="22"/>
          <w:szCs w:val="22"/>
          <w:lang w:val="x-none" w:eastAsia="x-none"/>
        </w:rPr>
        <w:commentReference w:id="158"/>
      </w:r>
      <w:r w:rsidRPr="00307126">
        <w:rPr>
          <w:rFonts w:ascii="Times New Roman" w:hAnsi="Times New Roman"/>
        </w:rPr>
        <w:t xml:space="preserve"> </w:t>
      </w:r>
      <w:commentRangeEnd w:id="159"/>
      <w:r w:rsidR="00D73FAF" w:rsidRPr="00307126">
        <w:rPr>
          <w:rStyle w:val="Odkaznakomentr"/>
          <w:rFonts w:ascii="Times New Roman" w:eastAsia="Times New Roman" w:hAnsi="Times New Roman"/>
          <w:sz w:val="22"/>
          <w:szCs w:val="22"/>
          <w:lang w:val="x-none" w:eastAsia="x-none"/>
        </w:rPr>
        <w:commentReference w:id="159"/>
      </w:r>
      <w:r w:rsidRPr="00307126">
        <w:rPr>
          <w:rFonts w:ascii="Times New Roman" w:hAnsi="Times New Roman"/>
        </w:rPr>
        <w:t xml:space="preserve">sa zaväzuje predkladať Poskytovateľovi Následné monitorovacie správy Projektu počas </w:t>
      </w:r>
      <w:commentRangeStart w:id="160"/>
      <w:del w:id="161" w:author="Pečová Renáta" w:date="2021-08-05T15:50:00Z">
        <w:r w:rsidRPr="004B5846" w:rsidDel="00543BA9">
          <w:rPr>
            <w:rFonts w:ascii="Times New Roman" w:hAnsi="Times New Roman"/>
            <w:highlight w:val="yellow"/>
            <w:rPrChange w:id="162" w:author="Pečová Renáta" w:date="2021-08-05T15:52:00Z">
              <w:rPr>
                <w:rFonts w:ascii="Times New Roman" w:hAnsi="Times New Roman"/>
              </w:rPr>
            </w:rPrChange>
          </w:rPr>
          <w:delText>5</w:delText>
        </w:r>
        <w:r w:rsidRPr="00307126" w:rsidDel="00543BA9">
          <w:rPr>
            <w:rFonts w:ascii="Times New Roman" w:hAnsi="Times New Roman"/>
          </w:rPr>
          <w:delText xml:space="preserve"> </w:delText>
        </w:r>
      </w:del>
      <w:ins w:id="163" w:author="Pečová Renáta" w:date="2021-08-05T15:50:00Z">
        <w:r w:rsidR="00543BA9">
          <w:rPr>
            <w:rFonts w:ascii="Times New Roman" w:hAnsi="Times New Roman"/>
          </w:rPr>
          <w:t>3</w:t>
        </w:r>
        <w:r w:rsidR="00543BA9" w:rsidRPr="00307126">
          <w:rPr>
            <w:rFonts w:ascii="Times New Roman" w:hAnsi="Times New Roman"/>
          </w:rPr>
          <w:t xml:space="preserve"> </w:t>
        </w:r>
      </w:ins>
      <w:r w:rsidRPr="00307126">
        <w:rPr>
          <w:rFonts w:ascii="Times New Roman" w:hAnsi="Times New Roman"/>
        </w:rPr>
        <w:t xml:space="preserve">rokov </w:t>
      </w:r>
      <w:commentRangeEnd w:id="160"/>
      <w:r w:rsidRPr="00307126">
        <w:rPr>
          <w:rFonts w:ascii="Times New Roman" w:hAnsi="Times New Roman"/>
        </w:rPr>
        <w:commentReference w:id="160"/>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164"/>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164"/>
      <w:r w:rsidR="0050148F" w:rsidRPr="00307126">
        <w:rPr>
          <w:rStyle w:val="Odkaznakomentr"/>
          <w:rFonts w:ascii="Times New Roman" w:eastAsia="Times New Roman" w:hAnsi="Times New Roman"/>
          <w:sz w:val="22"/>
          <w:szCs w:val="22"/>
          <w:lang w:val="x-none" w:eastAsia="x-none"/>
        </w:rPr>
        <w:commentReference w:id="164"/>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w:t>
      </w:r>
      <w:r w:rsidRPr="00307126">
        <w:rPr>
          <w:rFonts w:ascii="Times New Roman" w:hAnsi="Times New Roman"/>
        </w:rPr>
        <w:lastRenderedPageBreak/>
        <w:t xml:space="preserve">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BFA7AC3"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165"/>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165"/>
      <w:r w:rsidR="003D3D57" w:rsidRPr="00307126">
        <w:rPr>
          <w:rStyle w:val="Odkaznakomentr"/>
          <w:rFonts w:ascii="Times New Roman" w:eastAsia="Times New Roman" w:hAnsi="Times New Roman"/>
          <w:sz w:val="22"/>
          <w:szCs w:val="22"/>
          <w:lang w:val="x-none" w:eastAsia="x-none"/>
        </w:rPr>
        <w:commentReference w:id="165"/>
      </w:r>
      <w:r w:rsidR="00161823" w:rsidRPr="00307126">
        <w:rPr>
          <w:rFonts w:ascii="Times New Roman" w:hAnsi="Times New Roman"/>
        </w:rPr>
        <w:t xml:space="preserve"> </w:t>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3353EAB3"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166"/>
      <w:r w:rsidRPr="00307126">
        <w:rPr>
          <w:rFonts w:ascii="Times New Roman" w:hAnsi="Times New Roman"/>
        </w:rPr>
        <w:t xml:space="preserve">nie však neskôr </w:t>
      </w:r>
      <w:r w:rsidRPr="00302026">
        <w:rPr>
          <w:rFonts w:ascii="Times New Roman" w:hAnsi="Times New Roman"/>
          <w:highlight w:val="green"/>
        </w:rPr>
        <w:t xml:space="preserve">ako </w:t>
      </w:r>
      <w:r w:rsidR="005F393F" w:rsidRPr="00302026">
        <w:rPr>
          <w:rFonts w:ascii="Times New Roman" w:hAnsi="Times New Roman"/>
          <w:highlight w:val="green"/>
        </w:rPr>
        <w:t>7 dní</w:t>
      </w:r>
      <w:r w:rsidR="005F393F">
        <w:rPr>
          <w:rFonts w:ascii="Times New Roman" w:hAnsi="Times New Roman"/>
        </w:rPr>
        <w:t xml:space="preserve"> </w:t>
      </w:r>
      <w:r w:rsidRPr="00307126">
        <w:rPr>
          <w:rFonts w:ascii="Times New Roman" w:hAnsi="Times New Roman"/>
        </w:rPr>
        <w:t>v lehote určenej Poskytovateľom</w:t>
      </w:r>
      <w:commentRangeEnd w:id="166"/>
      <w:r w:rsidRPr="00307126">
        <w:rPr>
          <w:rStyle w:val="Odkaznakomentr"/>
          <w:rFonts w:ascii="Times New Roman" w:hAnsi="Times New Roman"/>
          <w:sz w:val="22"/>
          <w:szCs w:val="22"/>
          <w:lang w:val="x-none" w:eastAsia="x-none"/>
        </w:rPr>
        <w:commentReference w:id="166"/>
      </w:r>
      <w:r w:rsidR="00C53921" w:rsidRPr="00307126">
        <w:rPr>
          <w:rFonts w:ascii="Times New Roman" w:hAnsi="Times New Roman"/>
        </w:rPr>
        <w:t>.</w:t>
      </w:r>
      <w:r w:rsidR="005F393F">
        <w:rPr>
          <w:rFonts w:ascii="Times New Roman" w:hAnsi="Times New Roman"/>
        </w:rPr>
        <w:t xml:space="preserve"> v Príručke pre Prijímateľa.</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1DA9F197" w14:textId="77777777" w:rsidR="008D3097" w:rsidRDefault="00D07F80" w:rsidP="008D3097">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67474FD6" w14:textId="5767AAFA" w:rsidR="001631C3" w:rsidRPr="001F62F5" w:rsidDel="00051A48" w:rsidRDefault="001F62F5" w:rsidP="0030535B">
      <w:pPr>
        <w:spacing w:before="120" w:line="264" w:lineRule="auto"/>
        <w:ind w:left="705" w:hanging="345"/>
        <w:jc w:val="both"/>
        <w:rPr>
          <w:del w:id="167" w:author="Autor"/>
          <w:rFonts w:ascii="Times New Roman" w:hAnsi="Times New Roman"/>
        </w:rPr>
      </w:pPr>
      <w:r w:rsidRPr="001F62F5">
        <w:rPr>
          <w:rFonts w:ascii="Times New Roman" w:hAnsi="Times New Roman"/>
        </w:rPr>
        <w:t>a)</w:t>
      </w:r>
      <w:r w:rsidRPr="001F62F5">
        <w:rPr>
          <w:rFonts w:ascii="Times New Roman" w:hAnsi="Times New Roman"/>
        </w:rPr>
        <w:tab/>
      </w:r>
      <w:r w:rsidR="00D07F80" w:rsidRPr="001F62F5">
        <w:rPr>
          <w:rFonts w:ascii="Times New Roman" w:hAnsi="Times New Roman"/>
        </w:rPr>
        <w:t>odkaz na Európsku úniu a znak Európskej únie</w:t>
      </w:r>
      <w:r w:rsidR="000F414D" w:rsidRPr="001F62F5">
        <w:rPr>
          <w:rFonts w:ascii="Times New Roman" w:hAnsi="Times New Roman"/>
        </w:rPr>
        <w:t xml:space="preserve"> v súlade s požadovanými grafickými </w:t>
      </w:r>
      <w:r w:rsidR="0030535B">
        <w:rPr>
          <w:rFonts w:ascii="Times New Roman" w:hAnsi="Times New Roman"/>
        </w:rPr>
        <w:t xml:space="preserve">  </w:t>
      </w:r>
      <w:proofErr w:type="spellStart"/>
      <w:r w:rsidR="000F414D" w:rsidRPr="001F62F5">
        <w:rPr>
          <w:rFonts w:ascii="Times New Roman" w:hAnsi="Times New Roman"/>
        </w:rPr>
        <w:t>štandardmi</w:t>
      </w:r>
      <w:r w:rsidR="00D07F80" w:rsidRPr="001F62F5">
        <w:rPr>
          <w:rFonts w:ascii="Times New Roman" w:hAnsi="Times New Roman"/>
        </w:rPr>
        <w:t>;</w:t>
      </w:r>
    </w:p>
    <w:p w14:paraId="35CEAE51" w14:textId="27C1297E" w:rsidR="000E6614" w:rsidRPr="001F62F5" w:rsidRDefault="001F62F5">
      <w:pPr>
        <w:spacing w:after="0" w:line="264" w:lineRule="auto"/>
        <w:ind w:left="705" w:hanging="345"/>
        <w:jc w:val="both"/>
        <w:rPr>
          <w:rFonts w:ascii="Times New Roman" w:hAnsi="Times New Roman"/>
        </w:rPr>
        <w:pPrChange w:id="168" w:author="Autor">
          <w:pPr>
            <w:spacing w:after="0" w:line="264" w:lineRule="auto"/>
            <w:jc w:val="both"/>
          </w:pPr>
        </w:pPrChange>
      </w:pPr>
      <w:r w:rsidRPr="001F62F5">
        <w:rPr>
          <w:rFonts w:ascii="Times New Roman" w:hAnsi="Times New Roman"/>
        </w:rPr>
        <w:t>b</w:t>
      </w:r>
      <w:proofErr w:type="spellEnd"/>
      <w:r w:rsidRPr="001F62F5">
        <w:rPr>
          <w:rFonts w:ascii="Times New Roman" w:hAnsi="Times New Roman"/>
        </w:rPr>
        <w:t>)</w:t>
      </w:r>
      <w:r w:rsidRPr="001F62F5">
        <w:rPr>
          <w:rFonts w:ascii="Times New Roman" w:hAnsi="Times New Roman"/>
        </w:rPr>
        <w:tab/>
      </w:r>
      <w:r w:rsidR="00D07F80" w:rsidRPr="001F62F5">
        <w:rPr>
          <w:rFonts w:ascii="Times New Roman" w:hAnsi="Times New Roman"/>
        </w:rPr>
        <w:t xml:space="preserve">odkaz na príslušný fond alebo fondy, ktorý spolufinancuje Projekt s použitím nasledujúcich označení </w:t>
      </w:r>
      <w:r w:rsidR="00810414" w:rsidRPr="001F62F5">
        <w:rPr>
          <w:rFonts w:ascii="Times New Roman" w:hAnsi="Times New Roman"/>
        </w:rPr>
        <w:t xml:space="preserve">EFRR </w:t>
      </w:r>
      <w:r w:rsidR="00D07F80" w:rsidRPr="001F62F5">
        <w:rPr>
          <w:rFonts w:ascii="Times New Roman" w:hAnsi="Times New Roman"/>
        </w:rPr>
        <w:t xml:space="preserve">– Európsky fond regionálneho rozvoja, ESF – Európsky sociálny fond, ENRF – Európsky námorný a rybársky fond a KF – Kohézny fond; ak je </w:t>
      </w:r>
      <w:r w:rsidR="00D07F80" w:rsidRPr="001F62F5">
        <w:rPr>
          <w:rFonts w:ascii="Times New Roman" w:hAnsi="Times New Roman"/>
        </w:rPr>
        <w:lastRenderedPageBreak/>
        <w:t>Projekt financovaný z viac ako jedného fondu, odkaz podľa predchádzajúcej vety môže prijímateľ nahradiť odkazom na EŠIF – európske štrukturálne a investičné fondy</w:t>
      </w:r>
      <w:r w:rsidR="00F47149" w:rsidRPr="001F62F5">
        <w:rPr>
          <w:rFonts w:ascii="Times New Roman" w:hAnsi="Times New Roman"/>
        </w:rPr>
        <w:t>, pričom odkaz na príslušný fond sa vykoná formou nasledujúceho vyhlásenia: „Tento projekt je podporený z ...... “, pričom sa doplní konkrétny EŠIF, z ktorého sa poskytuje financovanie Projektu</w:t>
      </w:r>
      <w:r w:rsidR="00D07F80" w:rsidRPr="001F62F5">
        <w:rPr>
          <w:rFonts w:ascii="Times New Roman" w:hAnsi="Times New Roman"/>
        </w:rPr>
        <w:t>;</w:t>
      </w:r>
    </w:p>
    <w:p w14:paraId="550230A4" w14:textId="4071CED0" w:rsidR="00D07F80" w:rsidRPr="00307126" w:rsidRDefault="001F62F5" w:rsidP="001F62F5">
      <w:pPr>
        <w:spacing w:after="0" w:line="264" w:lineRule="auto"/>
        <w:ind w:firstLine="360"/>
        <w:jc w:val="both"/>
        <w:rPr>
          <w:rFonts w:ascii="Times New Roman" w:hAnsi="Times New Roman"/>
        </w:rPr>
      </w:pPr>
      <w:r w:rsidRPr="001F62F5">
        <w:rPr>
          <w:rFonts w:ascii="Times New Roman" w:hAnsi="Times New Roman"/>
        </w:rPr>
        <w:t>c)</w:t>
      </w:r>
      <w:r w:rsidRPr="001F62F5">
        <w:rPr>
          <w:rFonts w:ascii="Times New Roman" w:hAnsi="Times New Roman"/>
        </w:rPr>
        <w:tab/>
      </w:r>
      <w:r w:rsidR="000E6614" w:rsidRPr="001F62F5">
        <w:rPr>
          <w:rFonts w:ascii="Times New Roman" w:hAnsi="Times New Roman"/>
        </w:rPr>
        <w:t>logo príslušného</w:t>
      </w:r>
      <w:r w:rsidR="000E6614" w:rsidRPr="00307126">
        <w:rPr>
          <w:rFonts w:ascii="Times New Roman" w:hAnsi="Times New Roman"/>
        </w:rPr>
        <w:t xml:space="preserve">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 xml:space="preserve">Dočasný pútač musí byť dostatočne </w:t>
      </w:r>
      <w:commentRangeStart w:id="169"/>
      <w:r w:rsidRPr="00307126">
        <w:rPr>
          <w:rFonts w:ascii="Times New Roman" w:hAnsi="Times New Roman"/>
          <w:lang w:val="pl-PL"/>
        </w:rPr>
        <w:t>veľký</w:t>
      </w:r>
      <w:commentRangeEnd w:id="169"/>
      <w:r w:rsidR="001E6BF9">
        <w:rPr>
          <w:rStyle w:val="Odkaznakomentr"/>
          <w:rFonts w:ascii="Times New Roman" w:eastAsia="Times New Roman" w:hAnsi="Times New Roman"/>
          <w:lang w:val="x-none" w:eastAsia="x-none"/>
        </w:rPr>
        <w:commentReference w:id="169"/>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w:t>
      </w:r>
      <w:r w:rsidRPr="00307126">
        <w:rPr>
          <w:rFonts w:ascii="Times New Roman" w:hAnsi="Times New Roman"/>
        </w:rPr>
        <w:lastRenderedPageBreak/>
        <w:t xml:space="preserve">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0B0F95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Ak Poskytovateľ neurčí inak, Prijímateľ je povinný použiť grafický štandard pre opatrenia v oblasti informovania a komunikácie obsiahnutý v Manuál</w:t>
      </w:r>
      <w:r w:rsidR="00302026">
        <w:rPr>
          <w:rFonts w:ascii="Times New Roman" w:hAnsi="Times New Roman"/>
        </w:rPr>
        <w:t>i pre informovanie a komunikáciu</w:t>
      </w:r>
      <w:r w:rsidR="006D6EFE">
        <w:rPr>
          <w:rFonts w:ascii="Times New Roman" w:hAnsi="Times New Roman"/>
        </w:rPr>
        <w:t xml:space="preserve">, ktorý  </w:t>
      </w:r>
      <w:r w:rsidR="006D6EFE" w:rsidRPr="00EF6D72">
        <w:rPr>
          <w:rFonts w:ascii="Times New Roman" w:hAnsi="Times New Roman"/>
        </w:rPr>
        <w:t xml:space="preserve">je </w:t>
      </w:r>
      <w:r w:rsidR="006D6EFE" w:rsidRPr="004B5846">
        <w:rPr>
          <w:rFonts w:ascii="Times New Roman" w:hAnsi="Times New Roman"/>
        </w:rPr>
        <w:t>prístupný</w:t>
      </w:r>
      <w:r w:rsidR="00302026" w:rsidRPr="004B5846">
        <w:rPr>
          <w:rFonts w:ascii="Times New Roman" w:hAnsi="Times New Roman"/>
        </w:rPr>
        <w:t xml:space="preserve"> na web stránke </w:t>
      </w:r>
      <w:del w:id="170" w:author="Pečová Renáta" w:date="2021-08-05T15:53:00Z">
        <w:r w:rsidR="00302026" w:rsidRPr="004B5846" w:rsidDel="004B5846">
          <w:rPr>
            <w:rFonts w:ascii="Times New Roman" w:hAnsi="Times New Roman"/>
          </w:rPr>
          <w:delText xml:space="preserve">MK </w:delText>
        </w:r>
      </w:del>
      <w:ins w:id="171" w:author="Pečová Renáta" w:date="2021-08-05T15:53:00Z">
        <w:r w:rsidR="004B5846" w:rsidRPr="004B5846">
          <w:rPr>
            <w:rFonts w:ascii="Times New Roman" w:hAnsi="Times New Roman"/>
          </w:rPr>
          <w:t>M</w:t>
        </w:r>
        <w:r w:rsidR="004B5846">
          <w:rPr>
            <w:rFonts w:ascii="Times New Roman" w:hAnsi="Times New Roman"/>
          </w:rPr>
          <w:t>inisterstva kultúry</w:t>
        </w:r>
        <w:r w:rsidR="004B5846" w:rsidRPr="004B5846">
          <w:rPr>
            <w:rFonts w:ascii="Times New Roman" w:hAnsi="Times New Roman"/>
          </w:rPr>
          <w:t xml:space="preserve"> </w:t>
        </w:r>
      </w:ins>
      <w:r w:rsidR="00302026" w:rsidRPr="004B5846">
        <w:rPr>
          <w:rFonts w:ascii="Times New Roman" w:hAnsi="Times New Roman"/>
        </w:rPr>
        <w:t>SR</w:t>
      </w:r>
      <w:r w:rsidR="006D6EFE" w:rsidRPr="00EF6D72">
        <w:rPr>
          <w:rFonts w:ascii="Times New Roman" w:hAnsi="Times New Roman"/>
        </w:rPr>
        <w:t xml:space="preserve"> (</w:t>
      </w:r>
      <w:del w:id="172" w:author="Pečová Renáta" w:date="2021-08-05T15:53:00Z">
        <w:r w:rsidR="006D6EFE" w:rsidRPr="00EF6D72" w:rsidDel="004B5846">
          <w:rPr>
            <w:rFonts w:ascii="Times New Roman" w:hAnsi="Times New Roman"/>
          </w:rPr>
          <w:delText xml:space="preserve"> </w:delText>
        </w:r>
      </w:del>
      <w:r w:rsidR="004301CE" w:rsidRPr="00046ED7">
        <w:fldChar w:fldCharType="begin"/>
      </w:r>
      <w:r w:rsidR="004301CE" w:rsidRPr="00EF6D72">
        <w:instrText xml:space="preserve"> HYPERLINK "http://www.culture.gov.sk" </w:instrText>
      </w:r>
      <w:r w:rsidR="004301CE" w:rsidRPr="00046ED7">
        <w:rPr>
          <w:rPrChange w:id="173" w:author="Martin" w:date="2021-05-14T10:43:00Z">
            <w:rPr>
              <w:rStyle w:val="Hypertextovprepojenie"/>
              <w:rFonts w:ascii="Times New Roman" w:hAnsi="Times New Roman"/>
            </w:rPr>
          </w:rPrChange>
        </w:rPr>
        <w:fldChar w:fldCharType="separate"/>
      </w:r>
      <w:r w:rsidR="006D6EFE" w:rsidRPr="00EF6D72">
        <w:rPr>
          <w:rStyle w:val="Hypertextovprepojenie"/>
          <w:rFonts w:ascii="Times New Roman" w:hAnsi="Times New Roman"/>
        </w:rPr>
        <w:t>www.culture.gov.sk</w:t>
      </w:r>
      <w:r w:rsidR="004301CE" w:rsidRPr="00046ED7">
        <w:rPr>
          <w:rStyle w:val="Hypertextovprepojenie"/>
          <w:rFonts w:ascii="Times New Roman" w:hAnsi="Times New Roman"/>
        </w:rPr>
        <w:fldChar w:fldCharType="end"/>
      </w:r>
      <w:r w:rsidR="006D6EFE">
        <w:rPr>
          <w:rFonts w:ascii="Times New Roman" w:hAnsi="Times New Roman"/>
        </w:rPr>
        <w:t xml:space="preserve">) </w:t>
      </w:r>
      <w:r w:rsidR="00302026">
        <w:rPr>
          <w:rFonts w:ascii="Times New Roman" w:hAnsi="Times New Roman"/>
        </w:rPr>
        <w:t xml:space="preserve"> a zároveň je</w:t>
      </w:r>
      <w:r w:rsidRPr="00307126">
        <w:rPr>
          <w:rFonts w:ascii="Times New Roman" w:hAnsi="Times New Roman"/>
        </w:rPr>
        <w:t xml:space="preserve"> súčasťou Metodického pokynu </w:t>
      </w:r>
      <w:ins w:id="174" w:author="Martin" w:date="2021-05-14T10:42:00Z">
        <w:r w:rsidR="00A02D09">
          <w:rPr>
            <w:rFonts w:ascii="Times New Roman" w:hAnsi="Times New Roman"/>
          </w:rPr>
          <w:t>Úradu vlády č.16</w:t>
        </w:r>
      </w:ins>
      <w:ins w:id="175" w:author="Pečová Renáta" w:date="2021-08-05T15:53:00Z">
        <w:r w:rsidR="004B5846">
          <w:rPr>
            <w:rFonts w:ascii="Times New Roman" w:hAnsi="Times New Roman"/>
          </w:rPr>
          <w:t xml:space="preserve"> </w:t>
        </w:r>
      </w:ins>
      <w:del w:id="176" w:author="Martin" w:date="2021-05-14T10:42:00Z">
        <w:r w:rsidR="002D2F8C" w:rsidRPr="00307126" w:rsidDel="00A02D09">
          <w:rPr>
            <w:rFonts w:ascii="Times New Roman" w:hAnsi="Times New Roman"/>
          </w:rPr>
          <w:delText>CKO</w:delText>
        </w:r>
        <w:r w:rsidRPr="00307126" w:rsidDel="00A02D09">
          <w:rPr>
            <w:rFonts w:ascii="Times New Roman" w:hAnsi="Times New Roman"/>
          </w:rPr>
          <w:delText xml:space="preserve"> </w:delText>
        </w:r>
      </w:del>
      <w:r w:rsidRPr="00307126">
        <w:rPr>
          <w:rFonts w:ascii="Times New Roman" w:hAnsi="Times New Roman"/>
        </w:rPr>
        <w:t>na programové obdobie 2014 – 2020.</w:t>
      </w:r>
    </w:p>
    <w:p w14:paraId="53FAEA9F" w14:textId="77777777" w:rsidR="00107570" w:rsidRPr="00307126" w:rsidRDefault="00107570" w:rsidP="00E87A79">
      <w:pPr>
        <w:pStyle w:val="Nadpis3"/>
      </w:pPr>
      <w:commentRangeStart w:id="177"/>
      <w:r w:rsidRPr="00307126">
        <w:t>Článok 6</w:t>
      </w:r>
      <w:r w:rsidRPr="00307126">
        <w:tab/>
        <w:t>VLASTNÍCTVO A POUŽITIE VÝSTUPOV</w:t>
      </w:r>
      <w:commentRangeEnd w:id="177"/>
      <w:r w:rsidR="00022F7D" w:rsidRPr="00773D77">
        <w:rPr>
          <w:rStyle w:val="Odkaznakomentr"/>
          <w:b w:val="0"/>
          <w:sz w:val="22"/>
        </w:rPr>
        <w:commentReference w:id="177"/>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lastRenderedPageBreak/>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178"/>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178"/>
      <w:r w:rsidR="0055539C" w:rsidRPr="00307126">
        <w:rPr>
          <w:rStyle w:val="Odkaznakomentr"/>
          <w:rFonts w:ascii="Times New Roman" w:eastAsia="Times New Roman" w:hAnsi="Times New Roman"/>
          <w:sz w:val="22"/>
          <w:szCs w:val="22"/>
          <w:lang w:val="x-none" w:eastAsia="x-none"/>
        </w:rPr>
        <w:commentReference w:id="178"/>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087E53A0"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179"/>
      <w:r w:rsidRPr="00307126">
        <w:rPr>
          <w:rFonts w:ascii="Times New Roman" w:hAnsi="Times New Roman"/>
          <w:bCs/>
        </w:rPr>
        <w:t>vytvorenie alebo zabezpečenie vytvorenia diela alebo iného práva duševného vlastníctva (vrátane priemyselného vlastníctva) pre Projekt</w:t>
      </w:r>
      <w:commentRangeEnd w:id="179"/>
      <w:r w:rsidR="00EE1A37" w:rsidRPr="00773D77">
        <w:rPr>
          <w:rStyle w:val="Odkaznakomentr"/>
          <w:rFonts w:ascii="Times New Roman" w:hAnsi="Times New Roman"/>
          <w:sz w:val="22"/>
          <w:lang w:val="x-none"/>
        </w:rPr>
        <w:commentReference w:id="179"/>
      </w:r>
      <w:r w:rsidRPr="00307126">
        <w:rPr>
          <w:rFonts w:ascii="Times New Roman" w:hAnsi="Times New Roman"/>
          <w:bCs/>
        </w:rPr>
        <w:t>, Prijímateľ ako nadobúdateľ musí byť oprávnený v rozsahu, v akom to nevylučujú všeobecne</w:t>
      </w:r>
      <w:ins w:id="180" w:author="Pečová Renáta" w:date="2021-08-05T15:54:00Z">
        <w:r w:rsidR="004B5846">
          <w:rPr>
            <w:rFonts w:ascii="Times New Roman" w:hAnsi="Times New Roman"/>
            <w:bCs/>
          </w:rPr>
          <w:t xml:space="preserve"> </w:t>
        </w:r>
      </w:ins>
      <w:r w:rsidRPr="00307126">
        <w:rPr>
          <w:rFonts w:ascii="Times New Roman" w:hAnsi="Times New Roman"/>
          <w:bCs/>
        </w:rPr>
        <w:t xml:space="preserv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w:t>
      </w:r>
      <w:r w:rsidRPr="00307126">
        <w:rPr>
          <w:rFonts w:ascii="Times New Roman" w:hAnsi="Times New Roman"/>
          <w:bCs/>
        </w:rPr>
        <w:lastRenderedPageBreak/>
        <w:t>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xml:space="preserve">, je Prijímateľ povinný postupovať pri tomto obstarávaní v zmysle zákona o VO a pravidiel uvedených v Právnych dokumentoch, pričom Poskytovateľ overí súlad tohto obstarávania so zákonom o VO a pravidlami </w:t>
      </w:r>
      <w:r w:rsidR="00F150C6" w:rsidRPr="00307126">
        <w:rPr>
          <w:rFonts w:ascii="Times New Roman" w:eastAsia="Times New Roman" w:hAnsi="Times New Roman"/>
          <w:bCs/>
          <w:lang w:eastAsia="sk-SK"/>
        </w:rPr>
        <w:lastRenderedPageBreak/>
        <w:t>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3073475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181"/>
      <w:r w:rsidR="00867309" w:rsidRPr="00307126">
        <w:rPr>
          <w:rFonts w:ascii="Times New Roman" w:hAnsi="Times New Roman"/>
          <w:bCs/>
        </w:rPr>
        <w:t xml:space="preserve">príslušnej kapitole </w:t>
      </w:r>
      <w:commentRangeEnd w:id="181"/>
      <w:r w:rsidR="00867309" w:rsidRPr="00307126">
        <w:rPr>
          <w:rStyle w:val="Odkaznakomentr"/>
          <w:rFonts w:ascii="Times New Roman" w:eastAsia="Times New Roman" w:hAnsi="Times New Roman"/>
          <w:lang w:val="x-none" w:eastAsia="x-none"/>
        </w:rPr>
        <w:commentReference w:id="181"/>
      </w:r>
      <w:r w:rsidR="005443BF" w:rsidRPr="00307126">
        <w:rPr>
          <w:rFonts w:ascii="Times New Roman" w:hAnsi="Times New Roman"/>
          <w:bCs/>
        </w:rPr>
        <w:t xml:space="preserve"> </w:t>
      </w:r>
      <w:r w:rsidR="005443BF" w:rsidRPr="00307126">
        <w:rPr>
          <w:rFonts w:ascii="Times New Roman" w:hAnsi="Times New Roman"/>
          <w:bCs/>
        </w:rPr>
        <w:lastRenderedPageBreak/>
        <w:t>Systému finančného riadenia</w:t>
      </w:r>
      <w:r w:rsidR="005B5D7B">
        <w:rPr>
          <w:rFonts w:ascii="Times New Roman" w:hAnsi="Times New Roman"/>
          <w:bCs/>
        </w:rPr>
        <w:t xml:space="preserve"> a v príslušnej kapitole Príručky pre Prijímateľa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lastRenderedPageBreak/>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2B178A13"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182"/>
      <w:r w:rsidR="00901F38" w:rsidRPr="00307126">
        <w:rPr>
          <w:rFonts w:ascii="Times New Roman" w:hAnsi="Times New Roman"/>
          <w:lang w:eastAsia="sk-SK"/>
        </w:rPr>
        <w:t>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r w:rsidR="003D2DED">
        <w:rPr>
          <w:rFonts w:ascii="Times New Roman" w:hAnsi="Times New Roman"/>
          <w:lang w:eastAsia="sk-SK"/>
        </w:rPr>
        <w:t>2 písm. d)</w:t>
      </w:r>
      <w:r w:rsidR="003D2DED" w:rsidRPr="00307126">
        <w:rPr>
          <w:rFonts w:ascii="Times New Roman" w:hAnsi="Times New Roman"/>
          <w:lang w:eastAsia="sk-SK"/>
        </w:rPr>
        <w:t xml:space="preserve"> </w:t>
      </w:r>
      <w:r w:rsidR="00901F38" w:rsidRPr="00307126">
        <w:rPr>
          <w:rFonts w:ascii="Times New Roman" w:hAnsi="Times New Roman"/>
          <w:lang w:eastAsia="sk-SK"/>
        </w:rPr>
        <w:t>a 6.</w:t>
      </w:r>
      <w:r w:rsidR="004A1870">
        <w:rPr>
          <w:rFonts w:ascii="Times New Roman" w:hAnsi="Times New Roman"/>
          <w:lang w:eastAsia="sk-SK"/>
        </w:rPr>
        <w:t>8</w:t>
      </w:r>
      <w:r w:rsidR="004A1870" w:rsidRPr="00307126">
        <w:rPr>
          <w:rFonts w:ascii="Times New Roman" w:hAnsi="Times New Roman"/>
          <w:lang w:eastAsia="sk-SK"/>
        </w:rPr>
        <w:t xml:space="preserve"> </w:t>
      </w:r>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w:t>
      </w:r>
      <w:commentRangeEnd w:id="182"/>
      <w:r w:rsidR="00A3129A">
        <w:rPr>
          <w:rStyle w:val="Odkaznakomentr"/>
          <w:rFonts w:ascii="Times New Roman" w:eastAsia="Times New Roman" w:hAnsi="Times New Roman"/>
          <w:lang w:val="x-none" w:eastAsia="x-none"/>
        </w:rPr>
        <w:commentReference w:id="182"/>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2A4C6AE4"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zaevidovať do systému ITMS2014+</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formulár </w:t>
      </w: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r w:rsidR="00554766">
        <w:rPr>
          <w:rFonts w:ascii="Times New Roman" w:hAnsi="Times New Roman"/>
        </w:rPr>
        <w:t>do</w:t>
      </w:r>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6CCF1AE" w14:textId="4455ECB9" w:rsidR="00107570" w:rsidRPr="00307126" w:rsidRDefault="00174CB4" w:rsidP="00E05099">
      <w:pPr>
        <w:numPr>
          <w:ilvl w:val="1"/>
          <w:numId w:val="4"/>
        </w:numPr>
        <w:spacing w:before="120" w:after="0" w:line="264" w:lineRule="auto"/>
        <w:jc w:val="both"/>
        <w:rPr>
          <w:rFonts w:ascii="Times New Roman" w:hAnsi="Times New Roman"/>
          <w:bCs/>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nedošlo, za takýto deň sa považuje deň</w:t>
      </w:r>
      <w:r w:rsidR="007327BC" w:rsidRPr="00B4192A">
        <w:rPr>
          <w:rFonts w:ascii="Times New Roman" w:hAnsi="Times New Roman"/>
        </w:rPr>
        <w:t xml:space="preserve"> uvedený v</w:t>
      </w:r>
      <w:r w:rsidR="00153FF1" w:rsidRPr="00B4192A">
        <w:rPr>
          <w:rFonts w:ascii="Times New Roman" w:hAnsi="Times New Roman"/>
        </w:rPr>
        <w:t xml:space="preserve">  </w:t>
      </w: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ins w:id="183" w:author="Autor">
        <w:r w:rsidR="00484CA4">
          <w:rPr>
            <w:rFonts w:ascii="Times New Roman" w:hAnsi="Times New Roman"/>
          </w:rPr>
          <w:t xml:space="preserve"> </w:t>
        </w:r>
      </w:ins>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r w:rsidR="00107570" w:rsidRPr="00307126">
        <w:rPr>
          <w:rFonts w:ascii="Times New Roman" w:hAnsi="Times New Roman"/>
          <w:bCs/>
        </w:rPr>
        <w:t xml:space="preserve">Prijímateľ je oprávnený pozastaviť </w:t>
      </w:r>
      <w:r w:rsidR="004167D9" w:rsidRPr="00307126">
        <w:rPr>
          <w:rFonts w:ascii="Times New Roman" w:hAnsi="Times New Roman"/>
          <w:bCs/>
        </w:rPr>
        <w:t>R</w:t>
      </w:r>
      <w:r w:rsidR="00107570" w:rsidRPr="00307126">
        <w:rPr>
          <w:rFonts w:ascii="Times New Roman" w:hAnsi="Times New Roman"/>
          <w:bCs/>
        </w:rPr>
        <w:t xml:space="preserve">ealizáciu </w:t>
      </w:r>
      <w:r w:rsidR="00C24F50" w:rsidRPr="00307126">
        <w:rPr>
          <w:rFonts w:ascii="Times New Roman" w:hAnsi="Times New Roman"/>
          <w:bCs/>
        </w:rPr>
        <w:t xml:space="preserve">hlavných </w:t>
      </w:r>
      <w:r w:rsidR="00107570" w:rsidRPr="00307126">
        <w:rPr>
          <w:rFonts w:ascii="Times New Roman" w:hAnsi="Times New Roman"/>
          <w:bCs/>
        </w:rPr>
        <w:t xml:space="preserve">aktivít </w:t>
      </w:r>
      <w:r w:rsidR="00107570" w:rsidRPr="004B23D9">
        <w:rPr>
          <w:rFonts w:ascii="Times New Roman" w:hAnsi="Times New Roman"/>
          <w:bCs/>
        </w:rPr>
        <w:t xml:space="preserve">Projektu, ak </w:t>
      </w:r>
      <w:r w:rsidR="004167D9" w:rsidRPr="004B23D9">
        <w:rPr>
          <w:rFonts w:ascii="Times New Roman" w:hAnsi="Times New Roman"/>
          <w:bCs/>
        </w:rPr>
        <w:t>R</w:t>
      </w:r>
      <w:r w:rsidR="00107570" w:rsidRPr="004B23D9">
        <w:rPr>
          <w:rFonts w:ascii="Times New Roman" w:hAnsi="Times New Roman"/>
          <w:bCs/>
        </w:rPr>
        <w:t xml:space="preserve">ealizácii </w:t>
      </w:r>
      <w:r w:rsidR="00C24F50" w:rsidRPr="004B23D9">
        <w:rPr>
          <w:rFonts w:ascii="Times New Roman" w:hAnsi="Times New Roman"/>
          <w:bCs/>
        </w:rPr>
        <w:t xml:space="preserve">hlavných </w:t>
      </w:r>
      <w:r w:rsidR="00107570" w:rsidRPr="004B23D9">
        <w:rPr>
          <w:rFonts w:ascii="Times New Roman" w:hAnsi="Times New Roman"/>
          <w:bCs/>
        </w:rPr>
        <w:t xml:space="preserve">aktivít Projektu bráni </w:t>
      </w:r>
      <w:r w:rsidR="0045542C" w:rsidRPr="004B23D9">
        <w:rPr>
          <w:rFonts w:ascii="Times New Roman" w:hAnsi="Times New Roman"/>
          <w:bCs/>
        </w:rPr>
        <w:t>O</w:t>
      </w:r>
      <w:r w:rsidR="00107570"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00107570" w:rsidRPr="00307126">
        <w:rPr>
          <w:rFonts w:ascii="Times New Roman" w:hAnsi="Times New Roman"/>
          <w:bCs/>
        </w:rPr>
        <w:t>.</w:t>
      </w:r>
      <w:r w:rsidR="003E793F" w:rsidRPr="00307126">
        <w:rPr>
          <w:rFonts w:ascii="Times New Roman" w:hAnsi="Times New Roman"/>
          <w:bCs/>
        </w:rPr>
        <w:t xml:space="preserve"> </w:t>
      </w:r>
      <w:r w:rsidR="00107570" w:rsidRPr="00307126">
        <w:rPr>
          <w:rFonts w:ascii="Times New Roman" w:hAnsi="Times New Roman"/>
          <w:bCs/>
        </w:rPr>
        <w:t xml:space="preserve">Čas trvania </w:t>
      </w:r>
      <w:r w:rsidR="004167D9" w:rsidRPr="00307126">
        <w:rPr>
          <w:rFonts w:ascii="Times New Roman" w:hAnsi="Times New Roman"/>
          <w:bCs/>
        </w:rPr>
        <w:t>OVZ</w:t>
      </w:r>
      <w:r w:rsidR="00107570"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00107570" w:rsidRPr="00307126">
        <w:rPr>
          <w:rFonts w:ascii="Times New Roman" w:hAnsi="Times New Roman"/>
          <w:bCs/>
        </w:rPr>
        <w:t xml:space="preserve">, pričom však </w:t>
      </w:r>
      <w:r w:rsidR="004167D9" w:rsidRPr="00307126">
        <w:rPr>
          <w:rFonts w:ascii="Times New Roman" w:hAnsi="Times New Roman"/>
          <w:bCs/>
        </w:rPr>
        <w:t>R</w:t>
      </w:r>
      <w:r w:rsidR="00107570" w:rsidRPr="00307126">
        <w:rPr>
          <w:rFonts w:ascii="Times New Roman" w:hAnsi="Times New Roman"/>
          <w:bCs/>
        </w:rPr>
        <w:t xml:space="preserve">ealizácia </w:t>
      </w:r>
      <w:r w:rsidR="00C24F50"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00107570"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00107570"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8D2924">
        <w:rPr>
          <w:rFonts w:ascii="Times New Roman" w:hAnsi="Times New Roman"/>
          <w:bCs/>
        </w:rPr>
        <w:t xml:space="preserve"> pri využití režimu menej významnej zmeny podľa čl. 6 ods. 6.2 písm. d) zmluvy</w:t>
      </w:r>
      <w:r w:rsidR="00074079" w:rsidRPr="00307126">
        <w:rPr>
          <w:rFonts w:ascii="Times New Roman" w:hAnsi="Times New Roman"/>
          <w:bCs/>
        </w:rPr>
        <w:t xml:space="preserve">. </w:t>
      </w:r>
      <w:r w:rsidR="00107570" w:rsidRPr="00307126">
        <w:rPr>
          <w:rFonts w:ascii="Times New Roman" w:hAnsi="Times New Roman"/>
          <w:bCs/>
        </w:rPr>
        <w:t>Postup podľa tohto ods</w:t>
      </w:r>
      <w:r w:rsidR="00CE5784" w:rsidRPr="00307126">
        <w:rPr>
          <w:rFonts w:ascii="Times New Roman" w:hAnsi="Times New Roman"/>
          <w:bCs/>
        </w:rPr>
        <w:t>ek</w:t>
      </w:r>
      <w:r w:rsidR="00107570" w:rsidRPr="00307126">
        <w:rPr>
          <w:rFonts w:ascii="Times New Roman" w:hAnsi="Times New Roman"/>
          <w:bCs/>
        </w:rPr>
        <w:t xml:space="preserve"> </w:t>
      </w:r>
      <w:r w:rsidR="004167D9" w:rsidRPr="00307126">
        <w:rPr>
          <w:rFonts w:ascii="Times New Roman" w:hAnsi="Times New Roman"/>
          <w:bCs/>
        </w:rPr>
        <w:t>3</w:t>
      </w:r>
      <w:r w:rsidR="00107570"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00107570" w:rsidRPr="00307126">
        <w:rPr>
          <w:rFonts w:ascii="Times New Roman" w:hAnsi="Times New Roman"/>
          <w:bCs/>
        </w:rPr>
        <w:t xml:space="preserve"> (ods. </w:t>
      </w:r>
      <w:r w:rsidR="004167D9" w:rsidRPr="00307126">
        <w:rPr>
          <w:rFonts w:ascii="Times New Roman" w:hAnsi="Times New Roman"/>
          <w:bCs/>
        </w:rPr>
        <w:t>6</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c) v spojení s ods</w:t>
      </w:r>
      <w:r w:rsidR="00CE5784" w:rsidRPr="00307126">
        <w:rPr>
          <w:rFonts w:ascii="Times New Roman" w:hAnsi="Times New Roman"/>
          <w:bCs/>
        </w:rPr>
        <w:t>ekom</w:t>
      </w:r>
      <w:r w:rsidR="00107570" w:rsidRPr="00307126">
        <w:rPr>
          <w:rFonts w:ascii="Times New Roman" w:hAnsi="Times New Roman"/>
          <w:bCs/>
        </w:rPr>
        <w:t xml:space="preserve">. </w:t>
      </w:r>
      <w:r w:rsidR="004167D9" w:rsidRPr="00307126">
        <w:rPr>
          <w:rFonts w:ascii="Times New Roman" w:hAnsi="Times New Roman"/>
          <w:bCs/>
        </w:rPr>
        <w:t>11</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09BF4E"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w:t>
      </w:r>
      <w:del w:id="184" w:author="Martin" w:date="2021-05-14T10:46:00Z">
        <w:r w:rsidRPr="00307126" w:rsidDel="00237078">
          <w:rPr>
            <w:rFonts w:ascii="Times New Roman" w:hAnsi="Times New Roman"/>
            <w:bCs/>
            <w:lang w:eastAsia="sk-SK"/>
          </w:rPr>
          <w:delText>alebo</w:delText>
        </w:r>
      </w:del>
      <w:r w:rsidRPr="00307126">
        <w:rPr>
          <w:rFonts w:ascii="Times New Roman" w:hAnsi="Times New Roman"/>
          <w:bCs/>
          <w:lang w:eastAsia="sk-SK"/>
        </w:rPr>
        <w:t>na jej základe</w:t>
      </w:r>
      <w:ins w:id="185" w:author="Martin" w:date="2021-05-14T10:46:00Z">
        <w:r w:rsidR="00237078">
          <w:rPr>
            <w:rFonts w:ascii="Times New Roman" w:hAnsi="Times New Roman"/>
            <w:bCs/>
            <w:lang w:eastAsia="sk-SK"/>
          </w:rPr>
          <w:t xml:space="preserve"> alebo v súvislosti s ňou</w:t>
        </w:r>
      </w:ins>
      <w:r w:rsidRPr="00307126">
        <w:rPr>
          <w:rFonts w:ascii="Times New Roman" w:hAnsi="Times New Roman"/>
          <w:bCs/>
          <w:lang w:eastAsia="sk-SK"/>
        </w:rPr>
        <w:t xml:space="preserv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w:t>
      </w:r>
      <w:r w:rsidRPr="00307126">
        <w:rPr>
          <w:rFonts w:ascii="Times New Roman" w:hAnsi="Times New Roman"/>
          <w:bCs/>
          <w:lang w:eastAsia="sk-SK"/>
        </w:rPr>
        <w:lastRenderedPageBreak/>
        <w:t xml:space="preserve">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 xml:space="preserve">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w:t>
      </w:r>
      <w:r w:rsidRPr="00307126">
        <w:rPr>
          <w:rFonts w:ascii="Times New Roman" w:hAnsi="Times New Roman"/>
          <w:bCs/>
          <w:lang w:eastAsia="sk-SK"/>
        </w:rPr>
        <w:t xml:space="preserve">došlo k uplynutiu lehôt stanovených </w:t>
      </w:r>
      <w:r w:rsidRPr="00307126">
        <w:rPr>
          <w:rFonts w:ascii="Times New Roman" w:hAnsi="Times New Roman"/>
          <w:bCs/>
          <w:lang w:eastAsia="sk-SK"/>
        </w:rPr>
        <w:lastRenderedPageBreak/>
        <w:t xml:space="preserve">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lastRenderedPageBreak/>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258522CA"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r w:rsidR="00F7308C">
        <w:rPr>
          <w:rFonts w:ascii="Times New Roman" w:hAnsi="Times New Roman"/>
          <w:bCs/>
        </w:rPr>
        <w:t>podľa</w:t>
      </w:r>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r w:rsidR="00F7308C">
        <w:rPr>
          <w:rFonts w:ascii="Times New Roman" w:hAnsi="Times New Roman"/>
          <w:bCs/>
        </w:rPr>
        <w:t xml:space="preserve">písm. a), b), e)  alebo g)  </w:t>
      </w:r>
      <w:r w:rsidRPr="00307126">
        <w:rPr>
          <w:rFonts w:ascii="Times New Roman" w:hAnsi="Times New Roman"/>
          <w:bCs/>
        </w:rPr>
        <w:t xml:space="preserve">alebo </w:t>
      </w:r>
      <w:r w:rsidR="00F7308C">
        <w:rPr>
          <w:rFonts w:ascii="Times New Roman" w:hAnsi="Times New Roman"/>
          <w:bCs/>
        </w:rPr>
        <w:t xml:space="preserve">podľa odseku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r w:rsidR="00554766">
        <w:rPr>
          <w:rFonts w:ascii="Times New Roman" w:hAnsi="Times New Roman"/>
          <w:bCs/>
        </w:rPr>
        <w:t xml:space="preserve">písm. a), b), e)  alebo g)  </w:t>
      </w:r>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w:t>
      </w:r>
      <w:r w:rsidRPr="00307126">
        <w:rPr>
          <w:rFonts w:ascii="Times New Roman" w:hAnsi="Times New Roman"/>
          <w:bCs/>
        </w:rPr>
        <w:lastRenderedPageBreak/>
        <w:t xml:space="preserve">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30C5CC58"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r w:rsidR="00F7308C">
        <w:rPr>
          <w:rFonts w:ascii="Times New Roman" w:hAnsi="Times New Roman"/>
          <w:bCs/>
        </w:rPr>
        <w:t xml:space="preserve">do </w:t>
      </w: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F7308C">
        <w:rPr>
          <w:rFonts w:ascii="Times New Roman" w:hAnsi="Times New Roman"/>
          <w:bCs/>
        </w:rPr>
        <w:t>nezapočítava</w:t>
      </w:r>
      <w:r w:rsidR="0036535F" w:rsidRPr="00307126">
        <w:rPr>
          <w:rFonts w:ascii="Times New Roman" w:hAnsi="Times New Roman"/>
          <w:bCs/>
        </w:rPr>
        <w:t> </w:t>
      </w:r>
      <w:r w:rsidR="00F7308C" w:rsidRPr="00307126">
        <w:rPr>
          <w:rFonts w:ascii="Times New Roman" w:hAnsi="Times New Roman"/>
          <w:bCs/>
        </w:rPr>
        <w:t>dob</w:t>
      </w:r>
      <w:r w:rsidR="00F7308C">
        <w:rPr>
          <w:rFonts w:ascii="Times New Roman" w:hAnsi="Times New Roman"/>
          <w:bCs/>
        </w:rPr>
        <w:t>a</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218B2529" w14:textId="77777777" w:rsidR="00B95D01"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Poskytovateľovi.</w:t>
      </w:r>
    </w:p>
    <w:p w14:paraId="68BFB13E" w14:textId="77777777" w:rsidR="00B95D01" w:rsidRPr="00F66CC4" w:rsidRDefault="00B95D01" w:rsidP="00B95D01">
      <w:pPr>
        <w:numPr>
          <w:ilvl w:val="1"/>
          <w:numId w:val="4"/>
        </w:numPr>
        <w:spacing w:before="120" w:line="264" w:lineRule="auto"/>
        <w:ind w:left="539" w:hanging="539"/>
        <w:jc w:val="both"/>
        <w:rPr>
          <w:rFonts w:ascii="Times New Roman" w:hAnsi="Times New Roman"/>
          <w:bCs/>
        </w:rPr>
      </w:pPr>
      <w:r w:rsidRPr="00F66CC4">
        <w:rPr>
          <w:rFonts w:ascii="Times New Roman" w:hAnsi="Times New Roman"/>
          <w:bCs/>
        </w:rPr>
        <w:t xml:space="preserve">Prijímateľ je povinný elektronicky predložiť Poskytovateľovi </w:t>
      </w:r>
      <w:r w:rsidRPr="00F66CC4">
        <w:rPr>
          <w:rFonts w:ascii="Times New Roman" w:hAnsi="Times New Roman"/>
          <w:b/>
          <w:bCs/>
        </w:rPr>
        <w:t xml:space="preserve">Harmonogram finančnej realizácie </w:t>
      </w:r>
      <w:commentRangeStart w:id="186"/>
      <w:r w:rsidRPr="00F66CC4">
        <w:rPr>
          <w:rFonts w:ascii="Times New Roman" w:hAnsi="Times New Roman"/>
          <w:b/>
          <w:bCs/>
        </w:rPr>
        <w:t>projektu</w:t>
      </w:r>
      <w:commentRangeEnd w:id="186"/>
      <w:r w:rsidR="00A922D0" w:rsidRPr="006B7088">
        <w:rPr>
          <w:rStyle w:val="Odkaznakomentr"/>
          <w:rFonts w:ascii="Times New Roman" w:eastAsia="Times New Roman" w:hAnsi="Times New Roman"/>
          <w:lang w:val="x-none" w:eastAsia="x-none"/>
        </w:rPr>
        <w:commentReference w:id="186"/>
      </w:r>
      <w:r w:rsidRPr="00F66CC4">
        <w:rPr>
          <w:rFonts w:ascii="Times New Roman" w:hAnsi="Times New Roman"/>
          <w:b/>
          <w:bCs/>
        </w:rPr>
        <w:t xml:space="preserve"> </w:t>
      </w:r>
      <w:r w:rsidRPr="00F66CC4">
        <w:rPr>
          <w:rFonts w:ascii="Times New Roman" w:hAnsi="Times New Roman"/>
          <w:bCs/>
        </w:rPr>
        <w:t>spolu s Hlásením o začatí realizácie hlavných aktivít Projektu. Vzor Harmonogramu finančnej realizácie projektu stanoví Poskytovateľ v príručke pre Prijímateľa. Harmonogram finančnej realizácie projektu, v ktorom Prijímateľ uvedie výšku plánovaných výdavkov , ktoré si bude nárokovať v rámci predkladaných žiadostí o platbu počas konkrétneho trojmesačného obdobia, je pre Prijímateľa záväzný. Prijímateľ aktualizuje Harmonogram finančnej realizácie projektu iba v prípadoch uvedených v tejto Zmluve. Poskytovateľ si vyhradzuje právo nesúhlasiť  s prvým predloženým , ako aj s každým ďalším aktualizovaným Harmonogramom finančnej realizácie projektu a požadovať, aby Prijímateľ zabezpečil bezodkladnú úpravu Harmonogramu finančnej realizácie projektu v súlade s povinnosťou realizovať projekt riadne a včas.</w:t>
      </w:r>
    </w:p>
    <w:p w14:paraId="1CFF7FE7" w14:textId="77777777" w:rsidR="00B95D01" w:rsidRPr="00F66CC4" w:rsidRDefault="00B95D01" w:rsidP="00B95D01">
      <w:pPr>
        <w:numPr>
          <w:ilvl w:val="1"/>
          <w:numId w:val="4"/>
        </w:numPr>
        <w:spacing w:before="120" w:line="264" w:lineRule="auto"/>
        <w:ind w:left="539" w:hanging="539"/>
        <w:jc w:val="both"/>
        <w:rPr>
          <w:rFonts w:ascii="Times New Roman" w:hAnsi="Times New Roman"/>
          <w:bCs/>
        </w:rPr>
      </w:pPr>
      <w:r w:rsidRPr="00F66CC4">
        <w:rPr>
          <w:rFonts w:ascii="Times New Roman" w:hAnsi="Times New Roman"/>
          <w:bCs/>
        </w:rPr>
        <w:t xml:space="preserve">Harmonogram finančnej realizácie projektu je Prijímateľ povinný aktualizovať po oboznámení sa s pozitívnym výsledkom finančnej kontroly každého VO, resp. po potvrdení určenia ex </w:t>
      </w:r>
      <w:proofErr w:type="spellStart"/>
      <w:r w:rsidRPr="00F66CC4">
        <w:rPr>
          <w:rFonts w:ascii="Times New Roman" w:hAnsi="Times New Roman"/>
          <w:bCs/>
        </w:rPr>
        <w:t>ante</w:t>
      </w:r>
      <w:proofErr w:type="spellEnd"/>
      <w:r w:rsidRPr="00F66CC4">
        <w:rPr>
          <w:rFonts w:ascii="Times New Roman" w:hAnsi="Times New Roman"/>
          <w:bCs/>
        </w:rPr>
        <w:t xml:space="preserve"> finančnej opravy zo strany Poskytovateľa na príslušné VO, </w:t>
      </w:r>
      <w:r w:rsidRPr="00F66CC4">
        <w:rPr>
          <w:rFonts w:ascii="Times New Roman" w:hAnsi="Times New Roman"/>
          <w:bCs/>
        </w:rPr>
        <w:lastRenderedPageBreak/>
        <w:t>a elektronicky predložiť aktualizovaný Harmonogram finančnej realizácie projektu Poskytovateľovi v lehote do 10 dní.</w:t>
      </w:r>
    </w:p>
    <w:p w14:paraId="10DA755F" w14:textId="77777777" w:rsidR="00B95D01" w:rsidRPr="00F66CC4" w:rsidRDefault="00B95D01" w:rsidP="00B95D01">
      <w:pPr>
        <w:numPr>
          <w:ilvl w:val="1"/>
          <w:numId w:val="4"/>
        </w:numPr>
        <w:spacing w:before="120" w:line="264" w:lineRule="auto"/>
        <w:ind w:left="539" w:hanging="539"/>
        <w:jc w:val="both"/>
        <w:rPr>
          <w:rFonts w:ascii="Times New Roman" w:hAnsi="Times New Roman"/>
          <w:bCs/>
        </w:rPr>
      </w:pPr>
      <w:r w:rsidRPr="00F66CC4">
        <w:rPr>
          <w:rFonts w:ascii="Times New Roman" w:hAnsi="Times New Roman"/>
          <w:bCs/>
        </w:rPr>
        <w:t xml:space="preserve">Prijímateľ je povinný postupovať v súlade s aktuálnym Harmonogramom finančnej realizácie projektu a predkladať žiadosti o platbu počas daného trojmesačného obdobia v plánovanej výške NFP.V prípade ak je Prijímateľ pri finančnej realizácii Projektu podľa aktuálneho Harmonogramu finančnej realizácie projektu v omeškaní viac ako o dve trojmesačné obdobia, uvedené je považované za porušenie Zmluvy o poskytnutí NFP, na základe ktorého je poskytovateľ oprávnený znížiť výšku NFP. Sumu, o ktorú sa má znížiť NFP stanoví Poskytovateľ, pričom táto nesmie presiahnuť sumu zodpovedajúcu rozdielu výšky výdavkov,  ktoré si Prijímateľ plánoval nárokovať v rámci predkladaných žiadostí o platbu počas trojmesačného obdobia v Harmonograme finančnej realizácie projektu, a výšky výdavkov,  ktoré si Prijímateľ skutočne nárokoval v </w:t>
      </w:r>
      <w:proofErr w:type="spellStart"/>
      <w:r w:rsidRPr="00F66CC4">
        <w:rPr>
          <w:rFonts w:ascii="Times New Roman" w:hAnsi="Times New Roman"/>
          <w:bCs/>
        </w:rPr>
        <w:t>ŽoP</w:t>
      </w:r>
      <w:proofErr w:type="spellEnd"/>
      <w:r w:rsidRPr="00F66CC4">
        <w:rPr>
          <w:rFonts w:ascii="Times New Roman" w:hAnsi="Times New Roman"/>
          <w:bCs/>
        </w:rPr>
        <w:t xml:space="preserve"> predložených najneskôr do 6 mesiacov ( t.j. do ukončenia druhého 3 mesačného obdobia) po danom trojmesačnom období.  </w:t>
      </w:r>
    </w:p>
    <w:p w14:paraId="27D576AF" w14:textId="77777777" w:rsidR="00B95D01" w:rsidRPr="00F66CC4" w:rsidRDefault="00B95D01" w:rsidP="00B95D01">
      <w:pPr>
        <w:numPr>
          <w:ilvl w:val="1"/>
          <w:numId w:val="4"/>
        </w:numPr>
        <w:spacing w:before="120" w:line="264" w:lineRule="auto"/>
        <w:ind w:left="539" w:hanging="539"/>
        <w:jc w:val="both"/>
        <w:rPr>
          <w:rFonts w:ascii="Times New Roman" w:hAnsi="Times New Roman"/>
          <w:bCs/>
        </w:rPr>
      </w:pPr>
      <w:r w:rsidRPr="00F66CC4">
        <w:rPr>
          <w:rFonts w:ascii="Times New Roman" w:hAnsi="Times New Roman"/>
          <w:bCs/>
        </w:rPr>
        <w:t>V prípade vzniku skutočností, ktoré majú za následok pozastavenie realizácie aktivít projektu v zmysle článku 8 ods.3 VZP a v dôsledku ktorých  je nevyhnutné aktualizovať Harmonogram finančnej realizácie projektu, je Prijímateľ povinný aktualizovať Harmonogram finančnej realizácie projektu a elektronicky ho predložiť Poskytovateľovi v lehote do 10 dní po uplynutí týchto skutočností.</w:t>
      </w:r>
    </w:p>
    <w:p w14:paraId="4336E1C1" w14:textId="77777777" w:rsidR="00B95D01" w:rsidRPr="00F66CC4" w:rsidRDefault="00B95D01" w:rsidP="00B95D01">
      <w:pPr>
        <w:numPr>
          <w:ilvl w:val="1"/>
          <w:numId w:val="4"/>
        </w:numPr>
        <w:spacing w:before="120" w:line="264" w:lineRule="auto"/>
        <w:ind w:left="539" w:hanging="539"/>
        <w:jc w:val="both"/>
        <w:rPr>
          <w:rFonts w:ascii="Times New Roman" w:hAnsi="Times New Roman"/>
          <w:bCs/>
        </w:rPr>
      </w:pPr>
      <w:r w:rsidRPr="00F66CC4">
        <w:rPr>
          <w:rFonts w:ascii="Times New Roman" w:hAnsi="Times New Roman"/>
          <w:bCs/>
        </w:rPr>
        <w:t>V prípade vzniku iných skutočností, ktoré majú za následok pozastavenie realizácie aktivít projektu v zmysle VZP, je Prijímateľ povinný aktualizovať Harmonogram finančnej realizácie projektu a elektronicky ho predložiť Poskytovateľovi v lehote do 10 dní od vzniku týchto skutočností.</w:t>
      </w:r>
    </w:p>
    <w:p w14:paraId="2B7F7C36" w14:textId="77777777" w:rsidR="00B95D01" w:rsidRPr="00F66CC4" w:rsidRDefault="00B95D01" w:rsidP="00B95D01">
      <w:pPr>
        <w:numPr>
          <w:ilvl w:val="1"/>
          <w:numId w:val="4"/>
        </w:numPr>
        <w:spacing w:before="120" w:line="264" w:lineRule="auto"/>
        <w:ind w:left="539" w:hanging="539"/>
        <w:jc w:val="both"/>
        <w:rPr>
          <w:rFonts w:ascii="Times New Roman" w:hAnsi="Times New Roman"/>
          <w:bCs/>
        </w:rPr>
      </w:pPr>
      <w:r w:rsidRPr="00F66CC4">
        <w:rPr>
          <w:rFonts w:ascii="Times New Roman" w:hAnsi="Times New Roman"/>
          <w:bCs/>
        </w:rPr>
        <w:t>Ak Prijímateľ opakovane nepostupuje v súlade s Harmonogramom  finančnej realizácie projektu alebo ho opakovane neaktualizuje, uvedené je považované za podstatné porušenie Zmluvy o poskytnutí NFP podľa článku 9 ods.4 písm. b) bod viii) VZP, na základe ktorého je Poskytovateľ oprávnený odstúpiť od Zmluvy a požadovať vrátenie NFP alebo jeho časti.</w:t>
      </w:r>
    </w:p>
    <w:p w14:paraId="332532A0" w14:textId="721D4A7E" w:rsidR="0045542C" w:rsidRPr="00307126" w:rsidRDefault="00107570" w:rsidP="00556784">
      <w:pPr>
        <w:spacing w:before="120" w:line="264" w:lineRule="auto"/>
        <w:ind w:left="539"/>
        <w:jc w:val="both"/>
        <w:rPr>
          <w:rFonts w:ascii="Times New Roman" w:hAnsi="Times New Roman"/>
          <w:bCs/>
        </w:rPr>
      </w:pPr>
      <w:r w:rsidRPr="00307126">
        <w:rPr>
          <w:rFonts w:ascii="Times New Roman" w:hAnsi="Times New Roman"/>
          <w:bCs/>
        </w:rPr>
        <w:t xml:space="preserve">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w:t>
      </w:r>
      <w:r w:rsidR="009F466D" w:rsidRPr="00307126">
        <w:rPr>
          <w:rFonts w:ascii="Times New Roman" w:hAnsi="Times New Roman"/>
          <w:bCs/>
        </w:rPr>
        <w:lastRenderedPageBreak/>
        <w:t xml:space="preserve">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0776654D"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w:t>
      </w:r>
      <w:del w:id="187" w:author="CKO " w:date="2020-10-26T15:22:00Z">
        <w:r w:rsidR="00AE272D" w:rsidDel="00AE272D">
          <w:rPr>
            <w:rFonts w:ascii="Times New Roman" w:hAnsi="Times New Roman"/>
            <w:bCs/>
          </w:rPr>
          <w:delText xml:space="preserve">ani </w:delText>
        </w:r>
      </w:del>
      <w:r w:rsidRPr="00307126">
        <w:rPr>
          <w:rFonts w:ascii="Times New Roman" w:hAnsi="Times New Roman"/>
          <w:bCs/>
        </w:rPr>
        <w:t>v lehote 3 mesiacov od termínu uvedeného v Prílohe č. 2 Zmluvy o poskytnutí NFP vyjadrujúceho začiatok prvej hlavnej Aktivity</w:t>
      </w: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 xml:space="preserve">nového termínu po </w:t>
      </w:r>
      <w:r w:rsidR="00E105E4">
        <w:rPr>
          <w:rFonts w:ascii="Times New Roman" w:hAnsi="Times New Roman"/>
          <w:bCs/>
        </w:rPr>
        <w:lastRenderedPageBreak/>
        <w:t>akceptovaní menej významnej zmeny podľa článku 6 ods. 6.2 písm. d) bod (i) zmluvy</w:t>
      </w:r>
      <w:r w:rsidRPr="00307126">
        <w:rPr>
          <w:rFonts w:ascii="Times New Roman" w:hAnsi="Times New Roman"/>
          <w:bCs/>
        </w:rPr>
        <w:t xml:space="preserve">,  </w:t>
      </w:r>
    </w:p>
    <w:p w14:paraId="46AAD51C" w14:textId="05D1175A" w:rsidR="009F466D" w:rsidRPr="00307126" w:rsidRDefault="009F466D" w:rsidP="009F466D">
      <w:pPr>
        <w:numPr>
          <w:ilvl w:val="2"/>
          <w:numId w:val="5"/>
        </w:numPr>
        <w:spacing w:before="120" w:after="0" w:line="264" w:lineRule="auto"/>
        <w:jc w:val="both"/>
        <w:rPr>
          <w:rFonts w:ascii="Times New Roman" w:hAnsi="Times New Roman"/>
          <w:bCs/>
        </w:rPr>
      </w:pPr>
      <w:commentRangeStart w:id="188"/>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3E7C9D">
        <w:rPr>
          <w:rFonts w:ascii="Times New Roman" w:hAnsi="Times New Roman"/>
        </w:rPr>
        <w:t xml:space="preserve"> alebo v predĺženej lehote po </w:t>
      </w:r>
      <w:commentRangeStart w:id="189"/>
      <w:r w:rsidR="003E7C9D">
        <w:rPr>
          <w:rFonts w:ascii="Times New Roman" w:hAnsi="Times New Roman"/>
        </w:rPr>
        <w:t xml:space="preserve">akceptovaní </w:t>
      </w:r>
      <w:r w:rsidR="005D69CA">
        <w:rPr>
          <w:rFonts w:ascii="Times New Roman" w:hAnsi="Times New Roman"/>
        </w:rPr>
        <w:t xml:space="preserve">alebo schválení </w:t>
      </w:r>
      <w:commentRangeEnd w:id="189"/>
      <w:r w:rsidR="005D69CA">
        <w:rPr>
          <w:rStyle w:val="Odkaznakomentr"/>
          <w:rFonts w:ascii="Times New Roman" w:eastAsia="Times New Roman" w:hAnsi="Times New Roman"/>
          <w:lang w:val="x-none" w:eastAsia="x-none"/>
        </w:rPr>
        <w:commentReference w:id="189"/>
      </w:r>
      <w:r w:rsidR="003E7C9D">
        <w:rPr>
          <w:rFonts w:ascii="Times New Roman" w:hAnsi="Times New Roman"/>
        </w:rPr>
        <w:t>zmeny týkajúcej sa predĺženia Realizácie hlavných aktivít Projektu</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r w:rsidR="00992D0B">
        <w:rPr>
          <w:rFonts w:ascii="Times New Roman" w:hAnsi="Times New Roman"/>
        </w:rPr>
        <w:t>oznámil</w:t>
      </w:r>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zmluvy; podstatné porušenie Zmluvy o poskytnutí NFP je dané vždy, ak dôjde k </w:t>
      </w: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písm</w:t>
      </w:r>
      <w:r w:rsidR="005D69CA">
        <w:rPr>
          <w:rFonts w:ascii="Times New Roman" w:hAnsi="Times New Roman"/>
        </w:rPr>
        <w:t>.</w:t>
      </w:r>
      <w:r w:rsidRPr="00307126">
        <w:rPr>
          <w:rFonts w:ascii="Times New Roman" w:hAnsi="Times New Roman"/>
        </w:rPr>
        <w:t xml:space="preserve"> a) a c) zmluvy, </w:t>
      </w:r>
      <w:commentRangeEnd w:id="188"/>
      <w:r w:rsidR="00A3129A">
        <w:rPr>
          <w:rStyle w:val="Odkaznakomentr"/>
          <w:rFonts w:ascii="Times New Roman" w:eastAsia="Times New Roman" w:hAnsi="Times New Roman"/>
          <w:lang w:val="x-none" w:eastAsia="x-none"/>
        </w:rPr>
        <w:commentReference w:id="188"/>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190"/>
      <w:r w:rsidRPr="00307126">
        <w:rPr>
          <w:rFonts w:ascii="Times New Roman" w:hAnsi="Times New Roman"/>
          <w:bCs/>
        </w:rPr>
        <w:t xml:space="preserve">od nadobudnutia účinnosti Zmluvy o poskytnutí NFP </w:t>
      </w:r>
      <w:commentRangeEnd w:id="190"/>
      <w:r w:rsidR="00117A61" w:rsidRPr="00773D77">
        <w:rPr>
          <w:rStyle w:val="Odkaznakomentr"/>
          <w:rFonts w:ascii="Times New Roman" w:hAnsi="Times New Roman"/>
          <w:sz w:val="22"/>
          <w:lang w:val="x-none"/>
        </w:rPr>
        <w:commentReference w:id="190"/>
      </w:r>
      <w:r w:rsidR="00B92346">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 xml:space="preserve">čiastkovej </w:t>
      </w:r>
      <w:r w:rsidR="00577ECD" w:rsidRPr="00307126">
        <w:rPr>
          <w:rFonts w:ascii="Times New Roman" w:hAnsi="Times New Roman"/>
          <w:lang w:eastAsia="cs-CZ"/>
        </w:rPr>
        <w:lastRenderedPageBreak/>
        <w:t>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4994DC06"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w:t>
      </w:r>
      <w:ins w:id="191" w:author="Martin" w:date="2021-05-14T10:59:00Z">
        <w:r w:rsidR="00D20D6D">
          <w:rPr>
            <w:rFonts w:ascii="Times New Roman" w:hAnsi="Times New Roman"/>
          </w:rPr>
          <w:t>30</w:t>
        </w:r>
      </w:ins>
      <w:del w:id="192" w:author="Martin" w:date="2021-05-14T10:59:00Z">
        <w:r w:rsidRPr="00307126" w:rsidDel="00D20D6D">
          <w:rPr>
            <w:rFonts w:ascii="Times New Roman" w:hAnsi="Times New Roman"/>
          </w:rPr>
          <w:delText>15</w:delText>
        </w:r>
      </w:del>
      <w:r w:rsidRPr="00307126">
        <w:rPr>
          <w:rFonts w:ascii="Times New Roman" w:hAnsi="Times New Roman"/>
        </w:rPr>
        <w:t xml:space="preserve"> dní odo dňa doručenia oznámenia </w:t>
      </w:r>
      <w:ins w:id="193" w:author="Martin" w:date="2021-05-14T10:58:00Z">
        <w:r w:rsidR="00D20D6D" w:rsidRPr="00C34EB7">
          <w:rPr>
            <w:rFonts w:ascii="Times New Roman" w:hAnsi="Times New Roman"/>
          </w:rPr>
          <w:t>o súlade alebo nesúlad</w:t>
        </w:r>
        <w:r w:rsidR="00D20D6D" w:rsidRPr="00A90811">
          <w:rPr>
            <w:rFonts w:ascii="Times New Roman" w:hAnsi="Times New Roman"/>
          </w:rPr>
          <w:t xml:space="preserve">e predložených dokumentov so zákonom o </w:t>
        </w:r>
        <w:r w:rsidR="00D20D6D">
          <w:rPr>
            <w:rFonts w:ascii="Times New Roman" w:hAnsi="Times New Roman"/>
          </w:rPr>
          <w:t>VO</w:t>
        </w:r>
        <w:r w:rsidR="00D20D6D" w:rsidRPr="00C34EB7">
          <w:rPr>
            <w:rFonts w:ascii="Times New Roman" w:hAnsi="Times New Roman"/>
          </w:rPr>
          <w:t xml:space="preserve"> alebo pravidlami uvedenými v Jednotnej príručke</w:t>
        </w:r>
        <w:r w:rsidR="00D20D6D" w:rsidRPr="006F3C12">
          <w:t xml:space="preserve"> </w:t>
        </w:r>
        <w:r w:rsidR="00D20D6D" w:rsidRPr="006F3C12">
          <w:rPr>
            <w:rFonts w:ascii="Times New Roman" w:hAnsi="Times New Roman"/>
          </w:rPr>
          <w:t>pre ži</w:t>
        </w:r>
        <w:r w:rsidR="00D20D6D">
          <w:rPr>
            <w:rFonts w:ascii="Times New Roman" w:hAnsi="Times New Roman"/>
          </w:rPr>
          <w:t>adateľov/prijímateľov upravujúcej</w:t>
        </w:r>
        <w:r w:rsidR="00D20D6D" w:rsidRPr="006F3C12">
          <w:rPr>
            <w:rFonts w:ascii="Times New Roman" w:hAnsi="Times New Roman"/>
          </w:rPr>
          <w:t xml:space="preserve"> kontrolu VO a obstarávania</w:t>
        </w:r>
        <w:r w:rsidR="00D20D6D" w:rsidRPr="00C34EB7">
          <w:rPr>
            <w:rFonts w:ascii="Times New Roman" w:hAnsi="Times New Roman"/>
          </w:rPr>
          <w:t>, Systéme riadenia EŠIF alebo v metodických pokynoch CKO k </w:t>
        </w:r>
        <w:r w:rsidR="00D20D6D">
          <w:rPr>
            <w:rFonts w:ascii="Times New Roman" w:hAnsi="Times New Roman"/>
          </w:rPr>
          <w:t>VO</w:t>
        </w:r>
        <w:r w:rsidR="00D20D6D" w:rsidRPr="00C34EB7">
          <w:rPr>
            <w:rFonts w:ascii="Times New Roman" w:hAnsi="Times New Roman"/>
          </w:rPr>
          <w:t xml:space="preserve"> alebo obstarávaniu</w:t>
        </w:r>
        <w:r w:rsidR="00D20D6D" w:rsidRPr="002D5A25">
          <w:rPr>
            <w:rFonts w:ascii="Times New Roman" w:hAnsi="Times New Roman"/>
          </w:rPr>
          <w:t xml:space="preserve"> </w:t>
        </w:r>
      </w:ins>
      <w:del w:id="194" w:author="Martin" w:date="2021-05-14T10:58:00Z">
        <w:r w:rsidRPr="00307126" w:rsidDel="00D20D6D">
          <w:rPr>
            <w:rFonts w:ascii="Times New Roman" w:hAnsi="Times New Roman"/>
          </w:rPr>
          <w:delText xml:space="preserve">o schválení ex-ante kontroly </w:delText>
        </w:r>
      </w:del>
      <w:r w:rsidRPr="00307126">
        <w:rPr>
          <w:rFonts w:ascii="Times New Roman" w:hAnsi="Times New Roman"/>
        </w:rPr>
        <w:t xml:space="preserve">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195"/>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195"/>
      <w:r w:rsidR="003D3D57" w:rsidRPr="00773D77">
        <w:rPr>
          <w:rStyle w:val="Odkaznakomentr"/>
          <w:rFonts w:ascii="Times New Roman" w:hAnsi="Times New Roman"/>
          <w:sz w:val="22"/>
          <w:lang w:val="x-none"/>
        </w:rPr>
        <w:commentReference w:id="195"/>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w:t>
      </w:r>
      <w:r w:rsidRPr="00307126">
        <w:rPr>
          <w:rFonts w:ascii="Times New Roman" w:hAnsi="Times New Roman"/>
          <w:bCs/>
        </w:rPr>
        <w:lastRenderedPageBreak/>
        <w:t>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14:paraId="124BE421" w14:textId="5813D962"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r w:rsidR="00396AAC">
        <w:rPr>
          <w:sz w:val="22"/>
          <w:szCs w:val="22"/>
        </w:rPr>
        <w:t xml:space="preserve">o poskytnutí NFP </w:t>
      </w:r>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4089B37A"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 xml:space="preserve">vrátiť NFP alebo jeho časť, ak porušil zákaz nelegálneho zamestnávania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6E6993C"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r w:rsidR="00396AAC">
        <w:rPr>
          <w:sz w:val="22"/>
          <w:szCs w:val="22"/>
        </w:rPr>
        <w:t>Zmluvy o poskytnutí NFP</w:t>
      </w:r>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17CD1AE3" w:rsidR="00A91910" w:rsidRPr="00EF7C08" w:rsidDel="00F66CC4" w:rsidRDefault="00A91910" w:rsidP="00C87FFC">
      <w:pPr>
        <w:pStyle w:val="Odsekzoznamu1"/>
        <w:numPr>
          <w:ilvl w:val="0"/>
          <w:numId w:val="29"/>
        </w:numPr>
        <w:tabs>
          <w:tab w:val="num" w:pos="-4962"/>
        </w:tabs>
        <w:spacing w:before="240" w:after="200" w:line="264" w:lineRule="auto"/>
        <w:ind w:left="1418" w:hanging="425"/>
        <w:jc w:val="both"/>
        <w:rPr>
          <w:del w:id="196" w:author="Pečová Renáta" w:date="2021-08-05T16:00:00Z"/>
          <w:strike/>
          <w:sz w:val="22"/>
          <w:szCs w:val="22"/>
        </w:rPr>
      </w:pPr>
      <w:del w:id="197" w:author="Pečová Renáta" w:date="2021-08-05T16:00:00Z">
        <w:r w:rsidRPr="00EF7C08" w:rsidDel="00F66CC4">
          <w:rPr>
            <w:strike/>
            <w:sz w:val="22"/>
            <w:szCs w:val="22"/>
          </w:rPr>
          <w:delText xml:space="preserve">vrátiť čistý príjem z Projektu v prípade, ak bol počas Realizácie  Projektu alebo v období troch rokov od </w:delText>
        </w:r>
        <w:r w:rsidR="00BD0AC3" w:rsidRPr="00EF7C08" w:rsidDel="00F66CC4">
          <w:rPr>
            <w:strike/>
            <w:sz w:val="22"/>
            <w:szCs w:val="22"/>
          </w:rPr>
          <w:delText>Finančného ukončenia Projektu</w:delText>
        </w:r>
        <w:r w:rsidRPr="00EF7C08" w:rsidDel="00F66CC4">
          <w:rPr>
            <w:strike/>
            <w:sz w:val="22"/>
            <w:szCs w:val="22"/>
          </w:rPr>
          <w:delText xml:space="preserve"> vytvorený príjem podľa článku 61 všeobecného nariadenia; </w:delText>
        </w:r>
        <w:r w:rsidR="00291178" w:rsidRPr="00EF7C08" w:rsidDel="00F66CC4">
          <w:rPr>
            <w:strike/>
            <w:sz w:val="22"/>
            <w:szCs w:val="22"/>
          </w:rPr>
          <w:delText>vrátiť iný  čistý príjem  z Projektu v prípade, ak bol počas Realizácie aktivít  Projektu vytvorený príjem podľa článku 65 ods</w:delText>
        </w:r>
        <w:r w:rsidR="00CE5784" w:rsidRPr="00EF7C08" w:rsidDel="00F66CC4">
          <w:rPr>
            <w:strike/>
            <w:sz w:val="22"/>
            <w:szCs w:val="22"/>
          </w:rPr>
          <w:delText>ek</w:delText>
        </w:r>
        <w:r w:rsidR="00291178" w:rsidRPr="00EF7C08" w:rsidDel="00F66CC4">
          <w:rPr>
            <w:strike/>
            <w:sz w:val="22"/>
            <w:szCs w:val="22"/>
          </w:rPr>
          <w:delText xml:space="preserve"> 8 všeobecného nariadenia; </w:delText>
        </w:r>
        <w:r w:rsidRPr="00EF7C08" w:rsidDel="00F66CC4">
          <w:rPr>
            <w:strike/>
            <w:sz w:val="22"/>
            <w:szCs w:val="22"/>
          </w:rPr>
          <w:delText xml:space="preserve">suma </w:delText>
        </w:r>
        <w:r w:rsidR="005D2904" w:rsidRPr="00EF7C08" w:rsidDel="00F66CC4">
          <w:rPr>
            <w:strike/>
            <w:sz w:val="22"/>
            <w:szCs w:val="22"/>
          </w:rPr>
          <w:delText>neprevyšujúca</w:delText>
        </w:r>
        <w:r w:rsidR="00CC2CD9" w:rsidRPr="00EF7C08" w:rsidDel="00F66CC4">
          <w:rPr>
            <w:strike/>
            <w:sz w:val="22"/>
            <w:szCs w:val="22"/>
          </w:rPr>
          <w:delText xml:space="preserve"> </w:delText>
        </w:r>
        <w:r w:rsidRPr="00EF7C08" w:rsidDel="00F66CC4">
          <w:rPr>
            <w:strike/>
            <w:sz w:val="22"/>
            <w:szCs w:val="22"/>
          </w:rPr>
          <w:delText>40 EUR podľa § 33 ods</w:delText>
        </w:r>
        <w:r w:rsidR="00CE5784" w:rsidRPr="00EF7C08" w:rsidDel="00F66CC4">
          <w:rPr>
            <w:strike/>
            <w:sz w:val="22"/>
            <w:szCs w:val="22"/>
          </w:rPr>
          <w:delText>ek</w:delText>
        </w:r>
        <w:r w:rsidRPr="00EF7C08" w:rsidDel="00F66CC4">
          <w:rPr>
            <w:strike/>
            <w:sz w:val="22"/>
            <w:szCs w:val="22"/>
          </w:rPr>
          <w:delText xml:space="preserve"> 2 zákona o príspevku z EŠIF sa v tomto prípade neuplatňuje, </w:delText>
        </w:r>
      </w:del>
    </w:p>
    <w:p w14:paraId="7AA3108B" w14:textId="5BED8952" w:rsidR="00A91910" w:rsidRPr="00EF7C08" w:rsidDel="00F66CC4" w:rsidRDefault="00A91910" w:rsidP="00C87FFC">
      <w:pPr>
        <w:pStyle w:val="Odsekzoznamu1"/>
        <w:numPr>
          <w:ilvl w:val="0"/>
          <w:numId w:val="29"/>
        </w:numPr>
        <w:tabs>
          <w:tab w:val="num" w:pos="-4962"/>
        </w:tabs>
        <w:spacing w:before="240" w:after="200" w:line="264" w:lineRule="auto"/>
        <w:ind w:left="1418" w:hanging="425"/>
        <w:jc w:val="both"/>
        <w:rPr>
          <w:del w:id="198" w:author="Pečová Renáta" w:date="2021-08-05T16:00:00Z"/>
          <w:strike/>
          <w:sz w:val="22"/>
          <w:szCs w:val="22"/>
        </w:rPr>
      </w:pPr>
      <w:del w:id="199" w:author="Pečová Renáta" w:date="2021-08-05T16:00:00Z">
        <w:r w:rsidRPr="00EF7C08" w:rsidDel="00F66CC4">
          <w:rPr>
            <w:strike/>
            <w:sz w:val="22"/>
            <w:szCs w:val="22"/>
          </w:rPr>
          <w:delText xml:space="preserve">odviesť výnos z prostriedkov NFP </w:delText>
        </w:r>
        <w:r w:rsidR="00222A7E" w:rsidRPr="00EF7C08" w:rsidDel="00F66CC4">
          <w:rPr>
            <w:strike/>
            <w:sz w:val="22"/>
            <w:szCs w:val="22"/>
          </w:rPr>
          <w:delText>podľa § 7 ods</w:delText>
        </w:r>
        <w:r w:rsidR="00CE5784" w:rsidRPr="00EF7C08" w:rsidDel="00F66CC4">
          <w:rPr>
            <w:strike/>
            <w:sz w:val="22"/>
            <w:szCs w:val="22"/>
          </w:rPr>
          <w:delText>ek</w:delText>
        </w:r>
        <w:r w:rsidR="00222A7E" w:rsidRPr="00EF7C08" w:rsidDel="00F66CC4">
          <w:rPr>
            <w:strike/>
            <w:sz w:val="22"/>
            <w:szCs w:val="22"/>
          </w:rPr>
          <w:delText xml:space="preserve"> 1 písm</w:delText>
        </w:r>
        <w:r w:rsidR="001D3560" w:rsidRPr="00EF7C08" w:rsidDel="00F66CC4">
          <w:rPr>
            <w:strike/>
            <w:sz w:val="22"/>
            <w:szCs w:val="22"/>
          </w:rPr>
          <w:delText>eno</w:delText>
        </w:r>
        <w:r w:rsidR="00222A7E" w:rsidRPr="00EF7C08" w:rsidDel="00F66CC4">
          <w:rPr>
            <w:strike/>
            <w:sz w:val="22"/>
            <w:szCs w:val="22"/>
          </w:rPr>
          <w:delText xml:space="preserve"> m) zákona  o rozpočtových pravidlách </w:delText>
        </w:r>
        <w:r w:rsidR="001473CF" w:rsidRPr="00EF7C08" w:rsidDel="00F66CC4">
          <w:rPr>
            <w:strike/>
            <w:sz w:val="22"/>
            <w:szCs w:val="22"/>
          </w:rPr>
          <w:delText xml:space="preserve">vzniknutý </w:delText>
        </w:r>
        <w:r w:rsidRPr="00EF7C08" w:rsidDel="00F66CC4">
          <w:rPr>
            <w:strike/>
            <w:sz w:val="22"/>
            <w:szCs w:val="22"/>
          </w:rPr>
          <w:delText>na základe úročenia poskytnutého NFP (ďalej len „</w:delText>
        </w:r>
        <w:commentRangeStart w:id="200"/>
        <w:r w:rsidRPr="00EF7C08" w:rsidDel="00F66CC4">
          <w:rPr>
            <w:strike/>
            <w:sz w:val="22"/>
            <w:szCs w:val="22"/>
          </w:rPr>
          <w:delText>výnos</w:delText>
        </w:r>
        <w:commentRangeEnd w:id="200"/>
        <w:r w:rsidR="00E12B61" w:rsidRPr="00EF7C08" w:rsidDel="00F66CC4">
          <w:rPr>
            <w:rStyle w:val="Odkaznakomentr"/>
            <w:rFonts w:eastAsia="Times New Roman"/>
            <w:strike/>
            <w:lang w:val="x-none" w:eastAsia="x-none"/>
          </w:rPr>
          <w:commentReference w:id="200"/>
        </w:r>
        <w:r w:rsidRPr="00EF7C08" w:rsidDel="00F66CC4">
          <w:rPr>
            <w:strike/>
            <w:sz w:val="22"/>
            <w:szCs w:val="22"/>
          </w:rPr>
          <w:delText xml:space="preserve">“); uvedené platí len v prípade poskytnutia NFP systémom zálohovej platby </w:delText>
        </w:r>
        <w:r w:rsidR="00E730AB" w:rsidRPr="00EF7C08" w:rsidDel="00F66CC4">
          <w:rPr>
            <w:strike/>
            <w:sz w:val="22"/>
            <w:szCs w:val="22"/>
          </w:rPr>
          <w:delText>a/</w:delText>
        </w:r>
        <w:r w:rsidRPr="00EF7C08" w:rsidDel="00F66CC4">
          <w:rPr>
            <w:strike/>
            <w:sz w:val="22"/>
            <w:szCs w:val="22"/>
          </w:rPr>
          <w:delText xml:space="preserve">alebo predfinancovania; suma </w:delText>
        </w:r>
        <w:r w:rsidR="005D2904" w:rsidRPr="00EF7C08" w:rsidDel="00F66CC4">
          <w:rPr>
            <w:strike/>
            <w:sz w:val="22"/>
            <w:szCs w:val="22"/>
          </w:rPr>
          <w:delText>neprevyšujúca</w:delText>
        </w:r>
        <w:r w:rsidR="00CC2CD9" w:rsidRPr="00EF7C08" w:rsidDel="00F66CC4">
          <w:rPr>
            <w:strike/>
            <w:sz w:val="22"/>
            <w:szCs w:val="22"/>
          </w:rPr>
          <w:delText xml:space="preserve"> </w:delText>
        </w:r>
        <w:r w:rsidRPr="00EF7C08" w:rsidDel="00F66CC4">
          <w:rPr>
            <w:strike/>
            <w:sz w:val="22"/>
            <w:szCs w:val="22"/>
          </w:rPr>
          <w:delText>40 EUR podľa § 33 ods</w:delText>
        </w:r>
        <w:r w:rsidR="00CE5784" w:rsidRPr="00EF7C08" w:rsidDel="00F66CC4">
          <w:rPr>
            <w:strike/>
            <w:sz w:val="22"/>
            <w:szCs w:val="22"/>
          </w:rPr>
          <w:delText>ek</w:delText>
        </w:r>
        <w:r w:rsidRPr="00EF7C08" w:rsidDel="00F66CC4">
          <w:rPr>
            <w:strike/>
            <w:sz w:val="22"/>
            <w:szCs w:val="22"/>
          </w:rPr>
          <w:delText xml:space="preserve"> 2 zákona o príspevku z EŠIF sa v tomto prípade neuplatňuje</w:delText>
        </w:r>
        <w:r w:rsidR="00CC2CD9" w:rsidRPr="00EF7C08" w:rsidDel="00F66CC4">
          <w:rPr>
            <w:strike/>
            <w:sz w:val="22"/>
            <w:szCs w:val="22"/>
          </w:rPr>
          <w:delText>,</w:delText>
        </w:r>
      </w:del>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201"/>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201"/>
      <w:r w:rsidRPr="00307126">
        <w:rPr>
          <w:rStyle w:val="Odkaznakomentr"/>
          <w:sz w:val="22"/>
          <w:szCs w:val="22"/>
        </w:rPr>
        <w:commentReference w:id="201"/>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r w:rsidR="00867309" w:rsidRPr="00307126">
        <w:rPr>
          <w:rFonts w:ascii="Times New Roman" w:hAnsi="Times New Roman"/>
          <w:lang w:eastAsia="sk-SK"/>
        </w:rPr>
        <w:t xml:space="preserve">K záväznému uplatneniu nároku Poskytovateľa na vrátenie NFP alebo jeho časti na základe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dochádza zverejnením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9DF0979"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w:t>
      </w:r>
      <w:proofErr w:type="spellStart"/>
      <w:r w:rsidRPr="00307126">
        <w:rPr>
          <w:rFonts w:ascii="Times New Roman" w:hAnsi="Times New Roman"/>
        </w:rPr>
        <w:t>ŽoV</w:t>
      </w:r>
      <w:proofErr w:type="spellEnd"/>
      <w:r w:rsidRPr="00307126">
        <w:rPr>
          <w:rFonts w:ascii="Times New Roman" w:hAnsi="Times New Roman"/>
        </w:rPr>
        <w:t xml:space="preserve"> do 60 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w:t>
      </w:r>
      <w:del w:id="202" w:author="Autor">
        <w:r w:rsidRPr="00307126" w:rsidDel="00396AAC">
          <w:rPr>
            <w:rFonts w:ascii="Times New Roman" w:hAnsi="Times New Roman"/>
          </w:rPr>
          <w:delText xml:space="preserve">je </w:delText>
        </w:r>
      </w:del>
      <w:r w:rsidRPr="00307126">
        <w:rPr>
          <w:rFonts w:ascii="Times New Roman" w:hAnsi="Times New Roman"/>
        </w:rPr>
        <w:t xml:space="preserve">povinný vrátiť najneskôr spolu s </w:t>
      </w:r>
      <w:r w:rsidRPr="00307126">
        <w:rPr>
          <w:rFonts w:ascii="Times New Roman" w:hAnsi="Times New Roman"/>
        </w:rPr>
        <w:lastRenderedPageBreak/>
        <w:t>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10F70CB2"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w:t>
      </w:r>
      <w:del w:id="203" w:author="Autor">
        <w:r w:rsidR="0018090D" w:rsidRPr="00307126" w:rsidDel="00396AAC">
          <w:rPr>
            <w:rFonts w:ascii="Times New Roman" w:hAnsi="Times New Roman"/>
          </w:rPr>
          <w:delText>o</w:delText>
        </w:r>
      </w:del>
      <w:r w:rsidR="0018090D" w:rsidRPr="00307126">
        <w:rPr>
          <w:rFonts w:ascii="Times New Roman" w:hAnsi="Times New Roman"/>
        </w:rPr>
        <w:t xml:space="preserve"> NFP poskytnut</w:t>
      </w:r>
      <w:ins w:id="204" w:author="Autor">
        <w:r w:rsidR="00396AAC">
          <w:rPr>
            <w:rFonts w:ascii="Times New Roman" w:hAnsi="Times New Roman"/>
          </w:rPr>
          <w:t>ý</w:t>
        </w:r>
      </w:ins>
      <w:del w:id="205" w:author="Autor">
        <w:r w:rsidR="0018090D" w:rsidRPr="00307126" w:rsidDel="00396AAC">
          <w:rPr>
            <w:rFonts w:ascii="Times New Roman" w:hAnsi="Times New Roman"/>
          </w:rPr>
          <w:delText>é</w:delText>
        </w:r>
      </w:del>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0AEB83E"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w:t>
      </w:r>
      <w:del w:id="206" w:author="Autor">
        <w:r w:rsidR="0018090D" w:rsidRPr="00307126" w:rsidDel="00396AAC">
          <w:rPr>
            <w:rFonts w:ascii="Times New Roman" w:hAnsi="Times New Roman"/>
          </w:rPr>
          <w:delText>o</w:delText>
        </w:r>
      </w:del>
      <w:r w:rsidR="0018090D" w:rsidRPr="00307126">
        <w:rPr>
          <w:rFonts w:ascii="Times New Roman" w:hAnsi="Times New Roman"/>
        </w:rPr>
        <w:t xml:space="preserve"> NFP poskytnut</w:t>
      </w:r>
      <w:ins w:id="207" w:author="Autor">
        <w:r w:rsidR="00396AAC">
          <w:rPr>
            <w:rFonts w:ascii="Times New Roman" w:hAnsi="Times New Roman"/>
          </w:rPr>
          <w:t>ý</w:t>
        </w:r>
      </w:ins>
      <w:del w:id="208" w:author="Autor">
        <w:r w:rsidR="0018090D" w:rsidRPr="00307126" w:rsidDel="00396AAC">
          <w:rPr>
            <w:rFonts w:ascii="Times New Roman" w:hAnsi="Times New Roman"/>
          </w:rPr>
          <w:delText>é</w:delText>
        </w:r>
      </w:del>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7632A008" w14:textId="2E3E0E42" w:rsidR="00F74CDC" w:rsidRPr="00F66CC4" w:rsidRDefault="00DC2A9B" w:rsidP="00F66CC4">
      <w:pPr>
        <w:numPr>
          <w:ilvl w:val="0"/>
          <w:numId w:val="9"/>
        </w:numPr>
        <w:spacing w:before="240" w:line="264" w:lineRule="auto"/>
        <w:jc w:val="both"/>
        <w:rPr>
          <w:rFonts w:ascii="Times New Roman" w:hAnsi="Times New Roman"/>
        </w:rPr>
      </w:pPr>
      <w:ins w:id="209" w:author="Martin" w:date="2021-05-14T11:00:00Z">
        <w:r w:rsidRPr="00F66CC4">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ins>
      <w:del w:id="210" w:author="Martin" w:date="2021-05-14T11:01:00Z">
        <w:r w:rsidR="00F74CDC" w:rsidRPr="00F66CC4" w:rsidDel="00DC2A9B">
          <w:rPr>
            <w:rFonts w:ascii="Times New Roman" w:hAnsi="Times New Roman"/>
          </w:rPr>
          <w:delText xml:space="preserve">Vrátenie NFP alebo jeho časti formou platby na účet je </w:delText>
        </w:r>
        <w:r w:rsidR="000067AA" w:rsidRPr="00F66CC4" w:rsidDel="00DC2A9B">
          <w:rPr>
            <w:rFonts w:ascii="Times New Roman" w:hAnsi="Times New Roman"/>
          </w:rPr>
          <w:delText>P</w:delText>
        </w:r>
        <w:r w:rsidR="00F74CDC" w:rsidRPr="00F66CC4" w:rsidDel="00DC2A9B">
          <w:rPr>
            <w:rFonts w:ascii="Times New Roman" w:hAnsi="Times New Roman"/>
          </w:rPr>
          <w:delText xml:space="preserve">rijímateľ povinný realizovať prostredníctvom príkazu na </w:delText>
        </w:r>
        <w:r w:rsidR="007E42F6" w:rsidRPr="0056078F" w:rsidDel="00DC2A9B">
          <w:rPr>
            <w:rFonts w:ascii="Times New Roman" w:hAnsi="Times New Roman"/>
          </w:rPr>
          <w:delText xml:space="preserve">SEPA </w:delText>
        </w:r>
        <w:r w:rsidR="00F74CDC" w:rsidRPr="0056078F" w:rsidDel="00DC2A9B">
          <w:rPr>
            <w:rFonts w:ascii="Times New Roman" w:hAnsi="Times New Roman"/>
          </w:rPr>
          <w:delText xml:space="preserve">inkaso v rámci ITMS2014+ s uvedením jedinečného, ITMS2014+ automaticky </w:delText>
        </w:r>
        <w:r w:rsidR="00F74CDC" w:rsidRPr="0056078F" w:rsidDel="00DC2A9B">
          <w:rPr>
            <w:rFonts w:ascii="Times New Roman" w:hAnsi="Times New Roman"/>
            <w:lang w:eastAsia="sk-SK"/>
          </w:rPr>
          <w:delText>generovaného</w:delText>
        </w:r>
        <w:r w:rsidR="00F74CDC" w:rsidRPr="0056078F" w:rsidDel="00DC2A9B">
          <w:rPr>
            <w:rFonts w:ascii="Times New Roman" w:hAnsi="Times New Roman"/>
          </w:rPr>
          <w:delText xml:space="preserve"> variabilného symbolu</w:delText>
        </w:r>
        <w:r w:rsidR="006E5EC1" w:rsidRPr="0056078F" w:rsidDel="00DC2A9B">
          <w:rPr>
            <w:rFonts w:ascii="Times New Roman" w:hAnsi="Times New Roman"/>
          </w:rPr>
          <w:delText>; to neplatí pre Prijímateľa, ktorý je štátnou rozpočtovou organizáciou</w:delText>
        </w:r>
        <w:r w:rsidR="00F74CDC" w:rsidRPr="0056078F" w:rsidDel="00DC2A9B">
          <w:rPr>
            <w:rFonts w:ascii="Times New Roman" w:hAnsi="Times New Roman"/>
          </w:rPr>
          <w:delText xml:space="preserve">. </w:delText>
        </w:r>
        <w:r w:rsidR="002B7D4C" w:rsidRPr="00F66CC4" w:rsidDel="00DC2A9B">
          <w:rPr>
            <w:rFonts w:ascii="Times New Roman" w:hAnsi="Times New Roman"/>
          </w:rPr>
          <w:delTex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delText>
        </w:r>
      </w:del>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5953B54B" w:rsidR="00F74CDC" w:rsidRPr="00307126" w:rsidDel="00DC2A9B" w:rsidRDefault="00F74CDC" w:rsidP="00F74CDC">
      <w:pPr>
        <w:numPr>
          <w:ilvl w:val="0"/>
          <w:numId w:val="9"/>
        </w:numPr>
        <w:spacing w:before="240" w:line="264" w:lineRule="auto"/>
        <w:jc w:val="both"/>
        <w:rPr>
          <w:del w:id="211" w:author="Martin" w:date="2021-05-14T11:01:00Z"/>
          <w:rFonts w:ascii="Times New Roman" w:hAnsi="Times New Roman"/>
        </w:rPr>
      </w:pPr>
      <w:del w:id="212" w:author="Martin" w:date="2021-05-14T11:01:00Z">
        <w:r w:rsidRPr="00307126" w:rsidDel="00DC2A9B">
          <w:rPr>
            <w:rFonts w:ascii="Times New Roman" w:hAnsi="Times New Roman"/>
          </w:rPr>
          <w:delText>Pre zabezpečenie využitia príkazu na</w:delText>
        </w:r>
        <w:r w:rsidR="007E42F6" w:rsidRPr="00307126" w:rsidDel="00DC2A9B">
          <w:rPr>
            <w:rFonts w:ascii="Times New Roman" w:hAnsi="Times New Roman"/>
          </w:rPr>
          <w:delText xml:space="preserve"> SEPA</w:delText>
        </w:r>
        <w:r w:rsidRPr="00307126" w:rsidDel="00DC2A9B">
          <w:rPr>
            <w:rFonts w:ascii="Times New Roman" w:hAnsi="Times New Roman"/>
          </w:rPr>
          <w:delText xml:space="preserve"> inkaso ako spôsobu vrátenia NFP alebo jeho časti sa Prijímateľ </w:delText>
        </w:r>
        <w:r w:rsidR="00645B23" w:rsidRPr="00307126" w:rsidDel="00DC2A9B">
          <w:rPr>
            <w:rFonts w:ascii="Times New Roman" w:hAnsi="Times New Roman"/>
          </w:rPr>
          <w:delText>najneskôr pred zadaním prvého príkazu na SEPA inkaso prostredníctvom ITMS2014+ v zmysle ods</w:delText>
        </w:r>
        <w:r w:rsidR="00CE5784" w:rsidRPr="00307126" w:rsidDel="00DC2A9B">
          <w:rPr>
            <w:rFonts w:ascii="Times New Roman" w:hAnsi="Times New Roman"/>
          </w:rPr>
          <w:delText>eku</w:delText>
        </w:r>
        <w:r w:rsidR="00645B23" w:rsidRPr="00307126" w:rsidDel="00DC2A9B">
          <w:rPr>
            <w:rFonts w:ascii="Times New Roman" w:hAnsi="Times New Roman"/>
          </w:rPr>
          <w:delText xml:space="preserve"> 6 tohto článku VZP </w:delText>
        </w:r>
        <w:r w:rsidRPr="00307126" w:rsidDel="00DC2A9B">
          <w:rPr>
            <w:rFonts w:ascii="Times New Roman" w:hAnsi="Times New Roman"/>
          </w:rPr>
          <w:delText xml:space="preserve">zaväzuje zabezpečiť nasledovné: </w:delText>
        </w:r>
      </w:del>
    </w:p>
    <w:p w14:paraId="1B64DC1A" w14:textId="2A460ABE" w:rsidR="00F74CDC" w:rsidRPr="00307126" w:rsidDel="00DC2A9B" w:rsidRDefault="00F74CDC" w:rsidP="00F74CDC">
      <w:pPr>
        <w:numPr>
          <w:ilvl w:val="1"/>
          <w:numId w:val="9"/>
        </w:numPr>
        <w:spacing w:after="0" w:line="264" w:lineRule="auto"/>
        <w:jc w:val="both"/>
        <w:rPr>
          <w:del w:id="213" w:author="Martin" w:date="2021-05-14T11:01:00Z"/>
          <w:rFonts w:ascii="Times New Roman" w:hAnsi="Times New Roman"/>
        </w:rPr>
      </w:pPr>
      <w:del w:id="214" w:author="Martin" w:date="2021-05-14T11:01:00Z">
        <w:r w:rsidRPr="00307126" w:rsidDel="00DC2A9B">
          <w:rPr>
            <w:rFonts w:ascii="Times New Roman" w:hAnsi="Times New Roman"/>
          </w:rPr>
          <w:delText>Prijímateľ udel</w:delText>
        </w:r>
        <w:r w:rsidR="00A52E02" w:rsidRPr="00307126" w:rsidDel="00DC2A9B">
          <w:rPr>
            <w:rFonts w:ascii="Times New Roman" w:hAnsi="Times New Roman"/>
          </w:rPr>
          <w:delText>í</w:delText>
        </w:r>
        <w:r w:rsidRPr="00307126" w:rsidDel="00DC2A9B">
          <w:rPr>
            <w:rFonts w:ascii="Times New Roman" w:hAnsi="Times New Roman"/>
          </w:rPr>
          <w:delText xml:space="preserve"> súhlas na úhradu pohľadávok prostredníctvom príkazu na </w:delText>
        </w:r>
        <w:r w:rsidR="007E42F6" w:rsidRPr="00307126" w:rsidDel="00DC2A9B">
          <w:rPr>
            <w:rFonts w:ascii="Times New Roman" w:hAnsi="Times New Roman"/>
          </w:rPr>
          <w:delText xml:space="preserve">SEPA </w:delText>
        </w:r>
        <w:r w:rsidRPr="00307126" w:rsidDel="00DC2A9B">
          <w:rPr>
            <w:rFonts w:ascii="Times New Roman" w:hAnsi="Times New Roman"/>
          </w:rPr>
          <w:delText>inkaso tým, že podpí</w:delText>
        </w:r>
        <w:r w:rsidR="00A52E02" w:rsidRPr="00307126" w:rsidDel="00DC2A9B">
          <w:rPr>
            <w:rFonts w:ascii="Times New Roman" w:hAnsi="Times New Roman"/>
          </w:rPr>
          <w:delText>še</w:delText>
        </w:r>
        <w:r w:rsidRPr="00307126" w:rsidDel="00DC2A9B">
          <w:rPr>
            <w:rFonts w:ascii="Times New Roman" w:hAnsi="Times New Roman"/>
          </w:rPr>
          <w:delText xml:space="preserve"> Mandát na inkaso;</w:delText>
        </w:r>
        <w:r w:rsidR="00A52E02" w:rsidRPr="00307126" w:rsidDel="00DC2A9B">
          <w:rPr>
            <w:rFonts w:ascii="Times New Roman" w:hAnsi="Times New Roman"/>
          </w:rPr>
          <w:delText xml:space="preserve"> </w:delText>
        </w:r>
        <w:r w:rsidR="000E58B5" w:rsidRPr="00307126" w:rsidDel="00DC2A9B">
          <w:rPr>
            <w:rFonts w:ascii="Times New Roman" w:hAnsi="Times New Roman"/>
          </w:rPr>
          <w:delText xml:space="preserve">ak je v súlade s § 42 </w:delText>
        </w:r>
        <w:r w:rsidR="007E42F6" w:rsidRPr="00307126" w:rsidDel="00DC2A9B">
          <w:rPr>
            <w:rFonts w:ascii="Times New Roman" w:hAnsi="Times New Roman"/>
          </w:rPr>
          <w:delText xml:space="preserve">zákona o príspevku z EŠIF </w:delText>
        </w:r>
        <w:r w:rsidR="000E58B5" w:rsidRPr="00307126" w:rsidDel="00DC2A9B">
          <w:rPr>
            <w:rFonts w:ascii="Times New Roman" w:hAnsi="Times New Roman"/>
          </w:rPr>
          <w:delText xml:space="preserve">potrebné vrátiť NFP alebo jeho časť aj na účet certifikačného orgánu, Prijímateľ podpíše Mandát na inkaso aj v prospech certifikačného orgánu; </w:delText>
        </w:r>
        <w:r w:rsidR="00A52E02" w:rsidRPr="00307126" w:rsidDel="00DC2A9B">
          <w:rPr>
            <w:rFonts w:ascii="Times New Roman" w:hAnsi="Times New Roman"/>
          </w:rPr>
          <w:delText>vzor Mandátu na inkaso dodá Prijímateľovi Poskytovateľ;</w:delText>
        </w:r>
      </w:del>
    </w:p>
    <w:p w14:paraId="075C82FA" w14:textId="5CD40C93" w:rsidR="00F74CDC" w:rsidRPr="00307126" w:rsidDel="00DC2A9B" w:rsidRDefault="00F74CDC" w:rsidP="00F74CDC">
      <w:pPr>
        <w:numPr>
          <w:ilvl w:val="1"/>
          <w:numId w:val="9"/>
        </w:numPr>
        <w:spacing w:after="0" w:line="264" w:lineRule="auto"/>
        <w:jc w:val="both"/>
        <w:rPr>
          <w:del w:id="215" w:author="Martin" w:date="2021-05-14T11:01:00Z"/>
          <w:rFonts w:ascii="Times New Roman" w:hAnsi="Times New Roman"/>
        </w:rPr>
      </w:pPr>
      <w:del w:id="216" w:author="Martin" w:date="2021-05-14T11:01:00Z">
        <w:r w:rsidRPr="00307126" w:rsidDel="00DC2A9B">
          <w:rPr>
            <w:rFonts w:ascii="Times New Roman" w:hAnsi="Times New Roman"/>
          </w:rPr>
          <w:delText>Prijímateľ </w:delText>
        </w:r>
        <w:r w:rsidR="001D2B22" w:rsidRPr="00307126" w:rsidDel="00DC2A9B">
          <w:rPr>
            <w:rFonts w:ascii="Times New Roman" w:hAnsi="Times New Roman"/>
          </w:rPr>
          <w:delText xml:space="preserve">na základe podpísaného Mandátu na inkaso </w:delText>
        </w:r>
        <w:r w:rsidR="007E42F6" w:rsidRPr="00307126" w:rsidDel="00DC2A9B">
          <w:rPr>
            <w:rFonts w:ascii="Times New Roman" w:hAnsi="Times New Roman"/>
          </w:rPr>
          <w:delText>zadá</w:delText>
        </w:r>
        <w:r w:rsidR="008A1116" w:rsidRPr="00307126" w:rsidDel="00DC2A9B">
          <w:rPr>
            <w:rFonts w:ascii="Times New Roman" w:hAnsi="Times New Roman"/>
          </w:rPr>
          <w:delText xml:space="preserve"> súhlas s inkasom </w:delText>
        </w:r>
        <w:r w:rsidR="00AA6684" w:rsidRPr="00307126" w:rsidDel="00DC2A9B">
          <w:rPr>
            <w:rFonts w:ascii="Times New Roman" w:hAnsi="Times New Roman"/>
          </w:rPr>
          <w:delText>v</w:delText>
        </w:r>
        <w:r w:rsidRPr="00307126" w:rsidDel="00DC2A9B">
          <w:rPr>
            <w:rFonts w:ascii="Times New Roman" w:hAnsi="Times New Roman"/>
          </w:rPr>
          <w:delText xml:space="preserve"> bank</w:delText>
        </w:r>
        <w:r w:rsidR="00AA6684" w:rsidRPr="00307126" w:rsidDel="00DC2A9B">
          <w:rPr>
            <w:rFonts w:ascii="Times New Roman" w:hAnsi="Times New Roman"/>
          </w:rPr>
          <w:delText>e</w:delText>
        </w:r>
        <w:r w:rsidRPr="00307126" w:rsidDel="00DC2A9B">
          <w:rPr>
            <w:rFonts w:ascii="Times New Roman" w:hAnsi="Times New Roman"/>
          </w:rPr>
          <w:delText>, v ktorej má zriadený účet</w:delText>
        </w:r>
        <w:r w:rsidR="007E42F6" w:rsidRPr="00307126" w:rsidDel="00DC2A9B">
          <w:rPr>
            <w:rFonts w:ascii="Times New Roman" w:hAnsi="Times New Roman"/>
          </w:rPr>
          <w:delText>,</w:delText>
        </w:r>
        <w:r w:rsidRPr="00307126" w:rsidDel="00DC2A9B">
          <w:rPr>
            <w:rFonts w:ascii="Times New Roman" w:hAnsi="Times New Roman"/>
          </w:rPr>
          <w:delText xml:space="preserve"> z ktorého chce realizovať vrátenie NFP alebo jeho časti.</w:delText>
        </w:r>
      </w:del>
    </w:p>
    <w:p w14:paraId="031966C6" w14:textId="6687E8F2" w:rsidR="00F74CDC" w:rsidRPr="00307126" w:rsidDel="00DC2A9B" w:rsidRDefault="00F74CDC" w:rsidP="00F74CDC">
      <w:pPr>
        <w:spacing w:before="240" w:line="264" w:lineRule="auto"/>
        <w:ind w:left="540"/>
        <w:jc w:val="both"/>
        <w:rPr>
          <w:del w:id="217" w:author="Martin" w:date="2021-05-14T11:01:00Z"/>
          <w:rFonts w:ascii="Times New Roman" w:hAnsi="Times New Roman"/>
        </w:rPr>
      </w:pPr>
      <w:del w:id="218" w:author="Martin" w:date="2021-05-14T11:01:00Z">
        <w:r w:rsidRPr="00307126" w:rsidDel="00DC2A9B">
          <w:rPr>
            <w:rFonts w:ascii="Times New Roman" w:hAnsi="Times New Roman"/>
          </w:rPr>
          <w:lastRenderedPageBreak/>
          <w:delText xml:space="preserve">Mandát na inkaso udelený Prijímateľom neoprávňuje Poskytovateľa na automatické odpísanie sumy finančných prostriedkov z účtu Prijímateľa. Mandát na inkaso bude využitý až na základe príkazu na </w:delText>
        </w:r>
        <w:r w:rsidR="007E42F6" w:rsidRPr="00307126" w:rsidDel="00DC2A9B">
          <w:rPr>
            <w:rFonts w:ascii="Times New Roman" w:hAnsi="Times New Roman"/>
          </w:rPr>
          <w:delText xml:space="preserve">SEPA </w:delText>
        </w:r>
        <w:r w:rsidRPr="00307126" w:rsidDel="00DC2A9B">
          <w:rPr>
            <w:rFonts w:ascii="Times New Roman" w:hAnsi="Times New Roman"/>
          </w:rPr>
          <w:delText xml:space="preserve">inkaso zadaného Prijímateľom v ITMS2014+ a slúži na zjednodušenie vysporiadania finančných vzťahov. </w:delText>
        </w:r>
      </w:del>
    </w:p>
    <w:p w14:paraId="00886505" w14:textId="2361224B" w:rsidR="00A91910" w:rsidRPr="00307126" w:rsidRDefault="00A91910" w:rsidP="00901075">
      <w:pPr>
        <w:numPr>
          <w:ilvl w:val="0"/>
          <w:numId w:val="9"/>
        </w:numPr>
        <w:spacing w:before="240" w:line="264" w:lineRule="auto"/>
        <w:jc w:val="both"/>
        <w:rPr>
          <w:rFonts w:ascii="Times New Roman" w:hAnsi="Times New Roman"/>
          <w:lang w:eastAsia="sk-SK"/>
        </w:rPr>
      </w:pPr>
      <w:commentRangeStart w:id="219"/>
      <w:commentRangeStart w:id="220"/>
      <w:r w:rsidRPr="00307126">
        <w:rPr>
          <w:rFonts w:ascii="Times New Roman" w:hAnsi="Times New Roman"/>
          <w:lang w:eastAsia="sk-SK"/>
        </w:rPr>
        <w:t>Pohľadávku</w:t>
      </w:r>
      <w:commentRangeEnd w:id="219"/>
      <w:commentRangeEnd w:id="220"/>
      <w:r w:rsidR="001A6D0E" w:rsidRPr="00BC233D">
        <w:rPr>
          <w:rStyle w:val="Odkaznakomentr"/>
          <w:rFonts w:ascii="Times New Roman" w:eastAsia="Times New Roman" w:hAnsi="Times New Roman"/>
          <w:sz w:val="22"/>
          <w:szCs w:val="22"/>
          <w:lang w:val="x-none" w:eastAsia="x-none"/>
        </w:rPr>
        <w:commentReference w:id="219"/>
      </w:r>
      <w:r w:rsidR="001A6D0E" w:rsidRPr="00307126">
        <w:rPr>
          <w:rStyle w:val="Odkaznakomentr"/>
          <w:rFonts w:ascii="Times New Roman" w:eastAsia="Times New Roman" w:hAnsi="Times New Roman"/>
          <w:sz w:val="22"/>
          <w:szCs w:val="22"/>
          <w:lang w:val="x-none" w:eastAsia="x-none"/>
        </w:rPr>
        <w:commentReference w:id="220"/>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w:t>
      </w:r>
      <w:ins w:id="221" w:author="Autor">
        <w:r w:rsidR="0003287A">
          <w:rPr>
            <w:rFonts w:ascii="Times New Roman" w:hAnsi="Times New Roman"/>
            <w:lang w:eastAsia="sk-SK"/>
          </w:rPr>
          <w:t>i</w:t>
        </w:r>
      </w:ins>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del w:id="222" w:author="Autor">
        <w:r w:rsidR="00302050" w:rsidRPr="00307126" w:rsidDel="00177E29">
          <w:rPr>
            <w:rFonts w:ascii="Times New Roman" w:hAnsi="Times New Roman"/>
          </w:rPr>
          <w:delText>2</w:delText>
        </w:r>
      </w:del>
      <w:ins w:id="223" w:author="Autor">
        <w:r w:rsidR="00177E29">
          <w:rPr>
            <w:rFonts w:ascii="Times New Roman" w:hAnsi="Times New Roman"/>
          </w:rPr>
          <w:t>3</w:t>
        </w:r>
      </w:ins>
      <w:r w:rsidRPr="00307126">
        <w:rPr>
          <w:rFonts w:ascii="Times New Roman" w:hAnsi="Times New Roman"/>
        </w:rPr>
        <w:t xml:space="preserve"> až </w:t>
      </w:r>
      <w:del w:id="224" w:author="Pečová Renáta" w:date="2021-08-05T16:01:00Z">
        <w:r w:rsidR="00A52E02" w:rsidRPr="00F66CC4" w:rsidDel="00F66CC4">
          <w:rPr>
            <w:rFonts w:ascii="Times New Roman" w:hAnsi="Times New Roman"/>
            <w:highlight w:val="yellow"/>
            <w:rPrChange w:id="225" w:author="Pečová Renáta" w:date="2021-08-05T16:02:00Z">
              <w:rPr>
                <w:rFonts w:ascii="Times New Roman" w:hAnsi="Times New Roman"/>
              </w:rPr>
            </w:rPrChange>
          </w:rPr>
          <w:delText>9</w:delText>
        </w:r>
        <w:r w:rsidRPr="00307126" w:rsidDel="00F66CC4">
          <w:rPr>
            <w:rFonts w:ascii="Times New Roman" w:hAnsi="Times New Roman"/>
          </w:rPr>
          <w:delText xml:space="preserve"> </w:delText>
        </w:r>
      </w:del>
      <w:ins w:id="226" w:author="Pečová Renáta" w:date="2021-08-05T16:01:00Z">
        <w:r w:rsidR="00F66CC4">
          <w:rPr>
            <w:rFonts w:ascii="Times New Roman" w:hAnsi="Times New Roman"/>
          </w:rPr>
          <w:t>6</w:t>
        </w:r>
        <w:r w:rsidR="00F66CC4" w:rsidRPr="00307126">
          <w:rPr>
            <w:rFonts w:ascii="Times New Roman" w:hAnsi="Times New Roman"/>
          </w:rPr>
          <w:t xml:space="preserve"> </w:t>
        </w:r>
      </w:ins>
      <w:r w:rsidRPr="00307126">
        <w:rPr>
          <w:rFonts w:ascii="Times New Roman" w:hAnsi="Times New Roman"/>
        </w:rPr>
        <w:t xml:space="preserve">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del w:id="227" w:author="Autor">
        <w:r w:rsidR="00302050" w:rsidRPr="00307126" w:rsidDel="00177E29">
          <w:rPr>
            <w:rFonts w:ascii="Times New Roman" w:hAnsi="Times New Roman"/>
          </w:rPr>
          <w:delText>2</w:delText>
        </w:r>
      </w:del>
      <w:ins w:id="228" w:author="Autor">
        <w:r w:rsidR="00177E29">
          <w:rPr>
            <w:rFonts w:ascii="Times New Roman" w:hAnsi="Times New Roman"/>
          </w:rPr>
          <w:t>3</w:t>
        </w:r>
      </w:ins>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14:paraId="77B968D7" w14:textId="12BA9612" w:rsidR="00A91910"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77777777" w:rsidR="00207100" w:rsidRPr="00812C2B" w:rsidRDefault="00207100" w:rsidP="00207100">
      <w:pPr>
        <w:numPr>
          <w:ilvl w:val="0"/>
          <w:numId w:val="9"/>
        </w:numPr>
        <w:tabs>
          <w:tab w:val="clear" w:pos="540"/>
          <w:tab w:val="num" w:pos="567"/>
        </w:tabs>
        <w:spacing w:before="240" w:after="0" w:line="264" w:lineRule="auto"/>
        <w:ind w:left="567" w:hanging="567"/>
        <w:jc w:val="both"/>
        <w:rPr>
          <w:rFonts w:ascii="Times New Roman" w:hAnsi="Times New Roman"/>
          <w:bCs/>
        </w:rPr>
      </w:pPr>
      <w:r w:rsidRPr="00812C2B">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812C2B">
        <w:rPr>
          <w:rFonts w:ascii="Times New Roman" w:hAnsi="Times New Roman"/>
          <w:bCs/>
        </w:rPr>
        <w:t>ŽoV</w:t>
      </w:r>
      <w:proofErr w:type="spellEnd"/>
      <w:r w:rsidRPr="00812C2B">
        <w:rPr>
          <w:rFonts w:ascii="Times New Roman" w:hAnsi="Times New Roman"/>
          <w:bCs/>
        </w:rPr>
        <w:t xml:space="preserve"> v ITMS 2014+, t. j. začiatok plynutia lehoty sa nemení.</w:t>
      </w:r>
    </w:p>
    <w:p w14:paraId="1420BD69" w14:textId="77777777" w:rsidR="00207100" w:rsidRPr="00307126" w:rsidRDefault="00207100">
      <w:pPr>
        <w:spacing w:before="240" w:line="264" w:lineRule="auto"/>
        <w:jc w:val="both"/>
        <w:rPr>
          <w:rFonts w:ascii="Times New Roman" w:hAnsi="Times New Roman"/>
          <w:bCs/>
        </w:rPr>
        <w:pPrChange w:id="229" w:author="Martin" w:date="2021-05-14T11:03:00Z">
          <w:pPr>
            <w:numPr>
              <w:numId w:val="9"/>
            </w:numPr>
            <w:tabs>
              <w:tab w:val="num" w:pos="540"/>
            </w:tabs>
            <w:spacing w:before="240" w:line="264" w:lineRule="auto"/>
            <w:ind w:left="540" w:hanging="540"/>
            <w:jc w:val="both"/>
          </w:pPr>
        </w:pPrChange>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lastRenderedPageBreak/>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Vraz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45075F"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w:t>
      </w:r>
      <w:r w:rsidR="008A6F2D" w:rsidRPr="0045075F">
        <w:rPr>
          <w:sz w:val="22"/>
          <w:szCs w:val="22"/>
        </w:rPr>
        <w:t>kontroly/</w:t>
      </w:r>
      <w:r w:rsidR="00A64E95" w:rsidRPr="0045075F">
        <w:rPr>
          <w:sz w:val="22"/>
          <w:szCs w:val="22"/>
        </w:rPr>
        <w:t xml:space="preserve"> návrh </w:t>
      </w:r>
      <w:r w:rsidR="005C4A9E" w:rsidRPr="0045075F">
        <w:rPr>
          <w:sz w:val="22"/>
          <w:szCs w:val="22"/>
        </w:rPr>
        <w:t>správy z </w:t>
      </w:r>
      <w:commentRangeStart w:id="230"/>
      <w:r w:rsidR="005C4A9E" w:rsidRPr="0045075F">
        <w:rPr>
          <w:sz w:val="22"/>
          <w:szCs w:val="22"/>
        </w:rPr>
        <w:t>kontroly</w:t>
      </w:r>
      <w:commentRangeEnd w:id="230"/>
      <w:r w:rsidR="00EE4EEE" w:rsidRPr="0045075F">
        <w:rPr>
          <w:rStyle w:val="Odkaznakomentr"/>
          <w:lang w:val="x-none" w:eastAsia="x-none"/>
        </w:rPr>
        <w:commentReference w:id="230"/>
      </w:r>
      <w:r w:rsidR="005C4A9E" w:rsidRPr="0045075F">
        <w:rPr>
          <w:sz w:val="22"/>
          <w:szCs w:val="22"/>
        </w:rPr>
        <w:t xml:space="preserve">, pričom Prijímateľ je oprávnený </w:t>
      </w:r>
      <w:r w:rsidR="006659AC" w:rsidRPr="0045075F">
        <w:rPr>
          <w:sz w:val="22"/>
          <w:szCs w:val="22"/>
        </w:rPr>
        <w:t>podať</w:t>
      </w:r>
      <w:r w:rsidR="00391407" w:rsidRPr="0045075F">
        <w:rPr>
          <w:sz w:val="22"/>
          <w:szCs w:val="22"/>
        </w:rPr>
        <w:t xml:space="preserve"> v lehote určenej oprávnenou osobou</w:t>
      </w:r>
      <w:r w:rsidR="006659AC" w:rsidRPr="0045075F">
        <w:rPr>
          <w:sz w:val="22"/>
          <w:szCs w:val="22"/>
        </w:rPr>
        <w:t xml:space="preserve"> </w:t>
      </w:r>
      <w:r w:rsidR="006F0EA8" w:rsidRPr="0045075F">
        <w:rPr>
          <w:sz w:val="22"/>
          <w:szCs w:val="22"/>
        </w:rPr>
        <w:t>písomné námietky k zisteným nedostatkom, navrhnutým odporúčaniam</w:t>
      </w:r>
      <w:r w:rsidR="00391407" w:rsidRPr="0045075F">
        <w:rPr>
          <w:sz w:val="22"/>
          <w:szCs w:val="22"/>
        </w:rPr>
        <w:t>,</w:t>
      </w:r>
      <w:r w:rsidR="00C978B1" w:rsidRPr="0045075F">
        <w:rPr>
          <w:sz w:val="22"/>
          <w:szCs w:val="22"/>
        </w:rPr>
        <w:t xml:space="preserve"> </w:t>
      </w:r>
      <w:r w:rsidR="006F0EA8" w:rsidRPr="0045075F">
        <w:rPr>
          <w:sz w:val="22"/>
          <w:szCs w:val="22"/>
        </w:rPr>
        <w:t xml:space="preserve">k </w:t>
      </w:r>
      <w:r w:rsidR="006659AC" w:rsidRPr="0045075F">
        <w:rPr>
          <w:sz w:val="22"/>
          <w:szCs w:val="22"/>
        </w:rPr>
        <w:t xml:space="preserve"> lehote </w:t>
      </w:r>
      <w:r w:rsidR="006F0EA8" w:rsidRPr="0045075F">
        <w:rPr>
          <w:sz w:val="22"/>
          <w:szCs w:val="22"/>
        </w:rPr>
        <w:t>na predloženie písomného zoznamu opatrení</w:t>
      </w:r>
      <w:r w:rsidR="00391407" w:rsidRPr="0045075F">
        <w:rPr>
          <w:sz w:val="22"/>
          <w:szCs w:val="22"/>
        </w:rPr>
        <w:t xml:space="preserve"> prijatých na nápravu zistených nedostatkov a na odstránenie príčin ich vzniku (ďalej len „prijaté opatrenia“) a</w:t>
      </w:r>
      <w:r w:rsidR="002238CE" w:rsidRPr="0045075F">
        <w:rPr>
          <w:sz w:val="22"/>
          <w:szCs w:val="22"/>
        </w:rPr>
        <w:t xml:space="preserve"> </w:t>
      </w:r>
      <w:r w:rsidR="006F0EA8" w:rsidRPr="0045075F">
        <w:rPr>
          <w:sz w:val="22"/>
          <w:szCs w:val="22"/>
        </w:rPr>
        <w:t>k lehote na splnenie</w:t>
      </w:r>
      <w:r w:rsidR="00391407" w:rsidRPr="0045075F">
        <w:rPr>
          <w:sz w:val="22"/>
          <w:szCs w:val="22"/>
        </w:rPr>
        <w:t xml:space="preserve"> prijatých</w:t>
      </w:r>
      <w:r w:rsidR="006F0EA8" w:rsidRPr="0045075F">
        <w:rPr>
          <w:sz w:val="22"/>
          <w:szCs w:val="22"/>
        </w:rPr>
        <w:t xml:space="preserve"> opatrení</w:t>
      </w:r>
      <w:r w:rsidR="00391407" w:rsidRPr="0045075F">
        <w:rPr>
          <w:sz w:val="22"/>
          <w:szCs w:val="22"/>
        </w:rPr>
        <w:t>,</w:t>
      </w:r>
      <w:r w:rsidR="006F0EA8" w:rsidRPr="0045075F">
        <w:rPr>
          <w:sz w:val="22"/>
          <w:szCs w:val="22"/>
        </w:rPr>
        <w:t xml:space="preserve"> uvedený</w:t>
      </w:r>
      <w:r w:rsidR="00391407" w:rsidRPr="0045075F">
        <w:rPr>
          <w:sz w:val="22"/>
          <w:szCs w:val="22"/>
        </w:rPr>
        <w:t>m</w:t>
      </w:r>
      <w:r w:rsidR="006F0EA8" w:rsidRPr="0045075F">
        <w:rPr>
          <w:sz w:val="22"/>
          <w:szCs w:val="22"/>
        </w:rPr>
        <w:t xml:space="preserve"> v návrhu čiastkovej správy alebo v návrhu správy</w:t>
      </w:r>
      <w:r w:rsidR="0096064E" w:rsidRPr="0045075F">
        <w:rPr>
          <w:sz w:val="22"/>
          <w:szCs w:val="22"/>
        </w:rPr>
        <w:t xml:space="preserve"> z kontroly</w:t>
      </w:r>
      <w:r w:rsidR="006F0EA8" w:rsidRPr="0045075F">
        <w:rPr>
          <w:sz w:val="22"/>
          <w:szCs w:val="22"/>
        </w:rPr>
        <w:t xml:space="preserve"> </w:t>
      </w:r>
      <w:r w:rsidR="005C4A9E" w:rsidRPr="0045075F">
        <w:rPr>
          <w:sz w:val="22"/>
          <w:szCs w:val="22"/>
        </w:rPr>
        <w:t xml:space="preserve">. Po zohľadnení opodstatnených námietok (za predpokladu, že Prijímateľ zaslal </w:t>
      </w:r>
      <w:r w:rsidR="006659AC" w:rsidRPr="0045075F">
        <w:rPr>
          <w:sz w:val="22"/>
          <w:szCs w:val="22"/>
        </w:rPr>
        <w:t>námietky</w:t>
      </w:r>
      <w:r w:rsidR="005C4A9E" w:rsidRPr="0045075F">
        <w:rPr>
          <w:sz w:val="22"/>
          <w:szCs w:val="22"/>
        </w:rPr>
        <w:t xml:space="preserve"> </w:t>
      </w:r>
      <w:r w:rsidR="004B7C94" w:rsidRPr="0045075F">
        <w:rPr>
          <w:sz w:val="22"/>
          <w:szCs w:val="22"/>
        </w:rPr>
        <w:t xml:space="preserve">v </w:t>
      </w:r>
      <w:r w:rsidR="005C4A9E" w:rsidRPr="0045075F">
        <w:rPr>
          <w:sz w:val="22"/>
          <w:szCs w:val="22"/>
        </w:rPr>
        <w:t xml:space="preserve">lehote) zasiela Poskytovateľ Prijímateľovi </w:t>
      </w:r>
      <w:r w:rsidR="008A6F2D" w:rsidRPr="0045075F">
        <w:rPr>
          <w:sz w:val="22"/>
          <w:szCs w:val="22"/>
        </w:rPr>
        <w:t>čiastkovú správu z kontroly/</w:t>
      </w:r>
      <w:r w:rsidR="005C4A9E" w:rsidRPr="0045075F">
        <w:rPr>
          <w:sz w:val="22"/>
          <w:szCs w:val="22"/>
        </w:rPr>
        <w:t>správu z</w:t>
      </w:r>
      <w:r w:rsidR="006659AC" w:rsidRPr="0045075F">
        <w:rPr>
          <w:sz w:val="22"/>
          <w:szCs w:val="22"/>
        </w:rPr>
        <w:t> </w:t>
      </w:r>
      <w:r w:rsidR="005C4A9E" w:rsidRPr="0045075F">
        <w:rPr>
          <w:sz w:val="22"/>
          <w:szCs w:val="22"/>
        </w:rPr>
        <w:t>kontroly</w:t>
      </w:r>
      <w:r w:rsidR="006659AC" w:rsidRPr="0045075F">
        <w:rPr>
          <w:sz w:val="22"/>
          <w:szCs w:val="22"/>
        </w:rPr>
        <w:t>, ktorá obsahuje všetky náležitosti uvedené v § 22 ods. 4 Zákona o finančnej kontrole a audite</w:t>
      </w:r>
      <w:r w:rsidR="005C4A9E" w:rsidRPr="0045075F">
        <w:rPr>
          <w:sz w:val="22"/>
          <w:szCs w:val="22"/>
        </w:rPr>
        <w:t xml:space="preserve">. </w:t>
      </w:r>
      <w:r w:rsidR="0096064E" w:rsidRPr="0045075F">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45075F">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5075F">
        <w:rPr>
          <w:sz w:val="22"/>
          <w:szCs w:val="22"/>
        </w:rPr>
        <w:t>Prijímateľ sa zaväzuje,</w:t>
      </w:r>
      <w:r w:rsidRPr="00FE49B6">
        <w:rPr>
          <w:sz w:val="22"/>
          <w:szCs w:val="22"/>
        </w:rPr>
        <w:t xml:space="preserv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lastRenderedPageBreak/>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01076187"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231"/>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w:t>
      </w:r>
      <w:r w:rsidR="006A092F">
        <w:rPr>
          <w:sz w:val="22"/>
          <w:szCs w:val="22"/>
        </w:rPr>
        <w:t xml:space="preserve">právo </w:t>
      </w:r>
      <w:r w:rsidR="008D4792" w:rsidRPr="006055EE">
        <w:rPr>
          <w:sz w:val="22"/>
          <w:szCs w:val="22"/>
        </w:rPr>
        <w:t xml:space="preserve">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231"/>
      <w:r w:rsidRPr="006055EE">
        <w:rPr>
          <w:rStyle w:val="Odkaznakomentr"/>
          <w:sz w:val="22"/>
          <w:szCs w:val="22"/>
          <w:lang w:val="x-none" w:eastAsia="x-none"/>
        </w:rPr>
        <w:commentReference w:id="231"/>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lastRenderedPageBreak/>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232"/>
      <w:r w:rsidRPr="00307126">
        <w:rPr>
          <w:rFonts w:ascii="Times New Roman" w:hAnsi="Times New Roman"/>
        </w:rPr>
        <w:t>bude povinný zabezpečiť budúcu pohľadávku zo Zmluvy o poskytnutí NFP</w:t>
      </w:r>
      <w:commentRangeEnd w:id="232"/>
      <w:r w:rsidR="00F2106D" w:rsidRPr="00773D77">
        <w:rPr>
          <w:rStyle w:val="Odkaznakomentr"/>
          <w:rFonts w:ascii="Times New Roman" w:hAnsi="Times New Roman"/>
          <w:sz w:val="22"/>
          <w:lang w:val="x-none"/>
        </w:rPr>
        <w:commentReference w:id="232"/>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proofErr w:type="spellStart"/>
      <w:r w:rsidR="002B2F9B" w:rsidRPr="00307126">
        <w:rPr>
          <w:sz w:val="22"/>
          <w:szCs w:val="22"/>
        </w:rPr>
        <w:t>rekleňovací</w:t>
      </w:r>
      <w:proofErr w:type="spellEnd"/>
      <w:r w:rsidR="002B2F9B" w:rsidRPr="00307126">
        <w:rPr>
          <w:sz w:val="22"/>
          <w:szCs w:val="22"/>
        </w:rPr>
        <w:t xml:space="preserve"> úver, </w:t>
      </w:r>
      <w:proofErr w:type="spellStart"/>
      <w:r w:rsidR="002B2F9B" w:rsidRPr="00307126">
        <w:rPr>
          <w:sz w:val="22"/>
          <w:szCs w:val="22"/>
        </w:rPr>
        <w:t>t.j</w:t>
      </w:r>
      <w:proofErr w:type="spellEnd"/>
      <w:r w:rsidR="002B2F9B" w:rsidRPr="00307126">
        <w:rPr>
          <w:sz w:val="22"/>
          <w:szCs w:val="22"/>
        </w:rPr>
        <w:t>.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lastRenderedPageBreak/>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w:t>
      </w:r>
      <w:r w:rsidR="00570628" w:rsidRPr="00307126">
        <w:rPr>
          <w:rFonts w:ascii="Times New Roman" w:hAnsi="Times New Roman"/>
          <w:bCs/>
        </w:rPr>
        <w:lastRenderedPageBreak/>
        <w:t>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233"/>
      <w:r w:rsidRPr="00307126">
        <w:rPr>
          <w:rFonts w:ascii="Times New Roman" w:hAnsi="Times New Roman"/>
        </w:rPr>
        <w:lastRenderedPageBreak/>
        <w:t>Prijímateľ je povinný, s výnimkou  majetku, ktorého povaha to nedovoľuje (napr. software, licencie na predmety priemyselného vlastníctva, patenty, ochranné známky a podobne) a pozemkov, ak ich nie je možné poistiť</w:t>
      </w:r>
      <w:commentRangeEnd w:id="233"/>
      <w:r w:rsidR="00F2106D" w:rsidRPr="00773D77">
        <w:rPr>
          <w:rStyle w:val="Odkaznakomentr"/>
          <w:rFonts w:ascii="Times New Roman" w:hAnsi="Times New Roman"/>
          <w:sz w:val="22"/>
          <w:lang w:val="x-none"/>
        </w:rPr>
        <w:commentReference w:id="233"/>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331A5D76"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r w:rsidR="00DD6AB7">
        <w:rPr>
          <w:rFonts w:ascii="Times New Roman" w:hAnsi="Times New Roman"/>
          <w:lang w:eastAsia="sk-SK"/>
        </w:rPr>
        <w:t> </w:t>
      </w:r>
      <w:r w:rsidR="001E40F6" w:rsidRPr="00307126">
        <w:rPr>
          <w:rFonts w:ascii="Times New Roman" w:hAnsi="Times New Roman"/>
          <w:lang w:eastAsia="sk-SK"/>
        </w:rPr>
        <w:t>NFP</w:t>
      </w: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234"/>
      <w:r w:rsidRPr="00307126">
        <w:rPr>
          <w:rFonts w:ascii="Times New Roman" w:hAnsi="Times New Roman"/>
        </w:rPr>
        <w:t xml:space="preserve">Prijímateľ, ktorý je záložcom, je povinný oznámiť poisťovateľovi najneskôr do výplaty poistného plnenia  z poistnej zmluvy v nadväznosti na odsek 2 tohto článku vznik </w:t>
      </w:r>
      <w:r w:rsidRPr="00307126">
        <w:rPr>
          <w:rFonts w:ascii="Times New Roman" w:hAnsi="Times New Roman"/>
        </w:rPr>
        <w:lastRenderedPageBreak/>
        <w:t>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234"/>
      <w:r w:rsidR="00DC1ADB">
        <w:rPr>
          <w:rStyle w:val="Odkaznakomentr"/>
          <w:rFonts w:ascii="Times New Roman" w:eastAsia="Times New Roman" w:hAnsi="Times New Roman"/>
          <w:lang w:val="x-none" w:eastAsia="x-none"/>
        </w:rPr>
        <w:commentReference w:id="234"/>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235"/>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235"/>
      <w:r w:rsidR="00F2106D" w:rsidRPr="00773D77">
        <w:rPr>
          <w:rStyle w:val="Odkaznakomentr"/>
          <w:rFonts w:ascii="Times New Roman" w:hAnsi="Times New Roman"/>
          <w:sz w:val="22"/>
          <w:lang w:val="x-none"/>
        </w:rPr>
        <w:commentReference w:id="235"/>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55C641A9"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236"/>
      <w:r w:rsidR="00E80148" w:rsidRPr="00307126">
        <w:rPr>
          <w:rFonts w:ascii="Times New Roman" w:hAnsi="Times New Roman"/>
          <w:lang w:eastAsia="sk-SK"/>
        </w:rPr>
        <w:t xml:space="preserve"> </w:t>
      </w:r>
      <w:r w:rsidR="00CA5864">
        <w:rPr>
          <w:rFonts w:ascii="Times New Roman" w:hAnsi="Times New Roman"/>
          <w:lang w:eastAsia="sk-SK"/>
        </w:rPr>
        <w:t>50</w:t>
      </w:r>
      <w:r w:rsidR="008B1DAE" w:rsidRPr="00307126">
        <w:rPr>
          <w:rFonts w:ascii="Times New Roman" w:hAnsi="Times New Roman"/>
          <w:lang w:eastAsia="sk-SK"/>
        </w:rPr>
        <w:t xml:space="preserve"> Eur </w:t>
      </w:r>
      <w:commentRangeEnd w:id="236"/>
      <w:r w:rsidR="008B1DAE" w:rsidRPr="00773D77">
        <w:rPr>
          <w:rStyle w:val="Odkaznakomentr"/>
          <w:rFonts w:ascii="Times New Roman" w:hAnsi="Times New Roman"/>
          <w:sz w:val="22"/>
          <w:lang w:val="x-none"/>
        </w:rPr>
        <w:commentReference w:id="236"/>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1E7B898D"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 xml:space="preserve">na realizáciu </w:t>
      </w:r>
      <w:r w:rsidR="0037663F" w:rsidRPr="00307126">
        <w:rPr>
          <w:rFonts w:ascii="Times New Roman" w:hAnsi="Times New Roman"/>
          <w:bCs/>
        </w:rPr>
        <w:lastRenderedPageBreak/>
        <w:t>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del w:id="237" w:author="Pečová Renáta" w:date="2021-08-05T16:04:00Z">
        <w:r w:rsidR="0037663F" w:rsidRPr="00307126" w:rsidDel="00F66CC4">
          <w:rPr>
            <w:rFonts w:ascii="Times New Roman" w:hAnsi="Times New Roman"/>
            <w:bCs/>
          </w:rPr>
          <w:delText>najskôr 1. januárom 2014</w:delText>
        </w:r>
        <w:r w:rsidR="008C3B01" w:rsidRPr="00307126" w:rsidDel="00F66CC4">
          <w:rPr>
            <w:rFonts w:ascii="Times New Roman" w:hAnsi="Times New Roman"/>
            <w:bCs/>
          </w:rPr>
          <w:delText xml:space="preserve">, resp. </w:delText>
        </w:r>
      </w:del>
      <w:r w:rsidR="008C3B01" w:rsidRPr="00307126">
        <w:rPr>
          <w:rFonts w:ascii="Times New Roman" w:hAnsi="Times New Roman"/>
          <w:bCs/>
        </w:rPr>
        <w:t>najskôr od</w:t>
      </w:r>
      <w:r w:rsidR="007A2AA4">
        <w:rPr>
          <w:rFonts w:ascii="Times New Roman" w:hAnsi="Times New Roman"/>
          <w:bCs/>
        </w:rPr>
        <w:t xml:space="preserve"> </w:t>
      </w:r>
      <w:r w:rsidR="007A2AA4">
        <w:rPr>
          <w:rFonts w:ascii="Times New Roman" w:hAnsi="Times New Roman"/>
        </w:rPr>
        <w:t xml:space="preserve">17.októbra 2016 </w:t>
      </w:r>
      <w:del w:id="238" w:author="Pečová Renáta" w:date="2021-08-05T16:04:00Z">
        <w:r w:rsidR="008C3B01" w:rsidRPr="00307126" w:rsidDel="00F66CC4">
          <w:rPr>
            <w:rFonts w:ascii="Times New Roman" w:hAnsi="Times New Roman"/>
            <w:bCs/>
          </w:rPr>
          <w:delText xml:space="preserve"> </w:delText>
        </w:r>
      </w:del>
      <w:r w:rsidR="008C3B01" w:rsidRPr="00307126">
        <w:rPr>
          <w:rFonts w:ascii="Times New Roman" w:hAnsi="Times New Roman"/>
          <w:bCs/>
        </w:rPr>
        <w:t xml:space="preserve"> </w:t>
      </w:r>
      <w:r w:rsidR="0037663F" w:rsidRPr="00307126">
        <w:rPr>
          <w:rFonts w:ascii="Times New Roman" w:hAnsi="Times New Roman"/>
          <w:bCs/>
        </w:rPr>
        <w:t>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6D0B5195"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w:t>
      </w:r>
      <w:r w:rsidR="009639E2">
        <w:rPr>
          <w:rFonts w:ascii="Times New Roman" w:hAnsi="Times New Roman"/>
        </w:rPr>
        <w:t xml:space="preserve"> Projektu, najskôr od</w:t>
      </w:r>
      <w:r w:rsidR="007A2AA4">
        <w:rPr>
          <w:rFonts w:ascii="Times New Roman" w:hAnsi="Times New Roman"/>
          <w:bCs/>
        </w:rPr>
        <w:t xml:space="preserve"> </w:t>
      </w:r>
      <w:r w:rsidR="007A2AA4">
        <w:rPr>
          <w:rFonts w:ascii="Times New Roman" w:hAnsi="Times New Roman"/>
        </w:rPr>
        <w:t xml:space="preserve">17.októbra 2016 </w:t>
      </w:r>
      <w:r w:rsidR="00AA2FB0" w:rsidRPr="00307126">
        <w:rPr>
          <w:rFonts w:ascii="Times New Roman" w:hAnsi="Times New Roman"/>
          <w:bCs/>
        </w:rPr>
        <w:t xml:space="preserve"> </w:t>
      </w:r>
      <w:r w:rsidRPr="00307126">
        <w:rPr>
          <w:rFonts w:ascii="Times New Roman" w:hAnsi="Times New Roman"/>
        </w:rPr>
        <w:t xml:space="preserve">alebo po Ukončení realizácie hlavných aktivít Projektu, najneskôr však do uplynutia </w:t>
      </w:r>
      <w:commentRangeStart w:id="239"/>
      <w:r w:rsidRPr="00307126">
        <w:rPr>
          <w:rFonts w:ascii="Times New Roman" w:hAnsi="Times New Roman"/>
        </w:rPr>
        <w:t xml:space="preserve">3 mesiacov </w:t>
      </w:r>
      <w:commentRangeEnd w:id="239"/>
      <w:r w:rsidR="000836FA" w:rsidRPr="00307126">
        <w:rPr>
          <w:rStyle w:val="Odkaznakomentr"/>
          <w:rFonts w:ascii="Times New Roman" w:eastAsia="Times New Roman" w:hAnsi="Times New Roman"/>
          <w:sz w:val="22"/>
          <w:szCs w:val="22"/>
          <w:lang w:val="x-none" w:eastAsia="x-none"/>
        </w:rPr>
        <w:commentReference w:id="239"/>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683AFC20"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4F3C3C">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2DDC8189"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w:t>
      </w:r>
      <w:r w:rsidR="00D5081C" w:rsidRPr="00307126">
        <w:rPr>
          <w:rFonts w:ascii="Times New Roman" w:eastAsia="Times New Roman" w:hAnsi="Times New Roman"/>
          <w:color w:val="000000"/>
          <w:lang w:eastAsia="sk-SK"/>
        </w:rPr>
        <w:t>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lastRenderedPageBreak/>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w:t>
      </w:r>
      <w:del w:id="240" w:author="Martin" w:date="2021-05-14T11:08:00Z">
        <w:r w:rsidR="00B71C48" w:rsidRPr="00307126" w:rsidDel="007560FE">
          <w:rPr>
            <w:rFonts w:ascii="Times New Roman" w:hAnsi="Times New Roman"/>
            <w:bCs/>
          </w:rPr>
          <w:delText xml:space="preserve">alebo zadávania zákazky in-house </w:delText>
        </w:r>
      </w:del>
      <w:r w:rsidR="00B71C48" w:rsidRPr="00307126">
        <w:rPr>
          <w:rFonts w:ascii="Times New Roman" w:hAnsi="Times New Roman"/>
          <w:bCs/>
        </w:rPr>
        <w:t>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241"/>
      <w:r w:rsidRPr="00307126">
        <w:rPr>
          <w:rFonts w:ascii="Times New Roman" w:hAnsi="Times New Roman"/>
          <w:bCs/>
        </w:rPr>
        <w:t>ktorý je nový</w:t>
      </w:r>
      <w:commentRangeEnd w:id="241"/>
      <w:r w:rsidR="00452D64" w:rsidRPr="00773D77">
        <w:rPr>
          <w:rStyle w:val="Odkaznakomentr"/>
          <w:rFonts w:ascii="Times New Roman" w:hAnsi="Times New Roman"/>
          <w:sz w:val="22"/>
          <w:lang w:val="x-none"/>
        </w:rPr>
        <w:commentReference w:id="241"/>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D0474A" w:rsidRDefault="00107570" w:rsidP="00F7719B">
      <w:pPr>
        <w:numPr>
          <w:ilvl w:val="1"/>
          <w:numId w:val="6"/>
        </w:numPr>
        <w:spacing w:before="120" w:line="264" w:lineRule="auto"/>
        <w:jc w:val="both"/>
        <w:rPr>
          <w:rFonts w:ascii="Times New Roman" w:hAnsi="Times New Roman"/>
          <w:b/>
          <w:bCs/>
          <w:i/>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w:t>
      </w:r>
      <w:r w:rsidR="00576C07" w:rsidRPr="00D0474A">
        <w:rPr>
          <w:rFonts w:ascii="Times New Roman" w:hAnsi="Times New Roman"/>
          <w:bCs/>
          <w:i/>
        </w:rPr>
        <w:t>z Oprávnených výdavkov/Schválených oprávnených výdavkov na Neoprávnené výdavky.</w:t>
      </w:r>
      <w:r w:rsidR="003144E8" w:rsidRPr="00D0474A">
        <w:rPr>
          <w:rFonts w:ascii="Times New Roman" w:hAnsi="Times New Roman"/>
          <w:bCs/>
          <w:i/>
        </w:rPr>
        <w:t xml:space="preserve"> </w:t>
      </w:r>
    </w:p>
    <w:p w14:paraId="59C473F6" w14:textId="77777777" w:rsidR="00D0474A" w:rsidRPr="00E65D00" w:rsidRDefault="00D0474A" w:rsidP="00D0474A">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50395976" w14:textId="39F235D7" w:rsidR="0056078F" w:rsidRPr="00A91910" w:rsidRDefault="0056078F">
      <w:pPr>
        <w:pStyle w:val="Odsekzoznamu1"/>
        <w:keepNext/>
        <w:spacing w:after="120" w:line="276" w:lineRule="auto"/>
        <w:ind w:left="0"/>
        <w:jc w:val="both"/>
        <w:outlineLvl w:val="1"/>
        <w:rPr>
          <w:ins w:id="242" w:author="Pečová Renáta" w:date="2021-08-05T16:09:00Z"/>
          <w:b/>
          <w:bCs/>
          <w:sz w:val="22"/>
          <w:szCs w:val="22"/>
        </w:rPr>
        <w:pPrChange w:id="243" w:author="Pečová Renáta" w:date="2021-08-05T16:09:00Z">
          <w:pPr>
            <w:pStyle w:val="Odsekzoznamu1"/>
            <w:keepNext/>
            <w:numPr>
              <w:numId w:val="69"/>
            </w:numPr>
            <w:tabs>
              <w:tab w:val="num" w:pos="540"/>
            </w:tabs>
            <w:spacing w:after="120" w:line="276" w:lineRule="auto"/>
            <w:ind w:left="540" w:hanging="540"/>
            <w:jc w:val="both"/>
            <w:outlineLvl w:val="1"/>
          </w:pPr>
        </w:pPrChange>
      </w:pPr>
      <w:ins w:id="244" w:author="Pečová Renáta" w:date="2021-08-05T16:09:00Z">
        <w:r w:rsidRPr="00A91910">
          <w:rPr>
            <w:b/>
            <w:bCs/>
            <w:sz w:val="22"/>
            <w:szCs w:val="22"/>
          </w:rPr>
          <w:t>Účty štátnej príspevkovej organizácie</w:t>
        </w:r>
        <w:r>
          <w:rPr>
            <w:b/>
            <w:bCs/>
            <w:sz w:val="22"/>
            <w:szCs w:val="22"/>
          </w:rPr>
          <w:t xml:space="preserve">, VÚC, </w:t>
        </w:r>
        <w:r w:rsidRPr="00A91910">
          <w:rPr>
            <w:b/>
            <w:bCs/>
            <w:sz w:val="22"/>
            <w:szCs w:val="22"/>
          </w:rPr>
          <w:t>subjektov zo súkromného sektora vrátane mimovládnych organizácií</w:t>
        </w:r>
        <w:r>
          <w:rPr>
            <w:b/>
            <w:bCs/>
            <w:sz w:val="22"/>
            <w:szCs w:val="22"/>
          </w:rPr>
          <w:t xml:space="preserve"> a účty iného subjektu</w:t>
        </w:r>
        <w:r w:rsidRPr="00A91910">
          <w:rPr>
            <w:b/>
            <w:bCs/>
            <w:sz w:val="22"/>
            <w:szCs w:val="22"/>
          </w:rPr>
          <w:t xml:space="preserve"> verejnej správy </w:t>
        </w:r>
      </w:ins>
    </w:p>
    <w:p w14:paraId="4329F3BC" w14:textId="77777777" w:rsidR="0056078F" w:rsidRPr="00A91910" w:rsidRDefault="0056078F">
      <w:pPr>
        <w:spacing w:after="120"/>
        <w:jc w:val="both"/>
        <w:rPr>
          <w:ins w:id="245" w:author="Pečová Renáta" w:date="2021-08-05T16:09:00Z"/>
          <w:rFonts w:ascii="Times New Roman" w:hAnsi="Times New Roman"/>
          <w:lang w:eastAsia="sk-SK"/>
        </w:rPr>
        <w:pPrChange w:id="246" w:author="Pečová Renáta" w:date="2021-08-05T16:09:00Z">
          <w:pPr>
            <w:spacing w:after="120"/>
            <w:ind w:left="708"/>
            <w:jc w:val="both"/>
          </w:pPr>
        </w:pPrChange>
      </w:pPr>
      <w:ins w:id="247" w:author="Pečová Renáta" w:date="2021-08-05T16:09:00Z">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ins>
    </w:p>
    <w:p w14:paraId="60A17C1B" w14:textId="0BF182D6" w:rsidR="00D0474A" w:rsidRPr="0056078F" w:rsidDel="0056078F" w:rsidRDefault="00D0474A" w:rsidP="00D0474A">
      <w:pPr>
        <w:numPr>
          <w:ilvl w:val="1"/>
          <w:numId w:val="69"/>
        </w:numPr>
        <w:spacing w:before="120"/>
        <w:jc w:val="both"/>
        <w:rPr>
          <w:del w:id="248" w:author="Pečová Renáta" w:date="2021-08-05T16:09:00Z"/>
          <w:rFonts w:ascii="Times New Roman" w:hAnsi="Times New Roman"/>
          <w:highlight w:val="yellow"/>
          <w:lang w:eastAsia="sk-SK"/>
        </w:rPr>
      </w:pPr>
      <w:del w:id="249" w:author="Pečová Renáta" w:date="2021-08-05T16:09:00Z">
        <w:r w:rsidRPr="0056078F" w:rsidDel="0056078F">
          <w:rPr>
            <w:rFonts w:ascii="Times New Roman" w:hAnsi="Times New Roman"/>
            <w:bCs/>
            <w:highlight w:val="yellow"/>
          </w:rPr>
          <w:delText>Poskytovateľ</w:delText>
        </w:r>
        <w:r w:rsidRPr="0056078F" w:rsidDel="0056078F">
          <w:rPr>
            <w:rFonts w:ascii="Times New Roman" w:hAnsi="Times New Roman"/>
            <w:highlight w:val="yellow"/>
            <w:lang w:eastAsia="sk-SK"/>
          </w:rPr>
          <w:delText xml:space="preserve"> zabezpečí poskytnutie NFP (ďalej aj „platba“) Prijímateľovi bezhotovostne formou rozpočtového opatrenia v súlade so zákonom o rozpočtových pravidlách na Prijímateľom určený výdavkový účet vedený v EUR (ďalej len ,,účet Prijímateľa“).</w:delText>
        </w:r>
      </w:del>
    </w:p>
    <w:p w14:paraId="2E230C8C" w14:textId="03B099E7" w:rsidR="00D0474A" w:rsidRPr="0056078F" w:rsidDel="0056078F" w:rsidRDefault="00D24B26" w:rsidP="005D7E36">
      <w:pPr>
        <w:numPr>
          <w:ilvl w:val="1"/>
          <w:numId w:val="69"/>
        </w:numPr>
        <w:spacing w:before="120"/>
        <w:jc w:val="both"/>
        <w:rPr>
          <w:del w:id="250" w:author="Pečová Renáta" w:date="2021-08-05T16:09:00Z"/>
          <w:rFonts w:ascii="Times New Roman" w:hAnsi="Times New Roman"/>
          <w:highlight w:val="yellow"/>
          <w:lang w:eastAsia="sk-SK"/>
        </w:rPr>
      </w:pPr>
      <w:ins w:id="251" w:author="Martin" w:date="2021-05-14T11:14:00Z">
        <w:del w:id="252" w:author="Pečová Renáta" w:date="2021-08-05T16:09:00Z">
          <w:r w:rsidRPr="0056078F" w:rsidDel="0056078F">
            <w:rPr>
              <w:rFonts w:ascii="Times New Roman" w:hAnsi="Times New Roman"/>
              <w:bCs/>
              <w:highlight w:val="yellow"/>
            </w:rPr>
            <w:delText xml:space="preserve">Prijímateľ oznámi identifikovanie rozpočtových výdavkových účtov </w:delText>
          </w:r>
        </w:del>
      </w:ins>
      <w:ins w:id="253" w:author="Martin" w:date="2021-05-14T11:15:00Z">
        <w:del w:id="254" w:author="Pečová Renáta" w:date="2021-08-05T16:09:00Z">
          <w:r w:rsidRPr="0056078F" w:rsidDel="0056078F">
            <w:rPr>
              <w:rFonts w:ascii="Times New Roman" w:hAnsi="Times New Roman"/>
              <w:bCs/>
              <w:highlight w:val="yellow"/>
            </w:rPr>
            <w:delText xml:space="preserve">Poskytovateľovi( ďalej aj „účty Prijímateľa“) </w:delText>
          </w:r>
        </w:del>
      </w:ins>
      <w:del w:id="255" w:author="Pečová Renáta" w:date="2021-08-05T16:09:00Z">
        <w:r w:rsidR="00D0474A" w:rsidRPr="0056078F" w:rsidDel="0056078F">
          <w:rPr>
            <w:rFonts w:ascii="Times New Roman" w:hAnsi="Times New Roman"/>
            <w:bCs/>
            <w:highlight w:val="yellow"/>
          </w:rPr>
          <w:delText xml:space="preserve">Prijímateľ je povinný udržiavať </w:delText>
        </w:r>
      </w:del>
      <w:ins w:id="256" w:author="Martin" w:date="2021-05-14T11:15:00Z">
        <w:del w:id="257" w:author="Pečová Renáta" w:date="2021-08-05T16:09:00Z">
          <w:r w:rsidRPr="0056078F" w:rsidDel="0056078F">
            <w:rPr>
              <w:rFonts w:ascii="Times New Roman" w:hAnsi="Times New Roman"/>
              <w:bCs/>
              <w:highlight w:val="yellow"/>
            </w:rPr>
            <w:delText>účty</w:delText>
          </w:r>
        </w:del>
      </w:ins>
      <w:del w:id="258" w:author="Pečová Renáta" w:date="2021-08-05T16:09:00Z">
        <w:r w:rsidR="00D0474A" w:rsidRPr="0056078F" w:rsidDel="0056078F">
          <w:rPr>
            <w:rFonts w:ascii="Times New Roman" w:hAnsi="Times New Roman"/>
            <w:bCs/>
            <w:highlight w:val="yellow"/>
          </w:rPr>
          <w:delText>účet Prijímateľa otvoren</w:delText>
        </w:r>
      </w:del>
      <w:ins w:id="259" w:author="Martin" w:date="2021-05-14T11:15:00Z">
        <w:del w:id="260" w:author="Pečová Renáta" w:date="2021-08-05T16:09:00Z">
          <w:r w:rsidRPr="0056078F" w:rsidDel="0056078F">
            <w:rPr>
              <w:rFonts w:ascii="Times New Roman" w:hAnsi="Times New Roman"/>
              <w:bCs/>
              <w:highlight w:val="yellow"/>
            </w:rPr>
            <w:delText>é</w:delText>
          </w:r>
        </w:del>
      </w:ins>
      <w:del w:id="261" w:author="Pečová Renáta" w:date="2021-08-05T16:09:00Z">
        <w:r w:rsidR="00D0474A" w:rsidRPr="0056078F" w:rsidDel="0056078F">
          <w:rPr>
            <w:rFonts w:ascii="Times New Roman" w:hAnsi="Times New Roman"/>
            <w:bCs/>
            <w:highlight w:val="yellow"/>
          </w:rPr>
          <w:delText xml:space="preserve">ý a nesmie </w:delText>
        </w:r>
      </w:del>
      <w:ins w:id="262" w:author="Martin" w:date="2021-05-14T11:15:00Z">
        <w:del w:id="263" w:author="Pečová Renáta" w:date="2021-08-05T16:09:00Z">
          <w:r w:rsidRPr="0056078F" w:rsidDel="0056078F">
            <w:rPr>
              <w:rFonts w:ascii="Times New Roman" w:hAnsi="Times New Roman"/>
              <w:bCs/>
              <w:highlight w:val="yellow"/>
            </w:rPr>
            <w:delText>ich</w:delText>
          </w:r>
        </w:del>
      </w:ins>
      <w:del w:id="264" w:author="Pečová Renáta" w:date="2021-08-05T16:09:00Z">
        <w:r w:rsidR="00D0474A" w:rsidRPr="0056078F" w:rsidDel="0056078F">
          <w:rPr>
            <w:rFonts w:ascii="Times New Roman" w:hAnsi="Times New Roman"/>
            <w:bCs/>
            <w:highlight w:val="yellow"/>
          </w:rPr>
          <w:delText xml:space="preserve">ho zrušiť až do finančného ukončenia Projektu. </w:delText>
        </w:r>
        <w:r w:rsidR="00D0474A" w:rsidRPr="0056078F" w:rsidDel="0056078F">
          <w:rPr>
            <w:rFonts w:ascii="Times New Roman" w:hAnsi="Times New Roman"/>
            <w:highlight w:val="yellow"/>
            <w:lang w:eastAsia="sk-SK"/>
          </w:rPr>
          <w:delText xml:space="preserve">Ak je </w:delText>
        </w:r>
        <w:r w:rsidR="00D0474A" w:rsidRPr="0056078F" w:rsidDel="0056078F">
          <w:rPr>
            <w:rFonts w:ascii="Times New Roman" w:hAnsi="Times New Roman"/>
            <w:bCs/>
            <w:highlight w:val="yellow"/>
          </w:rPr>
          <w:delText>účtom</w:delText>
        </w:r>
        <w:r w:rsidR="00D0474A" w:rsidRPr="0056078F" w:rsidDel="0056078F">
          <w:rPr>
            <w:rFonts w:ascii="Times New Roman" w:hAnsi="Times New Roman"/>
            <w:highlight w:val="yellow"/>
            <w:lang w:eastAsia="sk-SK"/>
          </w:rPr>
          <w:delText xml:space="preserve"> </w:delText>
        </w:r>
        <w:r w:rsidR="00D0474A" w:rsidRPr="0056078F" w:rsidDel="0056078F">
          <w:rPr>
            <w:rFonts w:ascii="Times New Roman" w:hAnsi="Times New Roman"/>
            <w:highlight w:val="yellow"/>
            <w:lang w:eastAsia="sk-SK"/>
          </w:rPr>
          <w:lastRenderedPageBreak/>
          <w:delText xml:space="preserve">Prijímateľa rozpočtový výdavkový účet pre prostriedky EÚ a štátneho rozpočtu na spolufinancovanie slúžiaci na príjem prostriedkov NFP, a tento účet je využívaný aj na úhradu výdavkov spojených s Realizáciou aktivít Projektu z poskytnutej zálohovej platby, môžu byť špecifické výdavky realizované aj z iného rozpočtového 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postupuje v zmysle </w:delText>
        </w:r>
        <w:commentRangeStart w:id="265"/>
        <w:r w:rsidR="00D0474A" w:rsidRPr="0056078F" w:rsidDel="0056078F">
          <w:rPr>
            <w:rFonts w:ascii="Times New Roman" w:hAnsi="Times New Roman"/>
            <w:highlight w:val="yellow"/>
            <w:lang w:eastAsia="sk-SK"/>
          </w:rPr>
          <w:delText xml:space="preserve">príslušnej </w:delText>
        </w:r>
        <w:commentRangeEnd w:id="265"/>
        <w:r w:rsidR="00D0474A" w:rsidRPr="0056078F" w:rsidDel="0056078F">
          <w:rPr>
            <w:rStyle w:val="Odkaznakomentr"/>
            <w:rFonts w:ascii="Times New Roman" w:eastAsia="Times New Roman" w:hAnsi="Times New Roman"/>
            <w:highlight w:val="yellow"/>
            <w:lang w:val="x-none" w:eastAsia="x-none"/>
          </w:rPr>
          <w:commentReference w:id="265"/>
        </w:r>
        <w:r w:rsidR="00D0474A" w:rsidRPr="0056078F" w:rsidDel="0056078F">
          <w:rPr>
            <w:rFonts w:ascii="Times New Roman" w:hAnsi="Times New Roman"/>
            <w:highlight w:val="yellow"/>
            <w:lang w:eastAsia="sk-SK"/>
          </w:rPr>
          <w:delText>kapitoly Systému finančného riadenia.</w:delText>
        </w:r>
      </w:del>
    </w:p>
    <w:p w14:paraId="11A5308D" w14:textId="0966D4AC" w:rsidR="00D0474A" w:rsidRPr="0056078F" w:rsidDel="0056078F" w:rsidRDefault="00D0474A">
      <w:pPr>
        <w:spacing w:before="120" w:after="120"/>
        <w:ind w:left="540"/>
        <w:jc w:val="both"/>
        <w:rPr>
          <w:del w:id="266" w:author="Pečová Renáta" w:date="2021-08-05T16:09:00Z"/>
          <w:rFonts w:ascii="Times New Roman" w:hAnsi="Times New Roman"/>
          <w:highlight w:val="yellow"/>
          <w:lang w:eastAsia="sk-SK"/>
        </w:rPr>
        <w:pPrChange w:id="267" w:author="Martin" w:date="2021-05-14T11:17:00Z">
          <w:pPr>
            <w:spacing w:after="120"/>
            <w:ind w:left="540"/>
            <w:jc w:val="both"/>
          </w:pPr>
        </w:pPrChange>
      </w:pPr>
      <w:del w:id="268" w:author="Pečová Renáta" w:date="2021-08-05T16:09:00Z">
        <w:r w:rsidRPr="0056078F" w:rsidDel="0056078F">
          <w:rPr>
            <w:rFonts w:ascii="Times New Roman" w:hAnsi="Times New Roman"/>
            <w:highlight w:val="yellow"/>
            <w:lang w:eastAsia="sk-SK"/>
          </w:rPr>
          <w:delTex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delText>
        </w:r>
      </w:del>
    </w:p>
    <w:p w14:paraId="094454F6" w14:textId="2F6D025D" w:rsidR="00D0474A" w:rsidRPr="0056078F" w:rsidDel="0056078F" w:rsidRDefault="00D0474A" w:rsidP="00D0474A">
      <w:pPr>
        <w:numPr>
          <w:ilvl w:val="1"/>
          <w:numId w:val="69"/>
        </w:numPr>
        <w:spacing w:before="120"/>
        <w:jc w:val="both"/>
        <w:rPr>
          <w:del w:id="269" w:author="Pečová Renáta" w:date="2021-08-05T16:09:00Z"/>
          <w:rFonts w:ascii="Times New Roman" w:hAnsi="Times New Roman"/>
          <w:highlight w:val="yellow"/>
          <w:lang w:eastAsia="sk-SK"/>
        </w:rPr>
      </w:pPr>
      <w:del w:id="270" w:author="Pečová Renáta" w:date="2021-08-05T16:09:00Z">
        <w:r w:rsidRPr="0056078F" w:rsidDel="0056078F">
          <w:rPr>
            <w:rFonts w:ascii="Times New Roman" w:hAnsi="Times New Roman"/>
            <w:bCs/>
            <w:highlight w:val="yellow"/>
          </w:rPr>
          <w:delText>Oprávnený</w:delText>
        </w:r>
        <w:r w:rsidRPr="0056078F" w:rsidDel="0056078F">
          <w:rPr>
            <w:rFonts w:ascii="Times New Roman" w:hAnsi="Times New Roman"/>
            <w:highlight w:val="yellow"/>
            <w:lang w:eastAsia="sk-SK"/>
          </w:rPr>
          <w:delText xml:space="preserve"> výdavok za podmienok definovaných v predchádzajúcom odseku vzniká prevodom príslušnej časti NFP z účtu Prijímateľa na iný výdavkový účet otvorený Prijímateľom definovaný v predchádzajúcom odseku a úhradou záväzku alebo úhradou špecifického výdavku.</w:delText>
        </w:r>
      </w:del>
    </w:p>
    <w:p w14:paraId="1D7C1CA3" w14:textId="1673B230" w:rsidR="00D0474A" w:rsidRPr="0056078F" w:rsidDel="0056078F" w:rsidRDefault="00D0474A" w:rsidP="00D0474A">
      <w:pPr>
        <w:numPr>
          <w:ilvl w:val="1"/>
          <w:numId w:val="69"/>
        </w:numPr>
        <w:spacing w:before="120"/>
        <w:jc w:val="both"/>
        <w:rPr>
          <w:del w:id="271" w:author="Pečová Renáta" w:date="2021-08-05T16:09:00Z"/>
          <w:rFonts w:ascii="Times New Roman" w:hAnsi="Times New Roman"/>
          <w:b/>
          <w:bCs/>
          <w:highlight w:val="yellow"/>
          <w:lang w:eastAsia="sk-SK"/>
        </w:rPr>
      </w:pPr>
      <w:del w:id="272" w:author="Pečová Renáta" w:date="2021-08-05T16:09:00Z">
        <w:r w:rsidRPr="0056078F" w:rsidDel="0056078F">
          <w:rPr>
            <w:rFonts w:ascii="Times New Roman" w:hAnsi="Times New Roman"/>
            <w:highlight w:val="yellow"/>
            <w:lang w:eastAsia="sk-SK"/>
          </w:rPr>
          <w:delText xml:space="preserve">Ak sa Projekt </w:delText>
        </w:r>
        <w:r w:rsidRPr="0056078F" w:rsidDel="0056078F">
          <w:rPr>
            <w:rFonts w:ascii="Times New Roman" w:hAnsi="Times New Roman"/>
            <w:bCs/>
            <w:highlight w:val="yellow"/>
          </w:rPr>
          <w:delText>realizuje</w:delText>
        </w:r>
        <w:r w:rsidRPr="0056078F" w:rsidDel="0056078F">
          <w:rPr>
            <w:rFonts w:ascii="Times New Roman" w:hAnsi="Times New Roman"/>
            <w:highlight w:val="yellow"/>
            <w:lang w:eastAsia="sk-SK"/>
          </w:rPr>
          <w:delText xml:space="preserve"> prostredníctvom subjektu v zriaďovateľskej pôsobnosti Prijímateľa postupuje sa v zmysle príslušnej kapitoly Systému finančného riadenia.</w:delText>
        </w:r>
      </w:del>
    </w:p>
    <w:p w14:paraId="3D6366B1" w14:textId="4D37A581"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 xml:space="preserve">ÚČTY PRIJÍMATEĽA – SPOLOČNÉ USTANOVENIA </w:t>
      </w:r>
      <w:del w:id="273" w:author="Pečová Renáta" w:date="2021-08-05T16:10:00Z">
        <w:r w:rsidRPr="00E65D00" w:rsidDel="0056078F">
          <w:rPr>
            <w:rFonts w:ascii="Times New Roman" w:hAnsi="Times New Roman"/>
            <w:b/>
            <w:bCs/>
            <w:lang w:eastAsia="sk-SK"/>
          </w:rPr>
          <w:delText>OKREM ŠTÁTNYCH ROZPOČTOVÝCH ORGANIZÁCIÍ</w:delText>
        </w:r>
      </w:del>
    </w:p>
    <w:p w14:paraId="07E17424" w14:textId="77777777" w:rsidR="0056078F" w:rsidRPr="003B1B29" w:rsidRDefault="0056078F" w:rsidP="0056078F">
      <w:pPr>
        <w:numPr>
          <w:ilvl w:val="1"/>
          <w:numId w:val="74"/>
        </w:numPr>
        <w:spacing w:before="120"/>
        <w:jc w:val="both"/>
        <w:rPr>
          <w:ins w:id="274" w:author="Pečová Renáta" w:date="2021-08-05T16:11:00Z"/>
          <w:rFonts w:ascii="Times New Roman" w:hAnsi="Times New Roman"/>
          <w:bCs/>
        </w:rPr>
      </w:pPr>
      <w:ins w:id="275" w:author="Pečová Renáta" w:date="2021-08-05T16:11:00Z">
        <w:r w:rsidRPr="003B1B29">
          <w:rPr>
            <w:rFonts w:ascii="Times New Roman" w:hAnsi="Times New Roman"/>
            <w:bCs/>
          </w:rPr>
          <w:t>Prijímateľ je povinný udržiavať účet Prijímateľa otvorený a nesmie ho zrušiť až do finančného ukončenia Projektu. V prípade otvorenia účtu pre príjem NFP v komerčnej banke v zahraničí, Prijímateľ zodpovedá za úhradu všetkých nákladov spojených s realizáciou platieb na a z tohto účtu.</w:t>
        </w:r>
      </w:ins>
    </w:p>
    <w:p w14:paraId="6F312ADE" w14:textId="77777777" w:rsidR="0056078F" w:rsidRPr="003B1B29" w:rsidRDefault="0056078F" w:rsidP="0056078F">
      <w:pPr>
        <w:numPr>
          <w:ilvl w:val="1"/>
          <w:numId w:val="74"/>
        </w:numPr>
        <w:spacing w:before="120"/>
        <w:jc w:val="both"/>
        <w:rPr>
          <w:ins w:id="276" w:author="Pečová Renáta" w:date="2021-08-05T16:11:00Z"/>
          <w:rFonts w:ascii="Times New Roman" w:hAnsi="Times New Roman"/>
        </w:rPr>
      </w:pPr>
      <w:ins w:id="277" w:author="Pečová Renáta" w:date="2021-08-05T16:11:00Z">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 do dňa vykonania zmeny účtu Prijímateľa. </w:t>
        </w:r>
      </w:ins>
    </w:p>
    <w:p w14:paraId="4C4683C7" w14:textId="77777777" w:rsidR="0056078F" w:rsidRPr="003726AF" w:rsidRDefault="0056078F" w:rsidP="0056078F">
      <w:pPr>
        <w:numPr>
          <w:ilvl w:val="1"/>
          <w:numId w:val="74"/>
        </w:numPr>
        <w:spacing w:before="120"/>
        <w:jc w:val="both"/>
        <w:rPr>
          <w:ins w:id="278" w:author="Pečová Renáta" w:date="2021-08-05T16:11:00Z"/>
          <w:rFonts w:ascii="Times New Roman" w:hAnsi="Times New Roman"/>
        </w:rPr>
      </w:pPr>
      <w:ins w:id="279" w:author="Pečová Renáta" w:date="2021-08-05T16:11:00Z">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r>
          <w:rPr>
            <w:rFonts w:ascii="Times New Roman" w:hAnsi="Times New Roman"/>
          </w:rPr>
          <w:t>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ins>
    </w:p>
    <w:p w14:paraId="483A5052" w14:textId="77777777" w:rsidR="0056078F" w:rsidRPr="003726AF" w:rsidRDefault="0056078F" w:rsidP="0056078F">
      <w:pPr>
        <w:numPr>
          <w:ilvl w:val="1"/>
          <w:numId w:val="74"/>
        </w:numPr>
        <w:spacing w:before="120"/>
        <w:jc w:val="both"/>
        <w:rPr>
          <w:ins w:id="280" w:author="Pečová Renáta" w:date="2021-08-05T16:11:00Z"/>
          <w:rFonts w:ascii="Times New Roman" w:hAnsi="Times New Roman"/>
          <w:bCs/>
        </w:rPr>
      </w:pPr>
      <w:ins w:id="281" w:author="Pečová Renáta" w:date="2021-08-05T16:11:00Z">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ins>
    </w:p>
    <w:p w14:paraId="1FEA2954" w14:textId="77777777" w:rsidR="0056078F" w:rsidRPr="003726AF" w:rsidRDefault="0056078F" w:rsidP="0056078F">
      <w:pPr>
        <w:numPr>
          <w:ilvl w:val="1"/>
          <w:numId w:val="74"/>
        </w:numPr>
        <w:spacing w:before="120"/>
        <w:jc w:val="both"/>
        <w:rPr>
          <w:ins w:id="282" w:author="Pečová Renáta" w:date="2021-08-05T16:11:00Z"/>
          <w:rFonts w:ascii="Times New Roman" w:hAnsi="Times New Roman"/>
          <w:bCs/>
        </w:rPr>
      </w:pPr>
      <w:ins w:id="283" w:author="Pečová Renáta" w:date="2021-08-05T16:11:00Z">
        <w:r w:rsidRPr="003726AF">
          <w:rPr>
            <w:rFonts w:ascii="Times New Roman" w:hAnsi="Times New Roman"/>
            <w:bCs/>
          </w:rPr>
          <w:t xml:space="preserve">V prípade otvorenia osobitného účtu </w:t>
        </w:r>
        <w:r>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Pr>
            <w:rFonts w:ascii="Times New Roman" w:hAnsi="Times New Roman"/>
            <w:bCs/>
          </w:rPr>
          <w:t>úhrady záväzku</w:t>
        </w:r>
        <w:r w:rsidRPr="003726AF">
          <w:rPr>
            <w:rFonts w:ascii="Times New Roman" w:hAnsi="Times New Roman"/>
            <w:bCs/>
          </w:rPr>
          <w:t xml:space="preserve"> vložiť vlastné zdroje Prijímateľa na tento osobitný účet </w:t>
        </w:r>
        <w:r>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Pr>
            <w:rFonts w:ascii="Times New Roman" w:hAnsi="Times New Roman"/>
            <w:bCs/>
          </w:rPr>
          <w:t xml:space="preserve">na Projekt </w:t>
        </w:r>
        <w:r w:rsidRPr="003726AF">
          <w:rPr>
            <w:rFonts w:ascii="Times New Roman" w:hAnsi="Times New Roman"/>
            <w:bCs/>
          </w:rPr>
          <w:t xml:space="preserve">ako potvrdenie o prevode vlastných </w:t>
        </w:r>
        <w:r w:rsidRPr="003726AF">
          <w:rPr>
            <w:rFonts w:ascii="Times New Roman" w:hAnsi="Times New Roman"/>
            <w:bCs/>
          </w:rPr>
          <w:lastRenderedPageBreak/>
          <w:t>zdrojov. V prípade, ak vlastné zdroje Prijímateľa neprechádzajú cez tento osobitný účet</w:t>
        </w:r>
        <w:r>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Pr>
            <w:rFonts w:ascii="Times New Roman" w:hAnsi="Times New Roman"/>
            <w:bCs/>
          </w:rPr>
          <w:t xml:space="preserve">, </w:t>
        </w:r>
        <w:r w:rsidRPr="00754499">
          <w:rPr>
            <w:rFonts w:ascii="Times New Roman" w:hAnsi="Times New Roman"/>
            <w:bCs/>
          </w:rPr>
          <w:t xml:space="preserve">okrem prípadov, ak vlastné zdroje Prijímateľa sú </w:t>
        </w:r>
        <w:r>
          <w:rPr>
            <w:rFonts w:ascii="Times New Roman" w:hAnsi="Times New Roman"/>
            <w:bCs/>
          </w:rPr>
          <w:t>zabezpečované Vecným príspevkom.</w:t>
        </w:r>
      </w:ins>
    </w:p>
    <w:p w14:paraId="75403EF3" w14:textId="77777777" w:rsidR="0056078F" w:rsidRPr="00F32560" w:rsidRDefault="0056078F" w:rsidP="0056078F">
      <w:pPr>
        <w:numPr>
          <w:ilvl w:val="1"/>
          <w:numId w:val="74"/>
        </w:numPr>
        <w:spacing w:before="120"/>
        <w:jc w:val="both"/>
        <w:rPr>
          <w:ins w:id="284" w:author="Pečová Renáta" w:date="2021-08-05T16:11:00Z"/>
          <w:rFonts w:ascii="Times New Roman" w:hAnsi="Times New Roman"/>
          <w:bCs/>
        </w:rPr>
      </w:pPr>
      <w:ins w:id="285" w:author="Pečová Renáta" w:date="2021-08-05T16:11:00Z">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Pr>
            <w:rFonts w:ascii="Times New Roman" w:hAnsi="Times New Roman"/>
            <w:bCs/>
          </w:rPr>
          <w:t xml:space="preserve"> v súlade s príslušnými ustanoveniami Systému finančného riadenia.</w:t>
        </w:r>
        <w:r w:rsidRPr="003726AF">
          <w:rPr>
            <w:rFonts w:ascii="Times New Roman" w:hAnsi="Times New Roman"/>
            <w:bCs/>
          </w:rPr>
          <w:t xml:space="preserve"> </w:t>
        </w:r>
      </w:ins>
    </w:p>
    <w:p w14:paraId="3CBBEAC9" w14:textId="77777777" w:rsidR="0056078F" w:rsidRPr="00F32560" w:rsidRDefault="0056078F" w:rsidP="0056078F">
      <w:pPr>
        <w:spacing w:before="120"/>
        <w:ind w:left="540"/>
        <w:jc w:val="both"/>
        <w:rPr>
          <w:ins w:id="286" w:author="Pečová Renáta" w:date="2021-08-05T16:11:00Z"/>
          <w:rFonts w:ascii="Times New Roman" w:hAnsi="Times New Roman"/>
          <w:bCs/>
        </w:rPr>
      </w:pPr>
      <w:ins w:id="287" w:author="Pečová Renáta" w:date="2021-08-05T16:11:00Z">
        <w:r w:rsidRPr="00F32560">
          <w:rPr>
            <w:rFonts w:ascii="Times New Roman" w:hAnsi="Times New Roman"/>
            <w:bCs/>
          </w:rPr>
          <w:t>Prijímateľ je povinný oznámiť Poskytovateľovi identifikáciu iného účtu otvoreného Prijímateľom, z ktorého realizuje špecifické typy výdavkov</w:t>
        </w:r>
        <w:r>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ins>
    </w:p>
    <w:p w14:paraId="102AFA43" w14:textId="77777777" w:rsidR="0056078F" w:rsidRPr="00F32560" w:rsidRDefault="0056078F" w:rsidP="0056078F">
      <w:pPr>
        <w:numPr>
          <w:ilvl w:val="1"/>
          <w:numId w:val="74"/>
        </w:numPr>
        <w:spacing w:before="120"/>
        <w:jc w:val="both"/>
        <w:rPr>
          <w:ins w:id="288" w:author="Pečová Renáta" w:date="2021-08-05T16:11:00Z"/>
          <w:rFonts w:ascii="Times New Roman" w:hAnsi="Times New Roman"/>
          <w:bCs/>
        </w:rPr>
      </w:pPr>
      <w:ins w:id="289" w:author="Pečová Renáta" w:date="2021-08-05T16:11:00Z">
        <w:r w:rsidRPr="003B1B29">
          <w:rPr>
            <w:rFonts w:ascii="Times New Roman" w:hAnsi="Times New Roman"/>
            <w:bCs/>
          </w:rPr>
          <w:t>Oprávnený výdavok za podmienok definovaných v predchádzajúcom odseku vzniká</w:t>
        </w:r>
        <w:r w:rsidRPr="008D1F03">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Pr>
            <w:rFonts w:ascii="Times New Roman" w:hAnsi="Times New Roman"/>
            <w:bCs/>
          </w:rPr>
          <w:t>úhradou záväzku</w:t>
        </w:r>
        <w:r w:rsidRPr="00F32560">
          <w:rPr>
            <w:rFonts w:ascii="Times New Roman" w:hAnsi="Times New Roman"/>
            <w:bCs/>
          </w:rPr>
          <w:t xml:space="preserve"> alebo úhradou špecifického typu výdavku.</w:t>
        </w:r>
      </w:ins>
    </w:p>
    <w:p w14:paraId="5BCF9CA0" w14:textId="77777777" w:rsidR="0056078F" w:rsidRDefault="0056078F" w:rsidP="0056078F">
      <w:pPr>
        <w:numPr>
          <w:ilvl w:val="1"/>
          <w:numId w:val="74"/>
        </w:numPr>
        <w:spacing w:before="120"/>
        <w:jc w:val="both"/>
        <w:rPr>
          <w:ins w:id="290" w:author="Pečová Renáta" w:date="2021-08-05T16:11:00Z"/>
          <w:rFonts w:ascii="Times New Roman" w:hAnsi="Times New Roman"/>
          <w:bCs/>
        </w:rPr>
      </w:pPr>
      <w:ins w:id="291" w:author="Pečová Renáta" w:date="2021-08-05T16:11:00Z">
        <w:r w:rsidRPr="003726AF">
          <w:rPr>
            <w:rFonts w:ascii="Times New Roman" w:hAnsi="Times New Roman"/>
            <w:bCs/>
          </w:rP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ins>
    </w:p>
    <w:p w14:paraId="29676719" w14:textId="7FA8C02D" w:rsidR="00D0474A" w:rsidRPr="00E65D00" w:rsidDel="0056078F" w:rsidRDefault="00D0474A" w:rsidP="00D0474A">
      <w:pPr>
        <w:keepNext/>
        <w:spacing w:before="240" w:after="120"/>
        <w:ind w:left="1440" w:hanging="1440"/>
        <w:jc w:val="both"/>
        <w:outlineLvl w:val="2"/>
        <w:rPr>
          <w:del w:id="292" w:author="Pečová Renáta" w:date="2021-08-05T16:11:00Z"/>
          <w:rFonts w:ascii="Times New Roman" w:hAnsi="Times New Roman"/>
          <w:bCs/>
          <w:lang w:eastAsia="sk-SK"/>
        </w:rPr>
      </w:pPr>
      <w:del w:id="293" w:author="Pečová Renáta" w:date="2021-08-05T16:11:00Z">
        <w:r w:rsidRPr="0056078F" w:rsidDel="0056078F">
          <w:rPr>
            <w:rFonts w:ascii="Times New Roman" w:hAnsi="Times New Roman"/>
            <w:bCs/>
            <w:highlight w:val="yellow"/>
            <w:lang w:eastAsia="sk-SK"/>
            <w:rPrChange w:id="294" w:author="Pečová Renáta" w:date="2021-08-05T16:10:00Z">
              <w:rPr>
                <w:rFonts w:ascii="Times New Roman" w:hAnsi="Times New Roman"/>
                <w:bCs/>
                <w:lang w:eastAsia="sk-SK"/>
              </w:rPr>
            </w:rPrChange>
          </w:rPr>
          <w:delText>NEUPLATŇUJE SA</w:delText>
        </w:r>
        <w:r w:rsidRPr="00E65D00" w:rsidDel="0056078F">
          <w:rPr>
            <w:rFonts w:ascii="Times New Roman" w:hAnsi="Times New Roman"/>
            <w:bCs/>
            <w:lang w:eastAsia="sk-SK"/>
          </w:rPr>
          <w:delText xml:space="preserve"> </w:delText>
        </w:r>
      </w:del>
    </w:p>
    <w:p w14:paraId="7EEAF8E7"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175BB96C" w14:textId="19C32BBF" w:rsidR="00D0474A" w:rsidRPr="00E65D00" w:rsidRDefault="00D0474A" w:rsidP="00D0474A">
      <w:pPr>
        <w:pStyle w:val="Odsekzoznamu1"/>
        <w:numPr>
          <w:ilvl w:val="0"/>
          <w:numId w:val="65"/>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w:t>
      </w:r>
      <w:ins w:id="295" w:author="Martin" w:date="2021-05-14T11:18:00Z">
        <w:r w:rsidR="00862252">
          <w:rPr>
            <w:sz w:val="22"/>
            <w:szCs w:val="22"/>
          </w:rPr>
          <w:t>/časti účtovných dokladov</w:t>
        </w:r>
      </w:ins>
      <w:r w:rsidRPr="00E65D00">
        <w:rPr>
          <w:sz w:val="22"/>
          <w:szCs w:val="22"/>
        </w:rPr>
        <w:t xml:space="preserve"> Dodávateľov Projektu</w:t>
      </w:r>
      <w:ins w:id="296" w:author="Martin" w:date="2021-05-14T11:19:00Z">
        <w:r w:rsidR="00862252">
          <w:rPr>
            <w:sz w:val="22"/>
            <w:szCs w:val="22"/>
          </w:rPr>
          <w:t xml:space="preserve">, pričom vlastné zdroje Prijímateľa môžu byť uhradené Dodávateľovi Projektu aj pred úhradou poskytnutého </w:t>
        </w:r>
        <w:proofErr w:type="spellStart"/>
        <w:r w:rsidR="00862252">
          <w:rPr>
            <w:sz w:val="22"/>
            <w:szCs w:val="22"/>
          </w:rPr>
          <w:t>predfinancovania</w:t>
        </w:r>
        <w:proofErr w:type="spellEnd"/>
        <w:r w:rsidR="00862252">
          <w:rPr>
            <w:sz w:val="22"/>
            <w:szCs w:val="22"/>
          </w:rPr>
          <w:t xml:space="preserve"> formou rozpočtového opatrenia.</w:t>
        </w:r>
      </w:ins>
      <w:r w:rsidRPr="00E65D00">
        <w:rPr>
          <w:sz w:val="22"/>
          <w:szCs w:val="22"/>
        </w:rPr>
        <w:t xml:space="preserve">. Podrobnosti a detailné postupy realizácie platieb systémom </w:t>
      </w:r>
      <w:proofErr w:type="spellStart"/>
      <w:r w:rsidRPr="00E65D00">
        <w:rPr>
          <w:sz w:val="22"/>
          <w:szCs w:val="22"/>
        </w:rPr>
        <w:t>predfinancovania</w:t>
      </w:r>
      <w:proofErr w:type="spellEnd"/>
      <w:r w:rsidRPr="00E65D00">
        <w:rPr>
          <w:sz w:val="22"/>
          <w:szCs w:val="22"/>
        </w:rPr>
        <w:t xml:space="preserve"> sú upravené v </w:t>
      </w:r>
      <w:commentRangeStart w:id="297"/>
      <w:r w:rsidRPr="00E65D00">
        <w:rPr>
          <w:sz w:val="22"/>
          <w:szCs w:val="22"/>
        </w:rPr>
        <w:t xml:space="preserve">príslušnej </w:t>
      </w:r>
      <w:commentRangeEnd w:id="297"/>
      <w:r w:rsidRPr="00E65D00">
        <w:rPr>
          <w:rStyle w:val="Odkaznakomentr"/>
          <w:rFonts w:eastAsia="Times New Roman"/>
          <w:sz w:val="22"/>
          <w:szCs w:val="22"/>
          <w:lang w:val="x-none" w:eastAsia="x-none"/>
        </w:rPr>
        <w:commentReference w:id="297"/>
      </w:r>
      <w:r w:rsidRPr="00E65D00">
        <w:rPr>
          <w:sz w:val="22"/>
          <w:szCs w:val="22"/>
        </w:rPr>
        <w:t>kapitole Systému finančného riadenia, ktorý sa Zmluvné strany zaväzujú dodržiavať.</w:t>
      </w:r>
    </w:p>
    <w:p w14:paraId="34E50F52" w14:textId="77777777" w:rsidR="00D0474A" w:rsidRPr="00E65D00" w:rsidRDefault="00D0474A" w:rsidP="00D0474A">
      <w:pPr>
        <w:pStyle w:val="Odsekzoznamu1"/>
        <w:spacing w:after="120" w:line="276" w:lineRule="auto"/>
        <w:jc w:val="both"/>
        <w:rPr>
          <w:sz w:val="22"/>
          <w:szCs w:val="22"/>
        </w:rPr>
      </w:pPr>
    </w:p>
    <w:p w14:paraId="52898146"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xml:space="preserve">), predloženej Prijímateľom v EUR po Začatí realizácie aktivít Projektu a nadobudnutí účinnosti Zmluvy o poskytnutí NFP. Žiadosť o platbu (poskytnutie </w:t>
      </w:r>
      <w:proofErr w:type="spellStart"/>
      <w:r w:rsidRPr="00E65D00">
        <w:rPr>
          <w:sz w:val="22"/>
          <w:szCs w:val="22"/>
        </w:rPr>
        <w:t>predfinancovania</w:t>
      </w:r>
      <w:proofErr w:type="spellEnd"/>
      <w:r w:rsidRPr="00E65D00">
        <w:rPr>
          <w:sz w:val="22"/>
          <w:szCs w:val="22"/>
        </w:rPr>
        <w:t xml:space="preserve">) musí byť v súlade s rozpočtom Projektu. Prijímateľ v rámci formulára Žiadosti o platbu (poskytnutie </w:t>
      </w:r>
      <w:proofErr w:type="spellStart"/>
      <w:r w:rsidRPr="00E65D00">
        <w:rPr>
          <w:sz w:val="22"/>
          <w:szCs w:val="22"/>
        </w:rPr>
        <w:t>predfinancovania</w:t>
      </w:r>
      <w:proofErr w:type="spellEnd"/>
      <w:r w:rsidRPr="00E65D00">
        <w:rPr>
          <w:sz w:val="22"/>
          <w:szCs w:val="22"/>
        </w:rPr>
        <w:t xml:space="preserve">) uvedie nárokovanú sumu finančných prostriedkov podľa skupiny výdavkov uvedenej v prílohe č. </w:t>
      </w:r>
      <w:r>
        <w:rPr>
          <w:sz w:val="22"/>
          <w:szCs w:val="22"/>
        </w:rPr>
        <w:t>3</w:t>
      </w:r>
      <w:r w:rsidRPr="00E65D00">
        <w:rPr>
          <w:sz w:val="22"/>
          <w:szCs w:val="22"/>
        </w:rPr>
        <w:t xml:space="preserve"> Zmluvy o poskytnutí NFP (Rozpočet Projektu).</w:t>
      </w:r>
    </w:p>
    <w:p w14:paraId="00313506" w14:textId="77777777" w:rsidR="00D0474A" w:rsidRPr="00E65D00" w:rsidRDefault="00D0474A" w:rsidP="00D0474A">
      <w:pPr>
        <w:pStyle w:val="Odsekzoznamu1"/>
        <w:spacing w:line="276" w:lineRule="auto"/>
        <w:rPr>
          <w:sz w:val="22"/>
          <w:szCs w:val="22"/>
        </w:rPr>
      </w:pPr>
    </w:p>
    <w:p w14:paraId="7ACBCB71" w14:textId="71F471AD"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w:t>
      </w:r>
      <w:ins w:id="298" w:author="Martin" w:date="2021-05-14T11:20:00Z">
        <w:r w:rsidR="001E3A0A">
          <w:rPr>
            <w:sz w:val="22"/>
            <w:szCs w:val="22"/>
          </w:rPr>
          <w:t>/časti účtovných dokladov</w:t>
        </w:r>
      </w:ins>
      <w:r w:rsidRPr="00E65D00">
        <w:rPr>
          <w:sz w:val="22"/>
          <w:szCs w:val="22"/>
        </w:rPr>
        <w:t xml:space="preserve"> (faktúra, prípadne doklad </w:t>
      </w:r>
      <w:r w:rsidRPr="00E65D00">
        <w:rPr>
          <w:sz w:val="22"/>
          <w:szCs w:val="22"/>
        </w:rPr>
        <w:lastRenderedPageBreak/>
        <w:t>rovnocennej dôkaznej hodnoty</w:t>
      </w:r>
      <w:r>
        <w:rPr>
          <w:sz w:val="22"/>
          <w:szCs w:val="22"/>
        </w:rPr>
        <w:t>,</w:t>
      </w:r>
      <w:r w:rsidR="00722CBD" w:rsidRPr="00722CBD">
        <w:rPr>
          <w:sz w:val="22"/>
          <w:szCs w:val="22"/>
        </w:rPr>
        <w:t xml:space="preserve"> </w:t>
      </w:r>
      <w:r w:rsidR="00722CBD">
        <w:rPr>
          <w:sz w:val="22"/>
          <w:szCs w:val="22"/>
        </w:rPr>
        <w:t>resp. ich kópia</w:t>
      </w:r>
      <w:r w:rsidRPr="00E65D00">
        <w:rPr>
          <w:sz w:val="22"/>
          <w:szCs w:val="22"/>
        </w:rPr>
        <w:t>) prijaté od Dodávateľa Projektu a relevantnú podpornú dokumentáciu</w:t>
      </w:r>
      <w:r>
        <w:rPr>
          <w:sz w:val="22"/>
          <w:szCs w:val="22"/>
        </w:rPr>
        <w:t xml:space="preserve">, </w:t>
      </w:r>
      <w:r w:rsidR="00461A5F">
        <w:rPr>
          <w:sz w:val="22"/>
          <w:szCs w:val="22"/>
        </w:rPr>
        <w:t>resp. ich kópi</w:t>
      </w:r>
      <w:r w:rsidR="00296545">
        <w:rPr>
          <w:sz w:val="22"/>
          <w:szCs w:val="22"/>
        </w:rPr>
        <w:t>u</w:t>
      </w:r>
      <w:r w:rsidRPr="00E65D00">
        <w:rPr>
          <w:sz w:val="22"/>
          <w:szCs w:val="22"/>
        </w:rPr>
        <w:t xml:space="preserve">, ktorej minimálny rozsah stanovuje Systém riadenia EŠIF a Poskytovateľ, a to v lehote splatnosti týchto účtovných dokladov. Jeden rovnopis účtovných dokladov si ponecháva Prijímateľ. Ak sú súčasťou výdavkov Prijímateľa aj hotovostné úhrady, tieto výdavky zahrnie do Žiadosti o platbu (poskytnutie </w:t>
      </w:r>
      <w:proofErr w:type="spellStart"/>
      <w:r w:rsidRPr="00E65D00">
        <w:rPr>
          <w:sz w:val="22"/>
          <w:szCs w:val="22"/>
        </w:rPr>
        <w:t>predfinancovania</w:t>
      </w:r>
      <w:proofErr w:type="spellEnd"/>
      <w:r w:rsidRPr="00E65D00">
        <w:rPr>
          <w:sz w:val="22"/>
          <w:szCs w:val="22"/>
        </w:rPr>
        <w:t xml:space="preserve">) a predloží k nim príslušné účtovné doklady, ktoré potvrdzujú hotovostnú úhradu (napr. pokladničný blok). </w:t>
      </w:r>
      <w:r w:rsidRPr="00E65D00">
        <w:rPr>
          <w:rFonts w:cs="Arial"/>
          <w:sz w:val="22"/>
          <w:szCs w:val="22"/>
        </w:rPr>
        <w:t xml:space="preserve">Prijímateľ môže do Žiadosti o platbu (poskytnutie </w:t>
      </w:r>
      <w:proofErr w:type="spellStart"/>
      <w:r w:rsidRPr="00E65D00">
        <w:rPr>
          <w:rFonts w:cs="Arial"/>
          <w:sz w:val="22"/>
          <w:szCs w:val="22"/>
        </w:rPr>
        <w:t>predfinancovania</w:t>
      </w:r>
      <w:proofErr w:type="spellEnd"/>
      <w:r w:rsidRPr="00E65D00">
        <w:rPr>
          <w:rFonts w:cs="Arial"/>
          <w:sz w:val="22"/>
          <w:szCs w:val="22"/>
        </w:rPr>
        <w:t>)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p>
    <w:p w14:paraId="7748AAF4" w14:textId="77777777" w:rsidR="00D0474A" w:rsidRPr="00E65D00" w:rsidRDefault="00D0474A" w:rsidP="00D0474A">
      <w:pPr>
        <w:pStyle w:val="Odsekzoznamu1"/>
        <w:tabs>
          <w:tab w:val="num" w:pos="1353"/>
        </w:tabs>
        <w:spacing w:after="120" w:line="276" w:lineRule="auto"/>
        <w:jc w:val="both"/>
        <w:rPr>
          <w:sz w:val="22"/>
          <w:szCs w:val="22"/>
        </w:rPr>
      </w:pPr>
    </w:p>
    <w:p w14:paraId="39D35970" w14:textId="208B7BC5"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w:t>
      </w:r>
      <w:r w:rsidRPr="001A4756">
        <w:rPr>
          <w:sz w:val="22"/>
          <w:szCs w:val="22"/>
        </w:rPr>
        <w:t xml:space="preserve">najneskôr do </w:t>
      </w:r>
      <w:ins w:id="299" w:author="Martin" w:date="2021-05-14T11:20:00Z">
        <w:r w:rsidR="001E3A0A" w:rsidRPr="001A4756">
          <w:rPr>
            <w:sz w:val="22"/>
            <w:szCs w:val="22"/>
          </w:rPr>
          <w:t>5</w:t>
        </w:r>
      </w:ins>
      <w:del w:id="300" w:author="Martin" w:date="2021-05-14T11:20:00Z">
        <w:r w:rsidRPr="001A4756" w:rsidDel="001E3A0A">
          <w:rPr>
            <w:sz w:val="22"/>
            <w:szCs w:val="22"/>
          </w:rPr>
          <w:delText>3</w:delText>
        </w:r>
      </w:del>
      <w:r w:rsidRPr="001A4756">
        <w:rPr>
          <w:sz w:val="22"/>
          <w:szCs w:val="22"/>
        </w:rPr>
        <w:t xml:space="preserve"> </w:t>
      </w:r>
      <w:ins w:id="301" w:author="Pečová Renáta" w:date="2021-08-05T16:16:00Z">
        <w:r w:rsidR="001A4756" w:rsidRPr="001A4756">
          <w:rPr>
            <w:sz w:val="22"/>
            <w:szCs w:val="22"/>
          </w:rPr>
          <w:t xml:space="preserve">pracovných </w:t>
        </w:r>
      </w:ins>
      <w:r w:rsidRPr="001A4756">
        <w:rPr>
          <w:sz w:val="22"/>
          <w:szCs w:val="22"/>
        </w:rPr>
        <w:t>dní</w:t>
      </w:r>
      <w:r w:rsidRPr="00E65D00">
        <w:rPr>
          <w:sz w:val="22"/>
          <w:szCs w:val="22"/>
        </w:rPr>
        <w:t xml:space="preserve"> odo dňa aktivácie evidenčného listu úprav rozpočtu potvrdzujúci úpravu rozpočtu Prijímateľa. Úrok z omeškania </w:t>
      </w:r>
      <w:r>
        <w:rPr>
          <w:sz w:val="22"/>
          <w:szCs w:val="22"/>
        </w:rPr>
        <w:t>úhrady záväzku</w:t>
      </w:r>
      <w:r w:rsidRPr="00E65D00">
        <w:rPr>
          <w:sz w:val="22"/>
          <w:szCs w:val="22"/>
        </w:rPr>
        <w:t xml:space="preserve"> voči Dodávateľovi Projektu znáša Prijímateľ.</w:t>
      </w:r>
    </w:p>
    <w:p w14:paraId="7C1AEED5" w14:textId="77777777" w:rsidR="00D0474A" w:rsidRPr="00E65D00" w:rsidRDefault="00D0474A" w:rsidP="00D0474A">
      <w:pPr>
        <w:pStyle w:val="Odsekzoznamu1"/>
        <w:tabs>
          <w:tab w:val="num" w:pos="1353"/>
        </w:tabs>
        <w:spacing w:after="120" w:line="276" w:lineRule="auto"/>
        <w:jc w:val="both"/>
        <w:rPr>
          <w:sz w:val="22"/>
          <w:szCs w:val="22"/>
        </w:rPr>
      </w:pPr>
    </w:p>
    <w:p w14:paraId="304956B8"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089095B5" w14:textId="77777777" w:rsidR="00D0474A" w:rsidRPr="00E65D00" w:rsidRDefault="00D0474A" w:rsidP="00D0474A">
      <w:pPr>
        <w:pStyle w:val="Odsekzoznamu1"/>
        <w:tabs>
          <w:tab w:val="num" w:pos="1353"/>
        </w:tabs>
        <w:spacing w:after="120" w:line="276" w:lineRule="auto"/>
        <w:jc w:val="both"/>
        <w:rPr>
          <w:sz w:val="22"/>
          <w:szCs w:val="22"/>
        </w:rPr>
      </w:pPr>
    </w:p>
    <w:p w14:paraId="2DCBF175" w14:textId="790E06FA"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zúčtuje platbu Poskytovateľovi predložením Žiadosti o platbu (zúčtovanie </w:t>
      </w:r>
      <w:proofErr w:type="spellStart"/>
      <w:r w:rsidRPr="00E65D00">
        <w:rPr>
          <w:sz w:val="22"/>
          <w:szCs w:val="22"/>
        </w:rPr>
        <w:t>predfinancovania</w:t>
      </w:r>
      <w:proofErr w:type="spellEnd"/>
      <w:r w:rsidRPr="00E65D00">
        <w:rPr>
          <w:sz w:val="22"/>
          <w:szCs w:val="22"/>
        </w:rPr>
        <w:t xml:space="preserve">), ktorú predkladá spolu s výpisom z účtu potvrdzujúcim príjem NFP, ako aj dokladmi potvrdzujúcimi skutočnú úhradu výdavkov deklarovaných v Žiadosti o platbu (zúčtovanie </w:t>
      </w:r>
      <w:proofErr w:type="spellStart"/>
      <w:r w:rsidRPr="00E65D00">
        <w:rPr>
          <w:sz w:val="22"/>
          <w:szCs w:val="22"/>
        </w:rPr>
        <w:t>predfinancovania</w:t>
      </w:r>
      <w:proofErr w:type="spellEnd"/>
      <w:r w:rsidRPr="00E65D00">
        <w:rPr>
          <w:sz w:val="22"/>
          <w:szCs w:val="22"/>
        </w:rPr>
        <w:t xml:space="preserve">) – výpisom z účtu alebo prehlásením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xml:space="preserve">) Prijímateľ uvedie aj výdavky viažuce sa na prípadné hotovostné a bezhotovostné úhrady </w:t>
      </w:r>
      <w:r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xml:space="preserve">, ktoré boli zahrnuté do Žiadosti o platbu (poskytnutie </w:t>
      </w:r>
      <w:proofErr w:type="spellStart"/>
      <w:r w:rsidRPr="00E65D00">
        <w:rPr>
          <w:sz w:val="22"/>
          <w:szCs w:val="22"/>
        </w:rPr>
        <w:t>predfinancovania</w:t>
      </w:r>
      <w:proofErr w:type="spellEnd"/>
      <w:r w:rsidRPr="00E65D00">
        <w:rPr>
          <w:sz w:val="22"/>
          <w:szCs w:val="22"/>
        </w:rPr>
        <w:t xml:space="preserve">), pričom nie je povinný opätovne predkladať tie isté doklady potvrdzujúce hotovostnú alebo bezhotovostnú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 xml:space="preserve">). Ak bolo </w:t>
      </w:r>
      <w:proofErr w:type="spellStart"/>
      <w:r w:rsidRPr="00E65D00">
        <w:rPr>
          <w:sz w:val="22"/>
          <w:szCs w:val="22"/>
        </w:rPr>
        <w:t>predfinancovanie</w:t>
      </w:r>
      <w:proofErr w:type="spellEnd"/>
      <w:r w:rsidRPr="00E65D00">
        <w:rPr>
          <w:sz w:val="22"/>
          <w:szCs w:val="22"/>
        </w:rPr>
        <w:t xml:space="preserve"> poskytnuté vo viacerých platbách, z dôvodu vyčlenenej časti nárokovaných finančných prostriedkov z predloženej Žiadosti o platbu (poskytnutie </w:t>
      </w:r>
      <w:proofErr w:type="spellStart"/>
      <w:r w:rsidRPr="00E65D00">
        <w:rPr>
          <w:sz w:val="22"/>
          <w:szCs w:val="22"/>
        </w:rPr>
        <w:t>predfinancovania</w:t>
      </w:r>
      <w:proofErr w:type="spellEnd"/>
      <w:r w:rsidRPr="00E65D00">
        <w:rPr>
          <w:sz w:val="22"/>
          <w:szCs w:val="22"/>
        </w:rPr>
        <w:t xml:space="preserve">), je Prijímateľ povinný </w:t>
      </w:r>
      <w:r>
        <w:rPr>
          <w:sz w:val="22"/>
          <w:szCs w:val="22"/>
        </w:rPr>
        <w:t xml:space="preserve">zúčtovať </w:t>
      </w:r>
      <w:r w:rsidRPr="00E65D00">
        <w:rPr>
          <w:sz w:val="22"/>
          <w:szCs w:val="22"/>
        </w:rPr>
        <w:t xml:space="preserve">každú jednu poskytnutú platbu </w:t>
      </w:r>
      <w:proofErr w:type="spellStart"/>
      <w:r w:rsidRPr="00E65D00">
        <w:rPr>
          <w:sz w:val="22"/>
          <w:szCs w:val="22"/>
        </w:rPr>
        <w:t>predfinancovania</w:t>
      </w:r>
      <w:proofErr w:type="spellEnd"/>
      <w:r w:rsidRPr="00E65D00">
        <w:rPr>
          <w:sz w:val="22"/>
          <w:szCs w:val="22"/>
        </w:rPr>
        <w:t xml:space="preserve"> samostatne (t. j. predložiť samostatnú Žiadosť o platbu – zúčtovanie </w:t>
      </w:r>
      <w:proofErr w:type="spellStart"/>
      <w:r w:rsidRPr="00E65D00">
        <w:rPr>
          <w:sz w:val="22"/>
          <w:szCs w:val="22"/>
        </w:rPr>
        <w:t>predfinancovania</w:t>
      </w:r>
      <w:proofErr w:type="spellEnd"/>
      <w:r w:rsidRPr="00E65D00">
        <w:rPr>
          <w:sz w:val="22"/>
          <w:szCs w:val="22"/>
        </w:rPr>
        <w:t xml:space="preserve">). Nezúčtovaný rozdiel poskytnutého </w:t>
      </w:r>
      <w:proofErr w:type="spellStart"/>
      <w:r w:rsidRPr="00E65D00">
        <w:rPr>
          <w:sz w:val="22"/>
          <w:szCs w:val="22"/>
        </w:rPr>
        <w:t>predfinancovania</w:t>
      </w:r>
      <w:proofErr w:type="spellEnd"/>
      <w:r w:rsidRPr="00E65D00">
        <w:rPr>
          <w:sz w:val="22"/>
          <w:szCs w:val="22"/>
        </w:rPr>
        <w:t xml:space="preserve"> je Prijímateľ povinný bezodkladne </w:t>
      </w:r>
      <w:r w:rsidRPr="001A4756">
        <w:rPr>
          <w:sz w:val="22"/>
          <w:szCs w:val="22"/>
        </w:rPr>
        <w:t xml:space="preserve">(najneskôr do </w:t>
      </w:r>
      <w:ins w:id="302" w:author="Martin" w:date="2021-05-14T11:22:00Z">
        <w:r w:rsidR="00CB20C1" w:rsidRPr="001A4756">
          <w:rPr>
            <w:sz w:val="22"/>
            <w:szCs w:val="22"/>
          </w:rPr>
          <w:t>10</w:t>
        </w:r>
      </w:ins>
      <w:del w:id="303" w:author="Martin" w:date="2021-05-14T11:22:00Z">
        <w:r w:rsidRPr="001A4756" w:rsidDel="00CB20C1">
          <w:rPr>
            <w:sz w:val="22"/>
            <w:szCs w:val="22"/>
          </w:rPr>
          <w:delText>5</w:delText>
        </w:r>
      </w:del>
      <w:r w:rsidRPr="001A4756">
        <w:rPr>
          <w:sz w:val="22"/>
          <w:szCs w:val="22"/>
        </w:rPr>
        <w:t xml:space="preserve"> dní) od uplynutia lehoty na zúčtovanie vrátiť Poskytovateľovi.</w:t>
      </w:r>
      <w:r w:rsidRPr="00E65D00">
        <w:rPr>
          <w:sz w:val="22"/>
          <w:szCs w:val="22"/>
        </w:rPr>
        <w:t xml:space="preserve"> Podrobnosti vrátenia nezúčtovaného rozdielu </w:t>
      </w:r>
      <w:proofErr w:type="spellStart"/>
      <w:r w:rsidRPr="00E65D00">
        <w:rPr>
          <w:sz w:val="22"/>
          <w:szCs w:val="22"/>
        </w:rPr>
        <w:t>predfinancovania</w:t>
      </w:r>
      <w:proofErr w:type="spellEnd"/>
      <w:r w:rsidRPr="00E65D00">
        <w:rPr>
          <w:sz w:val="22"/>
          <w:szCs w:val="22"/>
        </w:rPr>
        <w:t xml:space="preserve"> stanovuje príslušná kapitola Systému finančného riadenia </w:t>
      </w:r>
      <w:r w:rsidRPr="006B7FCA">
        <w:rPr>
          <w:sz w:val="22"/>
        </w:rPr>
        <w:t>.</w:t>
      </w:r>
    </w:p>
    <w:p w14:paraId="4D1E903E" w14:textId="77777777" w:rsidR="00D0474A" w:rsidRPr="00E65D00" w:rsidRDefault="00D0474A" w:rsidP="00D0474A">
      <w:pPr>
        <w:pStyle w:val="Odsekzoznamu1"/>
        <w:tabs>
          <w:tab w:val="num" w:pos="1353"/>
        </w:tabs>
        <w:spacing w:after="120" w:line="276" w:lineRule="auto"/>
        <w:jc w:val="both"/>
        <w:rPr>
          <w:sz w:val="22"/>
          <w:szCs w:val="22"/>
        </w:rPr>
      </w:pPr>
    </w:p>
    <w:p w14:paraId="28908140" w14:textId="77777777" w:rsidR="00D0474A" w:rsidRPr="00F05C74"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nárokované finančné prostriedky / deklarované výdavky, ktoré zodpovedajú podmienkam uvedeným v článku 14 VZP. Prijímateľ zodpovedá za pravosť, správnosť a kompletnosť údajov uvedených v týchto Žiadostiach o platbu. Ak na základe </w:t>
      </w:r>
      <w:r w:rsidRPr="00E65D00">
        <w:rPr>
          <w:sz w:val="22"/>
          <w:szCs w:val="22"/>
        </w:rPr>
        <w:lastRenderedPageBreak/>
        <w:t xml:space="preserve">nepravých 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w:t>
      </w:r>
      <w:r w:rsidRPr="00F05C74">
        <w:rPr>
          <w:sz w:val="22"/>
          <w:szCs w:val="22"/>
        </w:rPr>
        <w:t xml:space="preserve">podľa článku 10 VZP. </w:t>
      </w:r>
    </w:p>
    <w:p w14:paraId="4ABB4F36" w14:textId="77777777" w:rsidR="00D0474A" w:rsidRPr="00F05C74" w:rsidRDefault="00D0474A" w:rsidP="00D0474A">
      <w:pPr>
        <w:pStyle w:val="Odsekzoznamu1"/>
        <w:tabs>
          <w:tab w:val="num" w:pos="1353"/>
        </w:tabs>
        <w:spacing w:after="120" w:line="276" w:lineRule="auto"/>
        <w:jc w:val="both"/>
        <w:rPr>
          <w:sz w:val="22"/>
          <w:szCs w:val="22"/>
        </w:rPr>
      </w:pPr>
    </w:p>
    <w:p w14:paraId="0EDAB817" w14:textId="77777777" w:rsidR="00D0474A" w:rsidRPr="00E65D00" w:rsidRDefault="00D0474A" w:rsidP="00D0474A">
      <w:pPr>
        <w:pStyle w:val="Odsekzoznamu1"/>
        <w:numPr>
          <w:ilvl w:val="0"/>
          <w:numId w:val="65"/>
        </w:numPr>
        <w:spacing w:after="120" w:line="276" w:lineRule="auto"/>
        <w:jc w:val="both"/>
        <w:rPr>
          <w:b/>
          <w:bCs/>
          <w:color w:val="20231E"/>
          <w:sz w:val="22"/>
          <w:szCs w:val="22"/>
        </w:rPr>
      </w:pPr>
      <w:r w:rsidRPr="00F05C74">
        <w:rPr>
          <w:sz w:val="22"/>
          <w:szCs w:val="22"/>
        </w:rPr>
        <w:t>Poskytovateľ je povinný vykonať kontrolu Žiadosti o platbu podľa § 7 a § 8 zákona o finančnej kontrole a audite</w:t>
      </w:r>
      <w:r w:rsidRPr="00F05C74">
        <w:rPr>
          <w:b/>
          <w:bCs/>
          <w:color w:val="20231E"/>
          <w:sz w:val="22"/>
          <w:szCs w:val="22"/>
        </w:rPr>
        <w:t xml:space="preserve"> </w:t>
      </w:r>
      <w:r w:rsidRPr="00F05C74">
        <w:rPr>
          <w:sz w:val="22"/>
          <w:szCs w:val="22"/>
        </w:rPr>
        <w:t>a článku 125 všeobecného nariadenia, pričom Prijímateľ je povinný sa na účely výkonu kontroly riadiť § 21 zákona o finančnej kontrole a audite, inými</w:t>
      </w:r>
      <w:r w:rsidRPr="00E65D00">
        <w:rPr>
          <w:sz w:val="22"/>
          <w:szCs w:val="22"/>
        </w:rPr>
        <w:t xml:space="preserve"> relevantnými právnymi predpismi</w:t>
      </w:r>
      <w:r>
        <w:rPr>
          <w:sz w:val="22"/>
          <w:szCs w:val="22"/>
        </w:rPr>
        <w:t xml:space="preserve"> a inými dokumentmi Poskytovateľa</w:t>
      </w:r>
      <w:r w:rsidRPr="00E65D00">
        <w:rPr>
          <w:sz w:val="22"/>
          <w:szCs w:val="22"/>
        </w:rPr>
        <w:t>.</w:t>
      </w:r>
    </w:p>
    <w:p w14:paraId="77D50C4A" w14:textId="77777777" w:rsidR="00D0474A" w:rsidRPr="00E65D00" w:rsidRDefault="00D0474A" w:rsidP="00D0474A">
      <w:pPr>
        <w:pStyle w:val="Odsekzoznamu1"/>
        <w:spacing w:after="120" w:line="276" w:lineRule="auto"/>
        <w:jc w:val="both"/>
        <w:rPr>
          <w:sz w:val="22"/>
          <w:szCs w:val="22"/>
        </w:rPr>
      </w:pPr>
    </w:p>
    <w:p w14:paraId="43456D17" w14:textId="77777777" w:rsidR="00D0474A" w:rsidRPr="001A4756" w:rsidRDefault="00D0474A" w:rsidP="00D0474A">
      <w:pPr>
        <w:pStyle w:val="Odsekzoznamu1"/>
        <w:numPr>
          <w:ilvl w:val="0"/>
          <w:numId w:val="65"/>
        </w:numPr>
        <w:spacing w:after="120" w:line="276" w:lineRule="auto"/>
        <w:jc w:val="both"/>
        <w:rPr>
          <w:sz w:val="22"/>
          <w:szCs w:val="22"/>
        </w:rPr>
      </w:pPr>
      <w:r w:rsidRPr="00E65D00">
        <w:rPr>
          <w:sz w:val="22"/>
          <w:szCs w:val="22"/>
        </w:rPr>
        <w:t xml:space="preserve">Po vykonaní kontroly podľa predchádzajúceho odseku Poskytovateľ Žiadosť o platbu (poskytnutie </w:t>
      </w:r>
      <w:proofErr w:type="spellStart"/>
      <w:r w:rsidRPr="00E65D00">
        <w:rPr>
          <w:sz w:val="22"/>
          <w:szCs w:val="22"/>
        </w:rPr>
        <w:t>predfinancovania</w:t>
      </w:r>
      <w:proofErr w:type="spellEnd"/>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 zamietne</w:t>
      </w:r>
      <w:r>
        <w:rPr>
          <w:sz w:val="22"/>
          <w:szCs w:val="22"/>
        </w:rPr>
        <w:t xml:space="preserve"> alebo</w:t>
      </w:r>
      <w:r w:rsidRPr="00E65D00">
        <w:rPr>
          <w:sz w:val="22"/>
          <w:szCs w:val="22"/>
        </w:rPr>
        <w:t xml:space="preserve"> pozastaví</w:t>
      </w:r>
      <w:r>
        <w:rPr>
          <w:sz w:val="22"/>
          <w:szCs w:val="22"/>
        </w:rPr>
        <w:t xml:space="preserve">, pričom </w:t>
      </w:r>
      <w:r w:rsidRPr="00E65D00">
        <w:rPr>
          <w:sz w:val="22"/>
          <w:szCs w:val="22"/>
        </w:rPr>
        <w:t xml:space="preserve">zo Žiadosti o platbu (poskytnutie </w:t>
      </w:r>
      <w:proofErr w:type="spellStart"/>
      <w:r w:rsidRPr="00CB20C1">
        <w:rPr>
          <w:sz w:val="22"/>
          <w:szCs w:val="22"/>
        </w:rPr>
        <w:t>predfinancovania</w:t>
      </w:r>
      <w:proofErr w:type="spellEnd"/>
      <w:r w:rsidRPr="00CB20C1">
        <w:rPr>
          <w:sz w:val="22"/>
          <w:szCs w:val="22"/>
        </w:rPr>
        <w:t xml:space="preserve">) </w:t>
      </w:r>
      <w:r w:rsidRPr="001A4756">
        <w:rPr>
          <w:sz w:val="22"/>
          <w:szCs w:val="22"/>
        </w:rPr>
        <w:t xml:space="preserve">môže časť nárokovaných výdavkov, u ktorých je potrebné pokračovať v kontrole, vyčleniť, a to v lehotách určených Systémom finančného riadenia, resp. vo Výnimke zo Systému finančného riadenia štrukturálnych fondov, Kohézneho fondu a Európskeho námorného a rybárskeho fondu na programové obdobie 2014 – 2020 zo dňa </w:t>
      </w:r>
      <w:commentRangeStart w:id="304"/>
      <w:r w:rsidRPr="001A4756">
        <w:rPr>
          <w:sz w:val="22"/>
          <w:szCs w:val="22"/>
        </w:rPr>
        <w:t xml:space="preserve">... </w:t>
      </w:r>
      <w:commentRangeEnd w:id="304"/>
      <w:r w:rsidRPr="001A4756">
        <w:rPr>
          <w:rStyle w:val="Odkaznakomentr"/>
          <w:rFonts w:eastAsia="Times New Roman"/>
          <w:lang w:val="x-none" w:eastAsia="x-none"/>
        </w:rPr>
        <w:commentReference w:id="304"/>
      </w:r>
      <w:r w:rsidRPr="001A4756">
        <w:rPr>
          <w:sz w:val="22"/>
          <w:szCs w:val="22"/>
        </w:rPr>
        <w:t xml:space="preserve">(ďalej ako „Výnimka“). Prijímateľovi vznikne nárok na schválenie Žiadosti o platbu (zúčtovanie </w:t>
      </w:r>
      <w:proofErr w:type="spellStart"/>
      <w:r w:rsidRPr="001A4756">
        <w:rPr>
          <w:sz w:val="22"/>
          <w:szCs w:val="22"/>
        </w:rPr>
        <w:t>predfinancovania</w:t>
      </w:r>
      <w:proofErr w:type="spellEnd"/>
      <w:r w:rsidRPr="001A4756">
        <w:rPr>
          <w:sz w:val="22"/>
          <w:szCs w:val="22"/>
        </w:rPr>
        <w:t xml:space="preserve">) a Žiadosti o platbu (poskytnutie </w:t>
      </w:r>
      <w:proofErr w:type="spellStart"/>
      <w:r w:rsidRPr="001A4756">
        <w:rPr>
          <w:sz w:val="22"/>
          <w:szCs w:val="22"/>
        </w:rPr>
        <w:t>predfinancovania</w:t>
      </w:r>
      <w:proofErr w:type="spellEnd"/>
      <w:r w:rsidRPr="001A4756">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5976EF15" w14:textId="77777777" w:rsidR="00D0474A" w:rsidRPr="00E65D00" w:rsidRDefault="00D0474A" w:rsidP="00D0474A">
      <w:pPr>
        <w:pStyle w:val="Odsekzoznamu1"/>
        <w:tabs>
          <w:tab w:val="num" w:pos="1353"/>
        </w:tabs>
        <w:spacing w:after="120" w:line="276" w:lineRule="auto"/>
        <w:jc w:val="both"/>
        <w:rPr>
          <w:sz w:val="22"/>
          <w:szCs w:val="22"/>
        </w:rPr>
      </w:pPr>
    </w:p>
    <w:p w14:paraId="42BEEFC4" w14:textId="77777777" w:rsidR="00D0474A" w:rsidRDefault="00D0474A" w:rsidP="00D0474A">
      <w:pPr>
        <w:pStyle w:val="Odsekzoznamu1"/>
        <w:numPr>
          <w:ilvl w:val="0"/>
          <w:numId w:val="65"/>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Pr="00F51A0E">
        <w:rPr>
          <w:sz w:val="22"/>
          <w:szCs w:val="22"/>
        </w:rPr>
        <w:t xml:space="preserve">Posledná Žiadosť o platbu (zúčtovanie </w:t>
      </w:r>
      <w:proofErr w:type="spellStart"/>
      <w:r w:rsidRPr="00F51A0E">
        <w:rPr>
          <w:sz w:val="22"/>
          <w:szCs w:val="22"/>
        </w:rPr>
        <w:t>predfinancovania</w:t>
      </w:r>
      <w:proofErr w:type="spellEnd"/>
      <w:r w:rsidRPr="00F51A0E">
        <w:rPr>
          <w:sz w:val="22"/>
          <w:szCs w:val="22"/>
        </w:rPr>
        <w:t xml:space="preserve">) predložená v rámci Realizácie aktivít Projektu plní funkciu Žiadosti o platbu (s príznakom záverečná). </w:t>
      </w:r>
    </w:p>
    <w:p w14:paraId="320104B3" w14:textId="77777777" w:rsidR="00D0474A" w:rsidRDefault="00D0474A" w:rsidP="00D0474A">
      <w:pPr>
        <w:pStyle w:val="Odsekzoznamu"/>
        <w:rPr>
          <w:sz w:val="22"/>
          <w:szCs w:val="22"/>
        </w:rPr>
      </w:pPr>
    </w:p>
    <w:p w14:paraId="4F755C05" w14:textId="754F392D" w:rsidR="00D0474A" w:rsidRPr="00911DC5" w:rsidRDefault="00D0474A" w:rsidP="00911DC5">
      <w:pPr>
        <w:pStyle w:val="Odsekzoznamu1"/>
        <w:numPr>
          <w:ilvl w:val="0"/>
          <w:numId w:val="65"/>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xml:space="preserve">) obsahuje výdavky, ktoré sú predmetom Prebiehajúceho skúmania, Poskytovateľ môže pozastaviť schvaľovanie </w:t>
      </w:r>
      <w:proofErr w:type="spellStart"/>
      <w:r w:rsidRPr="00F05C74">
        <w:rPr>
          <w:sz w:val="22"/>
          <w:szCs w:val="22"/>
        </w:rPr>
        <w:t>dotknutných</w:t>
      </w:r>
      <w:proofErr w:type="spellEnd"/>
      <w:r w:rsidRPr="00F05C74">
        <w:rPr>
          <w:sz w:val="22"/>
          <w:szCs w:val="22"/>
        </w:rPr>
        <w:t xml:space="preserve"> výdavkov až do času ukončenia</w:t>
      </w:r>
      <w:r>
        <w:rPr>
          <w:sz w:val="22"/>
          <w:szCs w:val="22"/>
        </w:rPr>
        <w:t xml:space="preserve"> Prebiehajúceho</w:t>
      </w:r>
      <w:r w:rsidRPr="00F05C74">
        <w:rPr>
          <w:sz w:val="22"/>
          <w:szCs w:val="22"/>
        </w:rPr>
        <w:t xml:space="preserve">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w:t>
      </w:r>
      <w:r>
        <w:rPr>
          <w:sz w:val="22"/>
          <w:szCs w:val="22"/>
        </w:rPr>
        <w:t xml:space="preserve">Prebiehajúceho </w:t>
      </w:r>
      <w:r w:rsidRPr="00F05C74">
        <w:rPr>
          <w:sz w:val="22"/>
          <w:szCs w:val="22"/>
        </w:rPr>
        <w:t xml:space="preserve">skúmania.  </w:t>
      </w:r>
    </w:p>
    <w:p w14:paraId="6457FE63" w14:textId="77777777" w:rsidR="00D0474A" w:rsidRDefault="00D0474A" w:rsidP="00D0474A">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 xml:space="preserve">PLATBY SYSTÉMOM ZÁLOHOVÝCH </w:t>
      </w:r>
      <w:commentRangeStart w:id="305"/>
      <w:r w:rsidRPr="00E65D00">
        <w:rPr>
          <w:rFonts w:ascii="Times New Roman" w:hAnsi="Times New Roman"/>
          <w:b/>
          <w:bCs/>
          <w:caps/>
          <w:lang w:eastAsia="sk-SK"/>
        </w:rPr>
        <w:t>PLATIEB</w:t>
      </w:r>
      <w:commentRangeEnd w:id="305"/>
      <w:r w:rsidR="00F61105">
        <w:rPr>
          <w:rStyle w:val="Odkaznakomentr"/>
          <w:rFonts w:ascii="Times New Roman" w:eastAsia="Times New Roman" w:hAnsi="Times New Roman"/>
          <w:lang w:val="x-none" w:eastAsia="x-none"/>
        </w:rPr>
        <w:commentReference w:id="305"/>
      </w:r>
    </w:p>
    <w:p w14:paraId="5B254D17" w14:textId="16D605A0" w:rsidR="00D0474A" w:rsidRPr="001A4756" w:rsidRDefault="00664346" w:rsidP="00911DC5">
      <w:pPr>
        <w:keepNext/>
        <w:spacing w:before="240" w:after="120"/>
        <w:ind w:left="1440" w:hanging="1440"/>
        <w:jc w:val="both"/>
        <w:outlineLvl w:val="2"/>
        <w:rPr>
          <w:rFonts w:ascii="Times New Roman" w:hAnsi="Times New Roman"/>
          <w:bCs/>
          <w:lang w:eastAsia="sk-SK"/>
        </w:rPr>
      </w:pPr>
      <w:r w:rsidRPr="001A4756">
        <w:rPr>
          <w:rFonts w:ascii="Times New Roman" w:hAnsi="Times New Roman"/>
          <w:bCs/>
          <w:caps/>
          <w:lang w:eastAsia="sk-SK"/>
        </w:rPr>
        <w:t>NEUPLATŇUJE SA</w:t>
      </w:r>
    </w:p>
    <w:p w14:paraId="410B6065"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6C7DD1E3" w14:textId="77777777" w:rsidR="00D0474A" w:rsidRPr="00E65D00" w:rsidRDefault="00D0474A" w:rsidP="00D0474A">
      <w:pPr>
        <w:pStyle w:val="Odsekzoznamu1"/>
        <w:numPr>
          <w:ilvl w:val="0"/>
          <w:numId w:val="67"/>
        </w:numPr>
        <w:spacing w:before="240" w:after="120" w:line="276" w:lineRule="auto"/>
        <w:jc w:val="both"/>
        <w:rPr>
          <w:sz w:val="22"/>
          <w:szCs w:val="22"/>
        </w:rPr>
      </w:pPr>
      <w:r w:rsidRPr="00E65D00">
        <w:rPr>
          <w:sz w:val="22"/>
          <w:szCs w:val="22"/>
        </w:rPr>
        <w:t xml:space="preserve">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 Podrobnosti a detailné postupy realizácie platieb </w:t>
      </w:r>
      <w:r w:rsidRPr="00E65D00">
        <w:rPr>
          <w:sz w:val="22"/>
          <w:szCs w:val="22"/>
        </w:rPr>
        <w:lastRenderedPageBreak/>
        <w:t>systémom refundácie sú upravené v príslušnej kapitole Systému finančného riadenia, ktorý sa Zmluvné strany zaväzujú dodržiavať.</w:t>
      </w:r>
    </w:p>
    <w:p w14:paraId="31E9F172" w14:textId="77777777" w:rsidR="00D0474A" w:rsidRPr="00E65D00" w:rsidRDefault="00D0474A" w:rsidP="00D0474A">
      <w:pPr>
        <w:pStyle w:val="Odsekzoznamu1"/>
        <w:spacing w:after="120" w:line="276" w:lineRule="auto"/>
        <w:jc w:val="both"/>
        <w:rPr>
          <w:sz w:val="22"/>
          <w:szCs w:val="22"/>
        </w:rPr>
      </w:pPr>
    </w:p>
    <w:p w14:paraId="76E05F2E" w14:textId="77777777" w:rsidR="00D0474A" w:rsidRPr="00E65D00" w:rsidRDefault="00D0474A" w:rsidP="00D0474A">
      <w:pPr>
        <w:pStyle w:val="Odsekzoznamu1"/>
        <w:numPr>
          <w:ilvl w:val="0"/>
          <w:numId w:val="67"/>
        </w:numPr>
        <w:spacing w:after="120" w:line="276" w:lineRule="auto"/>
        <w:jc w:val="both"/>
        <w:rPr>
          <w:sz w:val="22"/>
          <w:szCs w:val="22"/>
        </w:rPr>
      </w:pPr>
      <w:r w:rsidRPr="00E65D00">
        <w:rPr>
          <w:sz w:val="22"/>
          <w:szCs w:val="22"/>
        </w:rPr>
        <w:t xml:space="preserve">Poskytovateľ zabezpečí poskytnutie platby systémom refundácie výlučne na základe Žiadosti o platbu, ktorú prijímateľ predkladá v EUR po Začatí realizácie  aktivít Projektu a po nadobudnutí účinnosti Zmluvy o poskytnutí NFP. </w:t>
      </w:r>
    </w:p>
    <w:p w14:paraId="18B04D77" w14:textId="77777777" w:rsidR="00D0474A" w:rsidRPr="00E65D00" w:rsidRDefault="00D0474A" w:rsidP="00D0474A">
      <w:pPr>
        <w:pStyle w:val="Odsekzoznamu1"/>
        <w:spacing w:after="120" w:line="276" w:lineRule="auto"/>
        <w:jc w:val="both"/>
        <w:rPr>
          <w:sz w:val="22"/>
          <w:szCs w:val="22"/>
        </w:rPr>
      </w:pPr>
    </w:p>
    <w:p w14:paraId="3E989B7B" w14:textId="77777777" w:rsidR="00D0474A" w:rsidRPr="00E65D00" w:rsidRDefault="00D0474A" w:rsidP="00D0474A">
      <w:pPr>
        <w:pStyle w:val="Odsekzoznamu1"/>
        <w:numPr>
          <w:ilvl w:val="0"/>
          <w:numId w:val="67"/>
        </w:numPr>
        <w:spacing w:after="120" w:line="276" w:lineRule="auto"/>
        <w:jc w:val="both"/>
        <w:rPr>
          <w:sz w:val="22"/>
          <w:szCs w:val="22"/>
        </w:rPr>
      </w:pPr>
      <w:r w:rsidRPr="00E65D00">
        <w:rPr>
          <w:rFonts w:cs="Arial"/>
          <w:sz w:val="22"/>
          <w:szCs w:val="22"/>
        </w:rPr>
        <w:t xml:space="preserve">V rámci formulára Žiadosti o platbu Prijímateľ uvedie deklarované výdavky podľa skupiny výdavkov v zmysle Zmluvy o poskytnutí NFP. </w:t>
      </w:r>
      <w:r w:rsidRPr="00E65D00">
        <w:rPr>
          <w:sz w:val="22"/>
          <w:szCs w:val="22"/>
        </w:rPr>
        <w:t xml:space="preserve">Prijímateľ je povinný spolu so Žiadosťou o platbu predložiť aj účtovné doklady preukazujúce úhradu výdavkov deklarovaných v Žiadosti o platbu a relevantnú podpornú dokumentáciu, ktorej minimálny rozsah stanovuje Systém riadenia EŠIF a Poskytovateľ. </w:t>
      </w:r>
    </w:p>
    <w:p w14:paraId="7F91A1EF" w14:textId="77777777" w:rsidR="00D0474A" w:rsidRPr="00E65D00" w:rsidRDefault="00D0474A" w:rsidP="00D0474A">
      <w:pPr>
        <w:pStyle w:val="Odsekzoznamu1"/>
        <w:spacing w:after="120" w:line="276" w:lineRule="auto"/>
        <w:jc w:val="both"/>
        <w:rPr>
          <w:sz w:val="22"/>
          <w:szCs w:val="22"/>
        </w:rPr>
      </w:pPr>
      <w:r w:rsidRPr="00E65D00">
        <w:rPr>
          <w:sz w:val="22"/>
          <w:szCs w:val="22"/>
        </w:rPr>
        <w:t xml:space="preserve"> </w:t>
      </w:r>
    </w:p>
    <w:p w14:paraId="10FE4F61" w14:textId="77777777" w:rsidR="00D0474A" w:rsidRPr="00F05C74" w:rsidRDefault="00D0474A" w:rsidP="00D0474A">
      <w:pPr>
        <w:pStyle w:val="Odsekzoznamu1"/>
        <w:numPr>
          <w:ilvl w:val="0"/>
          <w:numId w:val="67"/>
        </w:numPr>
        <w:spacing w:after="120" w:line="276" w:lineRule="auto"/>
        <w:jc w:val="both"/>
        <w:rPr>
          <w:sz w:val="22"/>
          <w:szCs w:val="22"/>
        </w:rPr>
      </w:pPr>
      <w:r w:rsidRPr="00E65D00">
        <w:rPr>
          <w:sz w:val="22"/>
          <w:szCs w:val="22"/>
        </w:rPr>
        <w:t xml:space="preserve">Prijímateľ je povinný vo všetkých predkladaných Žiadostiach o platbu uvádzať výlučne deklarované výdavky, ktoré zodpovedajú podmienkam uvedeným v článku 14 VZP. Prijímateľ zodpovedá za pravosť, správnosť a kompletnosť údajov uvedených v Žiadosti o platbu. Ak na základe nepravých alebo nesprávnych údajov uvedených v Žiadosti o platbu dôjde k vyplateniu platby, Prijímateľ je povinný takto vyplatené prostriedky bezodkladne, od kedy sa o tejto skutočnosti dozvedel, vrátiť; ak sa o skutočnosti, že došlo k vyplateniu platby na základe </w:t>
      </w:r>
      <w:r w:rsidRPr="00F05C74">
        <w:rPr>
          <w:sz w:val="22"/>
          <w:szCs w:val="22"/>
        </w:rPr>
        <w:t>nepravých alebo nesprávnych údajov dozvie Poskytovateľ, postupuje podľa článku 10 VZP.</w:t>
      </w:r>
    </w:p>
    <w:p w14:paraId="0737F1F7" w14:textId="77777777" w:rsidR="00D0474A" w:rsidRPr="00F05C74" w:rsidRDefault="00D0474A" w:rsidP="00D0474A">
      <w:pPr>
        <w:pStyle w:val="Odsekzoznamu1"/>
        <w:spacing w:after="120" w:line="276" w:lineRule="auto"/>
        <w:jc w:val="both"/>
        <w:rPr>
          <w:sz w:val="22"/>
          <w:szCs w:val="22"/>
        </w:rPr>
      </w:pPr>
    </w:p>
    <w:p w14:paraId="084A4D47" w14:textId="77777777" w:rsidR="00D0474A" w:rsidRPr="00F05C74" w:rsidRDefault="00D0474A" w:rsidP="00D0474A">
      <w:pPr>
        <w:pStyle w:val="Odsekzoznamu1"/>
        <w:numPr>
          <w:ilvl w:val="0"/>
          <w:numId w:val="67"/>
        </w:numPr>
        <w:spacing w:after="120" w:line="276" w:lineRule="auto"/>
        <w:jc w:val="both"/>
        <w:rPr>
          <w:sz w:val="22"/>
          <w:szCs w:val="22"/>
        </w:rPr>
      </w:pPr>
      <w:r w:rsidRPr="00F05C74">
        <w:rPr>
          <w:sz w:val="22"/>
          <w:szCs w:val="22"/>
        </w:rPr>
        <w:t xml:space="preserve">Poskytovateľ je povinný vykonať kontrolu Žiadosti o platbu podľa § 7 a § 8 zákona </w:t>
      </w:r>
      <w:r w:rsidRPr="00F05C74">
        <w:rPr>
          <w:sz w:val="22"/>
          <w:szCs w:val="22"/>
          <w:lang w:eastAsia="en-US"/>
        </w:rPr>
        <w:t xml:space="preserve">o finančnej kontrole a audite </w:t>
      </w:r>
      <w:r w:rsidRPr="00F05C74">
        <w:rPr>
          <w:sz w:val="22"/>
          <w:szCs w:val="22"/>
        </w:rPr>
        <w:t>a článku 125 všeobecného nariadenia, pričom Prijímateľ je povinný sa na účely výkonu kontroly riadiť § 21 zákona o finančnej kontrole a audite, inými relevantnými právnymi predpismi a inými dokumentmi Poskytovateľa.</w:t>
      </w:r>
    </w:p>
    <w:p w14:paraId="25834747" w14:textId="77777777" w:rsidR="00D0474A" w:rsidRPr="00F05C74" w:rsidRDefault="00D0474A" w:rsidP="00D0474A">
      <w:pPr>
        <w:pStyle w:val="Odsekzoznamu1"/>
        <w:spacing w:after="120" w:line="276" w:lineRule="auto"/>
        <w:jc w:val="both"/>
        <w:rPr>
          <w:sz w:val="22"/>
          <w:szCs w:val="22"/>
        </w:rPr>
      </w:pPr>
    </w:p>
    <w:p w14:paraId="38524842" w14:textId="77777777" w:rsidR="00D0474A" w:rsidRPr="00F05C74" w:rsidRDefault="00D0474A" w:rsidP="00D0474A">
      <w:pPr>
        <w:pStyle w:val="Odsekzoznamu1"/>
        <w:numPr>
          <w:ilvl w:val="0"/>
          <w:numId w:val="67"/>
        </w:numPr>
        <w:spacing w:before="240" w:after="120" w:line="276" w:lineRule="auto"/>
        <w:jc w:val="both"/>
        <w:rPr>
          <w:sz w:val="22"/>
          <w:szCs w:val="22"/>
        </w:rPr>
      </w:pPr>
      <w:r w:rsidRPr="00F05C74">
        <w:rPr>
          <w:sz w:val="22"/>
          <w:szCs w:val="22"/>
        </w:rPr>
        <w:t xml:space="preserve">Po vykonaní kontroly podľa predchádzajúceho odseku Poskytovateľ Žiadosť o platbu schváli v plnej výške, schváli v zníženej výške, </w:t>
      </w:r>
      <w:r w:rsidRPr="00911DC5">
        <w:rPr>
          <w:sz w:val="22"/>
          <w:szCs w:val="22"/>
        </w:rPr>
        <w:t xml:space="preserve">zamietne </w:t>
      </w:r>
      <w:r w:rsidRPr="001A4756">
        <w:rPr>
          <w:sz w:val="22"/>
          <w:szCs w:val="22"/>
        </w:rPr>
        <w:t>alebo pozastaví, pričom časť</w:t>
      </w:r>
      <w:r w:rsidRPr="00911DC5">
        <w:rPr>
          <w:sz w:val="22"/>
          <w:szCs w:val="22"/>
        </w:rPr>
        <w:t xml:space="preserve"> nárokovaných výdavkov, u ktorých je potrebné pokračovať v kontrole, môže vyčleniť, a to v lehotách určených Systémom finančného riadenia, </w:t>
      </w:r>
      <w:r w:rsidRPr="001A4756">
        <w:rPr>
          <w:sz w:val="22"/>
          <w:szCs w:val="22"/>
        </w:rPr>
        <w:t>resp. vo Výnimke</w:t>
      </w:r>
      <w:r w:rsidRPr="00911DC5">
        <w:rPr>
          <w:sz w:val="22"/>
          <w:szCs w:val="22"/>
        </w:rPr>
        <w:t>. Prijímateľovi vznikne nárok na vyplatenie platby iba ak podá úplnú a správnu Žiadosť</w:t>
      </w:r>
      <w:r w:rsidRPr="00F05C74">
        <w:rPr>
          <w:sz w:val="22"/>
          <w:szCs w:val="22"/>
        </w:rPr>
        <w:t xml:space="preserve"> o platbu, a to až v momente schválenia súhrnnej Žiadosti o platbu Certifikačným orgánom, a to len v rozsahu Schválených oprávnených výdavkov zo strany </w:t>
      </w:r>
      <w:r>
        <w:rPr>
          <w:sz w:val="22"/>
          <w:szCs w:val="22"/>
        </w:rPr>
        <w:t>Poskytovateľa</w:t>
      </w:r>
      <w:r w:rsidRPr="00F05C74">
        <w:rPr>
          <w:sz w:val="22"/>
          <w:szCs w:val="22"/>
        </w:rPr>
        <w:t xml:space="preserve"> a Certifikačného orgánu. </w:t>
      </w:r>
    </w:p>
    <w:p w14:paraId="47AAE12B" w14:textId="77777777" w:rsidR="00D0474A" w:rsidRPr="00F05C74" w:rsidRDefault="00D0474A" w:rsidP="00D0474A">
      <w:pPr>
        <w:pStyle w:val="Odsekzoznamu"/>
        <w:rPr>
          <w:sz w:val="22"/>
          <w:szCs w:val="22"/>
        </w:rPr>
      </w:pPr>
    </w:p>
    <w:p w14:paraId="018D1C9F" w14:textId="77777777" w:rsidR="00D0474A" w:rsidRPr="00F05C74" w:rsidRDefault="00D0474A" w:rsidP="00D0474A">
      <w:pPr>
        <w:pStyle w:val="Odsekzoznamu1"/>
        <w:numPr>
          <w:ilvl w:val="0"/>
          <w:numId w:val="67"/>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1D8FA5C1" w14:textId="77777777" w:rsidR="00D0474A" w:rsidRPr="00F05C74" w:rsidRDefault="00D0474A" w:rsidP="00D0474A">
      <w:pPr>
        <w:pStyle w:val="Odsekzoznamu"/>
        <w:rPr>
          <w:sz w:val="22"/>
          <w:szCs w:val="22"/>
        </w:rPr>
      </w:pPr>
    </w:p>
    <w:p w14:paraId="2AD6941D" w14:textId="77777777" w:rsidR="00D0474A" w:rsidRPr="00E65D00" w:rsidRDefault="00D0474A" w:rsidP="00D0474A">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10BF1922" w14:textId="77777777" w:rsidR="001A4756" w:rsidRPr="00A91910" w:rsidRDefault="001A4756" w:rsidP="001A4756">
      <w:pPr>
        <w:pStyle w:val="Odsekzoznamu1"/>
        <w:numPr>
          <w:ilvl w:val="0"/>
          <w:numId w:val="68"/>
        </w:numPr>
        <w:spacing w:before="240" w:after="120" w:line="276" w:lineRule="auto"/>
        <w:jc w:val="both"/>
        <w:rPr>
          <w:ins w:id="306" w:author="Pečová Renáta" w:date="2021-08-05T16:17:00Z"/>
          <w:sz w:val="22"/>
          <w:szCs w:val="22"/>
        </w:rPr>
      </w:pPr>
      <w:ins w:id="307" w:author="Pečová Renáta" w:date="2021-08-05T16:17:00Z">
        <w:r w:rsidRPr="00A91910">
          <w:rPr>
            <w:sz w:val="22"/>
            <w:szCs w:val="22"/>
          </w:rPr>
          <w:t xml:space="preserve">Deň pripísania platby na účet Prijímateľa sa považuje za deň čerpania NFP, resp. jeho časti. </w:t>
        </w:r>
      </w:ins>
    </w:p>
    <w:p w14:paraId="04FCE7F4" w14:textId="0BC146A0" w:rsidR="00D0474A" w:rsidRPr="001A4756" w:rsidDel="001A4756" w:rsidRDefault="00D0474A" w:rsidP="00D0474A">
      <w:pPr>
        <w:pStyle w:val="Odsekzoznamu1"/>
        <w:numPr>
          <w:ilvl w:val="0"/>
          <w:numId w:val="68"/>
        </w:numPr>
        <w:spacing w:before="240" w:after="120" w:line="276" w:lineRule="auto"/>
        <w:jc w:val="both"/>
        <w:rPr>
          <w:del w:id="308" w:author="Pečová Renáta" w:date="2021-08-05T16:17:00Z"/>
          <w:sz w:val="22"/>
          <w:szCs w:val="22"/>
          <w:highlight w:val="yellow"/>
          <w:rPrChange w:id="309" w:author="Pečová Renáta" w:date="2021-08-05T16:17:00Z">
            <w:rPr>
              <w:del w:id="310" w:author="Pečová Renáta" w:date="2021-08-05T16:17:00Z"/>
              <w:sz w:val="22"/>
              <w:szCs w:val="22"/>
            </w:rPr>
          </w:rPrChange>
        </w:rPr>
      </w:pPr>
      <w:del w:id="311" w:author="Pečová Renáta" w:date="2021-08-05T16:17:00Z">
        <w:r w:rsidRPr="001A4756" w:rsidDel="001A4756">
          <w:rPr>
            <w:highlight w:val="yellow"/>
            <w:rPrChange w:id="312" w:author="Pečová Renáta" w:date="2021-08-05T16:17:00Z">
              <w:rPr/>
            </w:rPrChange>
          </w:rPr>
          <w:lastRenderedPageBreak/>
          <w:delText xml:space="preserve">Deň aktivácie evidenčného listu úprav rozpočtu potvrdzujúci úpravu rozpočtu Prijímateľa rozpočtovým opatrením sa považuje za deň čerpania NFP, resp. jeho časti. </w:delText>
        </w:r>
      </w:del>
    </w:p>
    <w:p w14:paraId="755B3B70" w14:textId="77777777" w:rsidR="00D0474A" w:rsidRPr="00E65D00" w:rsidRDefault="00D0474A" w:rsidP="00D0474A">
      <w:pPr>
        <w:pStyle w:val="Odsekzoznamu1"/>
        <w:spacing w:after="120" w:line="276" w:lineRule="auto"/>
        <w:jc w:val="both"/>
        <w:rPr>
          <w:sz w:val="22"/>
          <w:szCs w:val="22"/>
        </w:rPr>
      </w:pPr>
    </w:p>
    <w:p w14:paraId="48043E4C" w14:textId="0AD53F9E" w:rsidR="00D0474A" w:rsidRPr="00E65D00" w:rsidRDefault="00CB20C1" w:rsidP="00D0474A">
      <w:pPr>
        <w:pStyle w:val="Odsekzoznamu1"/>
        <w:numPr>
          <w:ilvl w:val="0"/>
          <w:numId w:val="68"/>
        </w:numPr>
        <w:spacing w:after="120" w:line="276" w:lineRule="auto"/>
        <w:jc w:val="both"/>
        <w:rPr>
          <w:sz w:val="22"/>
          <w:szCs w:val="22"/>
        </w:rPr>
      </w:pPr>
      <w:ins w:id="313" w:author="Martin" w:date="2021-05-14T11:23:00Z">
        <w:r>
          <w:rPr>
            <w:sz w:val="22"/>
            <w:szCs w:val="22"/>
          </w:rPr>
          <w:t>Ak nie je</w:t>
        </w:r>
      </w:ins>
      <w:r w:rsidR="00F17D93">
        <w:rPr>
          <w:sz w:val="22"/>
          <w:szCs w:val="22"/>
        </w:rPr>
        <w:t xml:space="preserve"> </w:t>
      </w:r>
      <w:ins w:id="314" w:author="Martin" w:date="2021-05-14T11:23:00Z">
        <w:r>
          <w:rPr>
            <w:sz w:val="22"/>
            <w:szCs w:val="22"/>
          </w:rPr>
          <w:t xml:space="preserve">možné prílohy k Žiadosti o platbu </w:t>
        </w:r>
      </w:ins>
      <w:ins w:id="315" w:author="Martin" w:date="2021-05-14T11:24:00Z">
        <w:r>
          <w:rPr>
            <w:sz w:val="22"/>
            <w:szCs w:val="22"/>
          </w:rPr>
          <w:t>predložiť elektronicky v ITMS2014+, je Prijímateľ oprávnený predložiť prílohy k Žiadosti o platbu aj v listinnej forme</w:t>
        </w:r>
      </w:ins>
      <w:del w:id="316" w:author="Martin" w:date="2021-05-14T11:24:00Z">
        <w:r w:rsidR="00D0474A" w:rsidRPr="00CB20C1" w:rsidDel="00CB20C1">
          <w:rPr>
            <w:sz w:val="22"/>
            <w:szCs w:val="22"/>
            <w:rPrChange w:id="317" w:author="Martin" w:date="2021-05-14T11:23:00Z">
              <w:rPr>
                <w:sz w:val="22"/>
                <w:szCs w:val="22"/>
                <w:highlight w:val="yellow"/>
              </w:rPr>
            </w:rPrChange>
          </w:rPr>
          <w:delText>Ak prijímateľ predkladá Žiadosť o platbu v listinnej forme</w:delText>
        </w:r>
        <w:r w:rsidR="00D0474A" w:rsidRPr="00CB20C1" w:rsidDel="00CB20C1">
          <w:rPr>
            <w:sz w:val="22"/>
            <w:szCs w:val="22"/>
          </w:rPr>
          <w:delText>, všetky</w:delText>
        </w:r>
        <w:r w:rsidR="00D0474A" w:rsidRPr="00E65D00" w:rsidDel="00CB20C1">
          <w:rPr>
            <w:sz w:val="22"/>
            <w:szCs w:val="22"/>
          </w:rPr>
          <w:delText xml:space="preserve"> dokumenty </w:delText>
        </w:r>
      </w:del>
      <w:r w:rsidR="00D0474A" w:rsidRPr="00E65D00">
        <w:rPr>
          <w:sz w:val="22"/>
          <w:szCs w:val="22"/>
        </w:rPr>
        <w:t>(účtovné doklady, výpisy z účtu, podporná dokumentácia</w:t>
      </w:r>
      <w:ins w:id="318" w:author="Martin" w:date="2021-05-14T11:25:00Z">
        <w:r>
          <w:rPr>
            <w:sz w:val="22"/>
            <w:szCs w:val="22"/>
          </w:rPr>
          <w:t xml:space="preserve"> vo forme rovnopisov originálov alebo ich kópie</w:t>
        </w:r>
      </w:ins>
      <w:r w:rsidR="00D0474A" w:rsidRPr="00E65D00">
        <w:rPr>
          <w:sz w:val="22"/>
          <w:szCs w:val="22"/>
        </w:rPr>
        <w:t>)</w:t>
      </w:r>
      <w:del w:id="319" w:author="Martin" w:date="2021-05-14T11:25:00Z">
        <w:r w:rsidR="00D0474A" w:rsidDel="00CB20C1">
          <w:rPr>
            <w:sz w:val="22"/>
            <w:szCs w:val="22"/>
          </w:rPr>
          <w:delText>)</w:delText>
        </w:r>
      </w:del>
      <w:r w:rsidR="00D0474A" w:rsidRPr="00E65D00">
        <w:rPr>
          <w:sz w:val="22"/>
          <w:szCs w:val="22"/>
        </w:rPr>
        <w:t xml:space="preserve"> </w:t>
      </w:r>
      <w:del w:id="320" w:author="Martin" w:date="2021-05-14T11:25:00Z">
        <w:r w:rsidR="00D0474A" w:rsidRPr="00E65D00" w:rsidDel="00CB20C1">
          <w:rPr>
            <w:sz w:val="22"/>
            <w:szCs w:val="22"/>
          </w:rPr>
          <w:delText>predklad</w:delText>
        </w:r>
        <w:r w:rsidR="00D0474A" w:rsidDel="00CB20C1">
          <w:rPr>
            <w:sz w:val="22"/>
            <w:szCs w:val="22"/>
          </w:rPr>
          <w:delText>ané</w:delText>
        </w:r>
        <w:r w:rsidR="00D0474A" w:rsidRPr="00E65D00" w:rsidDel="00CB20C1">
          <w:rPr>
            <w:sz w:val="22"/>
            <w:szCs w:val="22"/>
          </w:rPr>
          <w:delText xml:space="preserve"> spolu so Žiadosťou o platbu sú rovnopisy originálov alebo ich kópie</w:delText>
        </w:r>
      </w:del>
      <w:r w:rsidR="00F17D93">
        <w:rPr>
          <w:sz w:val="22"/>
          <w:szCs w:val="22"/>
        </w:rPr>
        <w:t>.</w:t>
      </w:r>
      <w:r w:rsidR="004B2BBF" w:rsidRPr="00E65D00">
        <w:rPr>
          <w:sz w:val="22"/>
          <w:szCs w:val="22"/>
        </w:rPr>
        <w:t xml:space="preserve"> </w:t>
      </w:r>
    </w:p>
    <w:p w14:paraId="65D6BC8E" w14:textId="77777777" w:rsidR="00D0474A" w:rsidRPr="00E65D00" w:rsidRDefault="00D0474A" w:rsidP="00D0474A">
      <w:pPr>
        <w:pStyle w:val="Odsekzoznamu1"/>
        <w:spacing w:after="120" w:line="276" w:lineRule="auto"/>
        <w:jc w:val="both"/>
        <w:rPr>
          <w:sz w:val="22"/>
          <w:szCs w:val="22"/>
        </w:rPr>
      </w:pPr>
    </w:p>
    <w:p w14:paraId="7A0C7058" w14:textId="0B733E3D" w:rsidR="00D0474A" w:rsidRPr="001A4756" w:rsidDel="001A4756" w:rsidRDefault="00D0474A" w:rsidP="00D0474A">
      <w:pPr>
        <w:pStyle w:val="Odsekzoznamu1"/>
        <w:numPr>
          <w:ilvl w:val="0"/>
          <w:numId w:val="68"/>
        </w:numPr>
        <w:spacing w:after="120" w:line="276" w:lineRule="auto"/>
        <w:jc w:val="both"/>
        <w:rPr>
          <w:del w:id="321" w:author="Pečová Renáta" w:date="2021-08-05T16:18:00Z"/>
          <w:sz w:val="22"/>
          <w:szCs w:val="22"/>
          <w:highlight w:val="yellow"/>
          <w:rPrChange w:id="322" w:author="Pečová Renáta" w:date="2021-08-05T16:18:00Z">
            <w:rPr>
              <w:del w:id="323" w:author="Pečová Renáta" w:date="2021-08-05T16:18:00Z"/>
              <w:sz w:val="22"/>
              <w:szCs w:val="22"/>
            </w:rPr>
          </w:rPrChange>
        </w:rPr>
      </w:pPr>
      <w:del w:id="324" w:author="Pečová Renáta" w:date="2021-08-05T16:18:00Z">
        <w:r w:rsidRPr="001A4756" w:rsidDel="001A4756">
          <w:rPr>
            <w:highlight w:val="yellow"/>
            <w:rPrChange w:id="325" w:author="Pečová Renáta" w:date="2021-08-05T16:18:00Z">
              <w:rPr/>
            </w:rPrChange>
          </w:rPr>
          <w:delTex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delText>
        </w:r>
      </w:del>
    </w:p>
    <w:p w14:paraId="4A3EDB3A" w14:textId="094982F4" w:rsidR="00D0474A" w:rsidRPr="00E65D00" w:rsidDel="001A4756" w:rsidRDefault="00D0474A" w:rsidP="00D0474A">
      <w:pPr>
        <w:pStyle w:val="Odsekzoznamu1"/>
        <w:spacing w:after="120" w:line="276" w:lineRule="auto"/>
        <w:jc w:val="both"/>
        <w:rPr>
          <w:del w:id="326" w:author="Pečová Renáta" w:date="2021-08-05T16:18:00Z"/>
          <w:sz w:val="22"/>
          <w:szCs w:val="22"/>
        </w:rPr>
      </w:pPr>
    </w:p>
    <w:p w14:paraId="686D1244" w14:textId="77777777" w:rsidR="00D0474A" w:rsidRPr="0043390D" w:rsidRDefault="00D0474A" w:rsidP="00D0474A">
      <w:pPr>
        <w:pStyle w:val="Odsekzoznamu1"/>
        <w:numPr>
          <w:ilvl w:val="0"/>
          <w:numId w:val="68"/>
        </w:numPr>
        <w:spacing w:after="120" w:line="276" w:lineRule="auto"/>
        <w:jc w:val="both"/>
        <w:rPr>
          <w:color w:val="000000"/>
          <w:sz w:val="22"/>
          <w:szCs w:val="22"/>
        </w:rPr>
      </w:pPr>
      <w:r w:rsidRPr="0043390D">
        <w:rPr>
          <w:sz w:val="22"/>
          <w:szCs w:val="22"/>
        </w:rPr>
        <w:t>Jednotlivé</w:t>
      </w:r>
      <w:r w:rsidRPr="0043390D">
        <w:rPr>
          <w:color w:val="000000"/>
          <w:sz w:val="22"/>
          <w:szCs w:val="22"/>
        </w:rPr>
        <w:t xml:space="preserve"> </w:t>
      </w:r>
      <w:r w:rsidRPr="0043390D">
        <w:rPr>
          <w:sz w:val="22"/>
          <w:szCs w:val="22"/>
        </w:rPr>
        <w:t>systémy</w:t>
      </w:r>
      <w:r w:rsidRPr="0043390D">
        <w:rPr>
          <w:color w:val="000000"/>
          <w:sz w:val="22"/>
          <w:szCs w:val="22"/>
        </w:rPr>
        <w:t xml:space="preserve"> financovania sa môžu v rámci jedného Projektu kombinovať. Kombinácia všetkých troch systémov financovania (systém zálohových platieb, systém </w:t>
      </w:r>
      <w:proofErr w:type="spellStart"/>
      <w:r w:rsidRPr="0043390D">
        <w:rPr>
          <w:color w:val="000000"/>
          <w:sz w:val="22"/>
          <w:szCs w:val="22"/>
        </w:rPr>
        <w:t>predfinancovania</w:t>
      </w:r>
      <w:proofErr w:type="spellEnd"/>
      <w:r w:rsidRPr="0043390D">
        <w:rPr>
          <w:color w:val="000000"/>
          <w:sz w:val="22"/>
          <w:szCs w:val="22"/>
        </w:rPr>
        <w:t xml:space="preserve"> a systému refundácie navzájom) je možná pre všetkých Prijímateľov, za dodržania podmienok definovaných vo Výnimke, v Systéme finančného riadenia a vo Výzve. </w:t>
      </w:r>
    </w:p>
    <w:p w14:paraId="3B629E82" w14:textId="77777777" w:rsidR="00D0474A" w:rsidRPr="00E65D00" w:rsidRDefault="00D0474A" w:rsidP="00D0474A">
      <w:pPr>
        <w:pStyle w:val="Odsekzoznamu1"/>
        <w:spacing w:after="120" w:line="276" w:lineRule="auto"/>
        <w:jc w:val="both"/>
        <w:rPr>
          <w:color w:val="000000"/>
          <w:sz w:val="22"/>
          <w:szCs w:val="22"/>
        </w:rPr>
      </w:pPr>
    </w:p>
    <w:p w14:paraId="5167B8F8"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132FD079" w14:textId="77777777" w:rsidR="00D0474A" w:rsidRPr="00E65D00" w:rsidRDefault="00D0474A" w:rsidP="00D0474A">
      <w:pPr>
        <w:pStyle w:val="Odsekzoznamu1"/>
        <w:spacing w:after="120" w:line="276" w:lineRule="auto"/>
        <w:jc w:val="both"/>
        <w:rPr>
          <w:color w:val="000000"/>
          <w:sz w:val="22"/>
          <w:szCs w:val="22"/>
        </w:rPr>
      </w:pPr>
    </w:p>
    <w:p w14:paraId="2C5D6549" w14:textId="5B838D35"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w:t>
      </w:r>
      <w:proofErr w:type="spellStart"/>
      <w:r w:rsidRPr="00E65D00">
        <w:rPr>
          <w:color w:val="000000"/>
          <w:sz w:val="22"/>
          <w:szCs w:val="22"/>
        </w:rPr>
        <w:t>predfinancovania</w:t>
      </w:r>
      <w:proofErr w:type="spellEnd"/>
      <w:r w:rsidRPr="00E65D00">
        <w:rPr>
          <w:color w:val="000000"/>
          <w:sz w:val="22"/>
          <w:szCs w:val="22"/>
        </w:rPr>
        <w:t xml:space="preserve"> v rámci jednej Žiadosti o platbu. V takom prípade Prijímateľ predkladá samostatne Žiadosť o platbu (zúčtovanie zálohovej platby) a samostatne Žiadosť o platbu (priebežná platba – refundácia) a/alebo samostatne žiadosť o platbu (zúčtovanie </w:t>
      </w:r>
      <w:proofErr w:type="spellStart"/>
      <w:r w:rsidRPr="00E65D00">
        <w:rPr>
          <w:color w:val="000000"/>
          <w:sz w:val="22"/>
          <w:szCs w:val="22"/>
        </w:rPr>
        <w:t>predfinancovania</w:t>
      </w:r>
      <w:proofErr w:type="spellEnd"/>
      <w:r w:rsidRPr="00E65D00">
        <w:rPr>
          <w:color w:val="000000"/>
          <w:sz w:val="22"/>
          <w:szCs w:val="22"/>
        </w:rPr>
        <w:t xml:space="preserve">). </w:t>
      </w:r>
      <w:r w:rsidRPr="00E65D00">
        <w:rPr>
          <w:sz w:val="22"/>
          <w:szCs w:val="22"/>
        </w:rPr>
        <w:t xml:space="preserve">Pri využití troch systémov financovania v rámci jedného projektu </w:t>
      </w:r>
      <w:ins w:id="327" w:author="Martin" w:date="2021-05-14T11:27:00Z">
        <w:r w:rsidR="007043B2">
          <w:rPr>
            <w:sz w:val="22"/>
            <w:szCs w:val="22"/>
          </w:rPr>
          <w:t>Prijímateľ oznámi</w:t>
        </w:r>
        <w:del w:id="328" w:author="Pečová Renáta" w:date="2021-08-05T16:18:00Z">
          <w:r w:rsidR="007043B2" w:rsidDel="001A4756">
            <w:rPr>
              <w:sz w:val="22"/>
              <w:szCs w:val="22"/>
            </w:rPr>
            <w:delText xml:space="preserve"> –</w:delText>
          </w:r>
        </w:del>
        <w:r w:rsidR="007043B2">
          <w:rPr>
            <w:sz w:val="22"/>
            <w:szCs w:val="22"/>
          </w:rPr>
          <w:t xml:space="preserve"> identifikované rozpočtové položky projektu Poskytovateľovi </w:t>
        </w:r>
      </w:ins>
      <w:del w:id="329" w:author="Martin" w:date="2021-05-14T11:28:00Z">
        <w:r w:rsidRPr="00E65D00" w:rsidDel="007043B2">
          <w:rPr>
            <w:color w:val="000000"/>
            <w:sz w:val="22"/>
            <w:szCs w:val="22"/>
          </w:rPr>
          <w:delText>zmluvné strany za týmto účelom v rámci Prílohy č. 4 Zmluvy o poskytnutí NFP identifikovali jednotlivé typy výdavkov (rozpočtových položiek Projektu)</w:delText>
        </w:r>
      </w:del>
      <w:r w:rsidRPr="00E65D00">
        <w:rPr>
          <w:color w:val="000000"/>
          <w:sz w:val="22"/>
          <w:szCs w:val="22"/>
        </w:rPr>
        <w:t xml:space="preserve">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16036542" w14:textId="77777777" w:rsidR="00D0474A" w:rsidRPr="00E65D00" w:rsidRDefault="00D0474A" w:rsidP="00D0474A">
      <w:pPr>
        <w:pStyle w:val="Odsekzoznamu1"/>
        <w:tabs>
          <w:tab w:val="num" w:pos="1353"/>
        </w:tabs>
        <w:spacing w:after="120" w:line="276" w:lineRule="auto"/>
        <w:jc w:val="both"/>
        <w:rPr>
          <w:sz w:val="22"/>
          <w:szCs w:val="22"/>
        </w:rPr>
      </w:pPr>
    </w:p>
    <w:p w14:paraId="1B50503F" w14:textId="77777777" w:rsidR="00D0474A" w:rsidRPr="00E65D00" w:rsidRDefault="00D0474A" w:rsidP="00D0474A">
      <w:pPr>
        <w:pStyle w:val="Odsekzoznamu1"/>
        <w:numPr>
          <w:ilvl w:val="0"/>
          <w:numId w:val="68"/>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73234E5C" w14:textId="77777777" w:rsidR="00D0474A" w:rsidRPr="00E65D00" w:rsidRDefault="00D0474A" w:rsidP="00D0474A">
      <w:pPr>
        <w:pStyle w:val="Odsekzoznamu1"/>
        <w:spacing w:line="276" w:lineRule="auto"/>
        <w:rPr>
          <w:color w:val="000000"/>
          <w:sz w:val="22"/>
          <w:szCs w:val="22"/>
        </w:rPr>
      </w:pPr>
    </w:p>
    <w:p w14:paraId="2C821895" w14:textId="77777777" w:rsidR="00D0474A" w:rsidRPr="00E65D00" w:rsidRDefault="00D0474A" w:rsidP="00D0474A">
      <w:pPr>
        <w:pStyle w:val="Odsekzoznamu1"/>
        <w:numPr>
          <w:ilvl w:val="0"/>
          <w:numId w:val="68"/>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vo výške 0,01 % z maximálnej výšky NFP uvedeného v  Zmluve o poskytnutí NFP v rámci jednej Žiadosti o platbu. Ustanovenie článku 3 ods. 3.2 zmluvy týmto nie je dotknuté.</w:t>
      </w:r>
    </w:p>
    <w:p w14:paraId="15F5DB08" w14:textId="77777777" w:rsidR="00D0474A" w:rsidRPr="00E65D00" w:rsidRDefault="00D0474A" w:rsidP="00D0474A">
      <w:pPr>
        <w:pStyle w:val="Odsekzoznamu1"/>
        <w:spacing w:after="120" w:line="276" w:lineRule="auto"/>
        <w:jc w:val="both"/>
        <w:rPr>
          <w:sz w:val="22"/>
          <w:szCs w:val="22"/>
        </w:rPr>
      </w:pPr>
    </w:p>
    <w:p w14:paraId="13E07FA6" w14:textId="77777777" w:rsidR="00D0474A" w:rsidRPr="00E65D00" w:rsidRDefault="00D0474A" w:rsidP="00D0474A">
      <w:pPr>
        <w:pStyle w:val="Odsekzoznamu1"/>
        <w:numPr>
          <w:ilvl w:val="0"/>
          <w:numId w:val="68"/>
        </w:numPr>
        <w:spacing w:after="120" w:line="276" w:lineRule="auto"/>
        <w:jc w:val="both"/>
        <w:rPr>
          <w:sz w:val="22"/>
          <w:szCs w:val="22"/>
        </w:rPr>
      </w:pPr>
      <w:commentRangeStart w:id="330"/>
      <w:r w:rsidRPr="00E65D00">
        <w:rPr>
          <w:color w:val="000000"/>
          <w:sz w:val="22"/>
          <w:szCs w:val="22"/>
        </w:rPr>
        <w:t>Suma</w:t>
      </w:r>
      <w:r w:rsidRPr="00E65D00">
        <w:rPr>
          <w:sz w:val="22"/>
          <w:szCs w:val="22"/>
        </w:rPr>
        <w:t xml:space="preserve">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330"/>
      <w:r w:rsidRPr="00802C1A">
        <w:rPr>
          <w:rStyle w:val="Odkaznakomentr"/>
          <w:sz w:val="22"/>
          <w:szCs w:val="22"/>
        </w:rPr>
        <w:commentReference w:id="330"/>
      </w:r>
    </w:p>
    <w:p w14:paraId="268DD08F" w14:textId="77777777" w:rsidR="00D0474A" w:rsidRPr="00E65D00" w:rsidRDefault="00D0474A" w:rsidP="00D0474A">
      <w:pPr>
        <w:pStyle w:val="Odsekzoznamu1"/>
        <w:spacing w:after="120" w:line="276" w:lineRule="auto"/>
        <w:jc w:val="both"/>
        <w:rPr>
          <w:color w:val="000000"/>
          <w:sz w:val="22"/>
          <w:szCs w:val="22"/>
        </w:rPr>
      </w:pPr>
    </w:p>
    <w:p w14:paraId="2986BBD7"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Zmluvy. Tento dokument zároveň slúži pre potreby výkladu príslušných ustanovení Zmluvy o poskytnutí NFP, resp. práv a povinností Zmluvných strán.</w:t>
      </w:r>
    </w:p>
    <w:p w14:paraId="30E1024B" w14:textId="77777777" w:rsidR="00D0474A" w:rsidRPr="00E65D00" w:rsidRDefault="00D0474A" w:rsidP="00D0474A">
      <w:pPr>
        <w:pStyle w:val="Odsekzoznamu1"/>
        <w:spacing w:after="120" w:line="276" w:lineRule="auto"/>
        <w:jc w:val="both"/>
        <w:rPr>
          <w:sz w:val="22"/>
          <w:szCs w:val="22"/>
        </w:rPr>
      </w:pPr>
    </w:p>
    <w:p w14:paraId="4321D342"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03B266EB"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6E22F3F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DF696E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8084170" w14:textId="77777777" w:rsidR="00D0474A" w:rsidRPr="0010770B"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daňového nedoplatku Dodávateľa s pohľadávkou voči Prijímateľovi (štátnej rozpočtovej organizácii) v súlade s § 87 zákona č. 563/2009 Z. z. o správe daní  (daňový poriadok) a o zmene a doplnení niektorých zákonov v znení </w:t>
      </w:r>
      <w:r w:rsidRPr="0010770B">
        <w:rPr>
          <w:rFonts w:ascii="Times New Roman" w:hAnsi="Times New Roman"/>
          <w:color w:val="000000"/>
        </w:rPr>
        <w:t>neskorších predpisov (ďalej aj „daňový poriadok“),</w:t>
      </w:r>
    </w:p>
    <w:p w14:paraId="3FC32288" w14:textId="77777777" w:rsidR="00D0474A" w:rsidRPr="0010770B"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10770B">
        <w:rPr>
          <w:rFonts w:ascii="Times New Roman" w:hAnsi="Times New Roman"/>
          <w:color w:val="000000"/>
        </w:rPr>
        <w:t>započítanie pohľadávok Dodávateľa a Prijímateľa v súlade s § 580 až § 581  Občianskeho zákonníka, resp. § 358 až § 364 Obchodného  zákonníka,</w:t>
      </w:r>
    </w:p>
    <w:p w14:paraId="3C1081C4" w14:textId="7D597DBE" w:rsidR="00D0474A" w:rsidRPr="002A7338" w:rsidRDefault="00D0474A" w:rsidP="00D0474A">
      <w:pPr>
        <w:spacing w:before="120" w:after="120"/>
        <w:ind w:left="1418"/>
        <w:jc w:val="both"/>
        <w:rPr>
          <w:rFonts w:ascii="Times New Roman" w:hAnsi="Times New Roman"/>
          <w:color w:val="000000"/>
        </w:rPr>
      </w:pPr>
      <w:r w:rsidRPr="0010770B">
        <w:rPr>
          <w:rFonts w:ascii="Times New Roman" w:hAnsi="Times New Roman"/>
          <w:color w:val="000000"/>
        </w:rPr>
        <w:t xml:space="preserve">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w:t>
      </w:r>
      <w:r w:rsidR="000B5126" w:rsidRPr="0010770B">
        <w:rPr>
          <w:rFonts w:ascii="Times New Roman" w:hAnsi="Times New Roman"/>
          <w:color w:val="000000"/>
        </w:rPr>
        <w:t>p</w:t>
      </w:r>
      <w:r w:rsidRPr="0010770B">
        <w:rPr>
          <w:rFonts w:ascii="Times New Roman" w:hAnsi="Times New Roman"/>
          <w:color w:val="000000"/>
        </w:rPr>
        <w:t xml:space="preserve">otrebné náklady s tým spojené znáša </w:t>
      </w:r>
      <w:commentRangeStart w:id="331"/>
      <w:r w:rsidRPr="0010770B">
        <w:rPr>
          <w:rFonts w:ascii="Times New Roman" w:hAnsi="Times New Roman"/>
          <w:color w:val="000000"/>
        </w:rPr>
        <w:t>veriteľ</w:t>
      </w:r>
      <w:commentRangeEnd w:id="331"/>
      <w:r w:rsidR="002B0C8A">
        <w:rPr>
          <w:rStyle w:val="Odkaznakomentr"/>
          <w:rFonts w:ascii="Times New Roman" w:eastAsia="Times New Roman" w:hAnsi="Times New Roman"/>
          <w:lang w:val="x-none" w:eastAsia="x-none"/>
        </w:rPr>
        <w:commentReference w:id="331"/>
      </w:r>
      <w:r w:rsidR="00DC0647">
        <w:rPr>
          <w:rFonts w:ascii="Times New Roman" w:hAnsi="Times New Roman"/>
          <w:color w:val="000000"/>
        </w:rPr>
        <w:t>.</w:t>
      </w:r>
    </w:p>
    <w:p w14:paraId="604F052E"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5286B2C4" w14:textId="77777777" w:rsidR="00D0474A" w:rsidRPr="00E65D00" w:rsidRDefault="00D0474A" w:rsidP="00D0474A">
      <w:pPr>
        <w:pStyle w:val="Odsekzoznamu1"/>
        <w:spacing w:after="120" w:line="276" w:lineRule="auto"/>
        <w:jc w:val="both"/>
        <w:rPr>
          <w:color w:val="000000"/>
          <w:sz w:val="22"/>
          <w:szCs w:val="22"/>
        </w:rPr>
      </w:pPr>
    </w:p>
    <w:p w14:paraId="1484E91D"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0E4670A8" w14:textId="77777777" w:rsidR="00D0474A" w:rsidRPr="0010770B" w:rsidRDefault="00D0474A" w:rsidP="00D0474A">
      <w:pPr>
        <w:pStyle w:val="Odsekzoznamu"/>
        <w:numPr>
          <w:ilvl w:val="0"/>
          <w:numId w:val="68"/>
        </w:numPr>
        <w:jc w:val="both"/>
        <w:rPr>
          <w:rFonts w:eastAsia="Calibri"/>
          <w:color w:val="000000"/>
          <w:sz w:val="22"/>
          <w:szCs w:val="22"/>
        </w:rPr>
      </w:pPr>
      <w:r w:rsidRPr="0010770B">
        <w:rPr>
          <w:rFonts w:eastAsia="Calibri"/>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w:t>
      </w:r>
      <w:commentRangeStart w:id="332"/>
      <w:r w:rsidRPr="0010770B">
        <w:rPr>
          <w:rFonts w:eastAsia="Calibri"/>
          <w:color w:val="000000"/>
          <w:sz w:val="22"/>
          <w:szCs w:val="22"/>
        </w:rPr>
        <w:t>úschovy</w:t>
      </w:r>
      <w:commentRangeEnd w:id="332"/>
      <w:r w:rsidR="002B0C8A" w:rsidRPr="0010770B">
        <w:rPr>
          <w:rStyle w:val="Odkaznakomentr"/>
          <w:lang w:val="x-none" w:eastAsia="x-none"/>
        </w:rPr>
        <w:commentReference w:id="332"/>
      </w:r>
      <w:r w:rsidRPr="0010770B">
        <w:rPr>
          <w:rFonts w:eastAsia="Calibri"/>
          <w:color w:val="000000"/>
          <w:sz w:val="22"/>
          <w:szCs w:val="22"/>
        </w:rPr>
        <w:t>.</w:t>
      </w:r>
    </w:p>
    <w:p w14:paraId="3F5CA33D" w14:textId="77777777" w:rsidR="00D0474A" w:rsidRDefault="00D0474A" w:rsidP="00D0474A">
      <w:pPr>
        <w:pStyle w:val="Odsekzoznamu"/>
        <w:rPr>
          <w:color w:val="000000"/>
          <w:sz w:val="22"/>
          <w:szCs w:val="22"/>
        </w:rPr>
      </w:pPr>
    </w:p>
    <w:p w14:paraId="5FEF3C91"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77F3659B" w14:textId="77777777" w:rsidR="00D0474A" w:rsidRPr="00E65D00" w:rsidRDefault="00D0474A" w:rsidP="00D0474A">
      <w:pPr>
        <w:pStyle w:val="Odsekzoznamu1"/>
        <w:spacing w:after="120" w:line="276" w:lineRule="auto"/>
        <w:jc w:val="both"/>
        <w:rPr>
          <w:color w:val="000000"/>
          <w:sz w:val="22"/>
          <w:szCs w:val="22"/>
        </w:rPr>
      </w:pPr>
    </w:p>
    <w:p w14:paraId="4F8DF0D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135CE93C" w14:textId="77777777" w:rsidR="00D0474A" w:rsidRPr="00E65D00" w:rsidRDefault="00D0474A" w:rsidP="00D0474A">
      <w:pPr>
        <w:pStyle w:val="Odsekzoznamu1"/>
        <w:spacing w:after="120" w:line="276" w:lineRule="auto"/>
        <w:jc w:val="both"/>
        <w:rPr>
          <w:color w:val="000000"/>
          <w:sz w:val="22"/>
          <w:szCs w:val="22"/>
        </w:rPr>
      </w:pPr>
    </w:p>
    <w:p w14:paraId="6E6C4BB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4BA13F56" w14:textId="77777777" w:rsidR="00D0474A" w:rsidRPr="00E65D00" w:rsidRDefault="00D0474A" w:rsidP="00D0474A">
      <w:pPr>
        <w:pStyle w:val="Odsekzoznamu1"/>
        <w:spacing w:after="120" w:line="276" w:lineRule="auto"/>
        <w:jc w:val="both"/>
        <w:rPr>
          <w:color w:val="000000"/>
          <w:sz w:val="22"/>
          <w:szCs w:val="22"/>
        </w:rPr>
      </w:pPr>
    </w:p>
    <w:p w14:paraId="59D9B12C" w14:textId="75A395B3" w:rsidR="00D0474A" w:rsidRPr="00067D03" w:rsidRDefault="00546B41" w:rsidP="00067D03">
      <w:pPr>
        <w:pStyle w:val="Odsekzoznamu1"/>
        <w:numPr>
          <w:ilvl w:val="0"/>
          <w:numId w:val="68"/>
        </w:numPr>
        <w:spacing w:after="120" w:line="276" w:lineRule="auto"/>
        <w:jc w:val="both"/>
        <w:rPr>
          <w:color w:val="000000"/>
          <w:sz w:val="22"/>
          <w:szCs w:val="22"/>
        </w:rPr>
      </w:pPr>
      <w:r>
        <w:rPr>
          <w:color w:val="000000"/>
          <w:sz w:val="22"/>
          <w:szCs w:val="22"/>
        </w:rPr>
        <w:t>Ust</w:t>
      </w:r>
      <w:r w:rsidR="00D0474A" w:rsidRPr="00E65D00">
        <w:rPr>
          <w:color w:val="000000"/>
          <w:sz w:val="22"/>
          <w:szCs w:val="22"/>
        </w:rPr>
        <w: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00D0474A" w:rsidRPr="00E65D00">
        <w:rPr>
          <w:b/>
          <w:bCs/>
          <w:color w:val="000000"/>
          <w:sz w:val="22"/>
          <w:szCs w:val="22"/>
        </w:rPr>
        <w:t xml:space="preserve"> </w:t>
      </w:r>
    </w:p>
    <w:p w14:paraId="44AF65C2" w14:textId="77777777" w:rsidR="00067D03" w:rsidRDefault="00067D03" w:rsidP="00067D03">
      <w:pPr>
        <w:pStyle w:val="Odsekzoznamu"/>
        <w:rPr>
          <w:color w:val="000000"/>
          <w:sz w:val="22"/>
          <w:szCs w:val="22"/>
        </w:rPr>
      </w:pPr>
    </w:p>
    <w:p w14:paraId="2FCBD5EB" w14:textId="77777777" w:rsidR="00A91910"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w:t>
      </w:r>
      <w:r w:rsidRPr="00307126">
        <w:rPr>
          <w:rFonts w:ascii="Times New Roman" w:hAnsi="Times New Roman"/>
          <w:lang w:eastAsia="sk-SK"/>
        </w:rPr>
        <w:lastRenderedPageBreak/>
        <w:t xml:space="preserve">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A66B02">
      <w:footerReference w:type="default" r:id="rId12"/>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19CCB437" w14:textId="77777777" w:rsidR="005D678B" w:rsidRPr="00972C9F" w:rsidRDefault="005D678B">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5" w:author="Dilongová Ľubica" w:date="2021-01-16T21:09:00Z" w:initials="DĽ">
    <w:p w14:paraId="2430FD94" w14:textId="58573D2F" w:rsidR="005D678B" w:rsidRPr="000A4786" w:rsidRDefault="005D678B">
      <w:pPr>
        <w:pStyle w:val="Textkomentra"/>
        <w:rPr>
          <w:lang w:val="sk-SK"/>
        </w:rPr>
      </w:pPr>
      <w:r>
        <w:rPr>
          <w:rStyle w:val="Odkaznakomentr"/>
        </w:rPr>
        <w:annotationRef/>
      </w:r>
      <w:r>
        <w:rPr>
          <w:lang w:val="sk-SK"/>
        </w:rPr>
        <w:t>Definícia vložená do VZORU Zmluvy 2019</w:t>
      </w:r>
    </w:p>
  </w:comment>
  <w:comment w:id="8" w:author="Autor" w:initials="A">
    <w:p w14:paraId="2B6FE8F8" w14:textId="77777777" w:rsidR="005D678B" w:rsidRPr="003311ED" w:rsidRDefault="005D678B"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9" w:author="Autor" w:initials="A">
    <w:p w14:paraId="225CCF41" w14:textId="77777777" w:rsidR="005D678B" w:rsidRPr="009A28F0" w:rsidRDefault="005D678B"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15" w:author="Autor" w:initials="A">
    <w:p w14:paraId="5D2881E2" w14:textId="77777777" w:rsidR="005D678B" w:rsidRDefault="005D678B">
      <w:pPr>
        <w:pStyle w:val="Textkomentra"/>
      </w:pPr>
      <w:r>
        <w:rPr>
          <w:rStyle w:val="Odkaznakomentr"/>
        </w:rPr>
        <w:annotationRef/>
      </w:r>
      <w:r w:rsidRPr="00576235">
        <w:t>Poskytovateľ je povinný dodržať podmienku v zmysle kapitoly 3.5.10, ods. 2 písm. h) Systému riadenia EŠIF.</w:t>
      </w:r>
    </w:p>
  </w:comment>
  <w:comment w:id="16" w:author="Autor" w:initials="A">
    <w:p w14:paraId="39968299" w14:textId="77777777" w:rsidR="005D678B" w:rsidRDefault="005D678B"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31" w:author="Autor" w:initials="A">
    <w:p w14:paraId="7D2C4526" w14:textId="77777777" w:rsidR="005D678B" w:rsidRDefault="005D678B"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37" w:author="Autor" w:initials="A">
    <w:p w14:paraId="258A3CFF" w14:textId="77777777" w:rsidR="005D678B" w:rsidRDefault="005D678B">
      <w:pPr>
        <w:pStyle w:val="Textkomentra"/>
      </w:pPr>
      <w:r>
        <w:rPr>
          <w:rStyle w:val="Odkaznakomentr"/>
        </w:rPr>
        <w:annotationRef/>
      </w:r>
      <w:r w:rsidRPr="00BD2AA7">
        <w:t>Napríklad kópia pozvánky na posledné školenie spolu s kópiou prezenčnej listiny účastníkov.</w:t>
      </w:r>
      <w:r>
        <w:t xml:space="preserve"> </w:t>
      </w:r>
    </w:p>
  </w:comment>
  <w:comment w:id="38" w:author="Autor" w:initials="A">
    <w:p w14:paraId="4352BA89" w14:textId="77777777" w:rsidR="005D678B" w:rsidRDefault="005D678B"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41" w:author="Autor" w:initials="A">
    <w:p w14:paraId="2C2E970A" w14:textId="77777777" w:rsidR="005D678B" w:rsidRDefault="005D678B" w:rsidP="00BA4EC8">
      <w:pPr>
        <w:pStyle w:val="Textkomentra"/>
      </w:pPr>
      <w:r>
        <w:rPr>
          <w:rStyle w:val="Odkaznakomentr"/>
        </w:rPr>
        <w:annotationRef/>
      </w:r>
      <w:r>
        <w:t>Koncesie, odkaz na web, práce chýbajú, ak neprišla ani jedna ponuky</w:t>
      </w:r>
    </w:p>
  </w:comment>
  <w:comment w:id="43" w:author="Autor" w:initials="A">
    <w:p w14:paraId="212D4BB2" w14:textId="38C69055" w:rsidR="005D678B" w:rsidRDefault="005D678B">
      <w:pPr>
        <w:pStyle w:val="Textkomentra"/>
      </w:pPr>
      <w:r>
        <w:rPr>
          <w:rStyle w:val="Odkaznakomentr"/>
        </w:rPr>
        <w:annotationRef/>
      </w:r>
      <w:r>
        <w:rPr>
          <w:lang w:val="sk-SK"/>
        </w:rPr>
        <w:t>RO odstráni, ak sa v projekte zjednodušené vykazovanie výdavkov nevyužíva.</w:t>
      </w:r>
    </w:p>
  </w:comment>
  <w:comment w:id="52" w:author="Autor" w:initials="A">
    <w:p w14:paraId="0F7D11E2" w14:textId="159331A8" w:rsidR="005D678B" w:rsidRPr="00335ACA" w:rsidRDefault="005D678B">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65" w:author="Autor" w:initials="A">
    <w:p w14:paraId="2B5F801C" w14:textId="3F3A7E3F" w:rsidR="005D678B" w:rsidRPr="00E47083" w:rsidRDefault="005D678B">
      <w:pPr>
        <w:pStyle w:val="Textkomentra"/>
        <w:rPr>
          <w:lang w:val="sk-SK"/>
        </w:rPr>
      </w:pPr>
      <w:r>
        <w:rPr>
          <w:rStyle w:val="Odkaznakomentr"/>
        </w:rPr>
        <w:annotationRef/>
      </w:r>
      <w:r w:rsidRPr="008C3850">
        <w:rPr>
          <w:lang w:val="sk-SK"/>
        </w:rPr>
        <w:t>Vypustí sa ak nie je relevantné</w:t>
      </w:r>
    </w:p>
  </w:comment>
  <w:comment w:id="70" w:author="Autor" w:initials="A">
    <w:p w14:paraId="1D165A32" w14:textId="77777777" w:rsidR="005D678B" w:rsidRDefault="005D678B">
      <w:pPr>
        <w:pStyle w:val="Textkomentra"/>
      </w:pPr>
      <w:r>
        <w:rPr>
          <w:rStyle w:val="Odkaznakomentr"/>
        </w:rPr>
        <w:annotationRef/>
      </w:r>
      <w:r>
        <w:t>Alebo troch rokov, ak sú na skrátenie lehoty splnené podmienky.</w:t>
      </w:r>
    </w:p>
  </w:comment>
  <w:comment w:id="69" w:author="Autor" w:initials="A">
    <w:p w14:paraId="7D8EEE20" w14:textId="77777777" w:rsidR="005D678B" w:rsidRPr="00685086" w:rsidRDefault="005D678B">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87" w:author="Autor" w:initials="A">
    <w:p w14:paraId="6F524A24" w14:textId="77777777" w:rsidR="005D678B" w:rsidRDefault="005D678B">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w:t>
      </w:r>
      <w:proofErr w:type="spellStart"/>
      <w:r>
        <w:rPr>
          <w:lang w:val="sk-SK"/>
        </w:rPr>
        <w:t>best</w:t>
      </w:r>
      <w:proofErr w:type="spellEnd"/>
      <w:r>
        <w:rPr>
          <w:lang w:val="sk-SK"/>
        </w:rPr>
        <w:t xml:space="preserve"> </w:t>
      </w:r>
      <w:proofErr w:type="spellStart"/>
      <w:r>
        <w:rPr>
          <w:lang w:val="sk-SK"/>
        </w:rPr>
        <w:t>practice</w:t>
      </w:r>
      <w:proofErr w:type="spellEnd"/>
      <w:r>
        <w:rPr>
          <w:lang w:val="sk-SK"/>
        </w:rPr>
        <w:t>“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11" w:author="Autor" w:initials="A">
    <w:p w14:paraId="42F3457B" w14:textId="77777777" w:rsidR="005D678B" w:rsidRPr="000E1967" w:rsidRDefault="005D678B">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130" w:author="Autor" w:initials="A">
    <w:p w14:paraId="2FE7E065" w14:textId="1130A5F6" w:rsidR="005D678B" w:rsidRDefault="005D678B" w:rsidP="00AC0259">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ex </w:t>
      </w:r>
      <w:proofErr w:type="spellStart"/>
      <w:r>
        <w:t>ante</w:t>
      </w:r>
      <w:proofErr w:type="spellEnd"/>
      <w:r>
        <w:t xml:space="preserve"> finančnej opravy, pričom sa identifikuje aj nežiadaná suma.</w:t>
      </w:r>
    </w:p>
    <w:p w14:paraId="403F1DB4" w14:textId="50635C4E" w:rsidR="005D678B" w:rsidRDefault="005D678B">
      <w:pPr>
        <w:pStyle w:val="Textkomentra"/>
      </w:pPr>
    </w:p>
  </w:comment>
  <w:comment w:id="131" w:author="Autor" w:initials="A">
    <w:p w14:paraId="11C19D3E" w14:textId="39F09095" w:rsidR="005D678B" w:rsidRDefault="005D678B">
      <w:pPr>
        <w:pStyle w:val="Textkomentra"/>
      </w:pPr>
      <w:r>
        <w:rPr>
          <w:rStyle w:val="Odkaznakomentr"/>
        </w:rPr>
        <w:annotationRef/>
      </w:r>
      <w:r>
        <w:rPr>
          <w:lang w:val="sk-SK"/>
        </w:rPr>
        <w:t>RO má ešte pred týmto odsekom vložený nasledovný odsek: „</w:t>
      </w:r>
      <w:r>
        <w:t xml:space="preserve">V prípade uplatnenia nepotvrdenej ex </w:t>
      </w:r>
      <w:proofErr w:type="spellStart"/>
      <w:r>
        <w:t>ante</w:t>
      </w:r>
      <w:proofErr w:type="spellEnd"/>
      <w:r>
        <w:t xml:space="preserv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139" w:author="Autor" w:initials="A">
    <w:p w14:paraId="19115B95" w14:textId="77777777" w:rsidR="005D678B" w:rsidRPr="000E2BE6" w:rsidRDefault="005D678B"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157" w:author="Autor" w:initials="A">
    <w:p w14:paraId="7D0B534B" w14:textId="23A3D689" w:rsidR="005D678B" w:rsidRPr="00EF4107" w:rsidRDefault="005D678B">
      <w:pPr>
        <w:pStyle w:val="Textkomentra"/>
        <w:rPr>
          <w:lang w:val="sk-SK"/>
        </w:rPr>
      </w:pPr>
      <w:r>
        <w:rPr>
          <w:rStyle w:val="Odkaznakomentr"/>
        </w:rPr>
        <w:annotationRef/>
      </w:r>
      <w:r>
        <w:rPr>
          <w:lang w:val="sk-SK"/>
        </w:rPr>
        <w:t>Upozorňuje sa na prepojenie pri nastavovaní lehôt medzi predložením ZMS a </w:t>
      </w:r>
      <w:proofErr w:type="spellStart"/>
      <w:r>
        <w:rPr>
          <w:lang w:val="sk-SK"/>
        </w:rPr>
        <w:t>ZŽoP</w:t>
      </w:r>
      <w:proofErr w:type="spellEnd"/>
      <w:r>
        <w:rPr>
          <w:lang w:val="sk-SK"/>
        </w:rPr>
        <w:t xml:space="preserve"> (čl. 5 ods. 5.1 zmluvy), ako aj dobou oprávnenosti výdavkov na podporné aktivity (čl. 14 ods. 1 písm. b) VZP). Tieto lehoty môžu byť vzájomne prispôsobené podľa potrieb poskytovateľa v zmysle komentára k článku 5 ods. 5.1 zmluvy. </w:t>
      </w:r>
    </w:p>
  </w:comment>
  <w:comment w:id="158" w:author="Autor" w:initials="A">
    <w:p w14:paraId="5BD797D3" w14:textId="77777777" w:rsidR="005D678B" w:rsidRPr="00BF3F38" w:rsidRDefault="005D678B">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159" w:author="Autor" w:initials="A">
    <w:p w14:paraId="78E86446" w14:textId="35EFF233" w:rsidR="005D678B" w:rsidRPr="00D73FAF" w:rsidRDefault="005D678B">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w:t>
      </w:r>
      <w:proofErr w:type="spellStart"/>
      <w:r>
        <w:rPr>
          <w:i/>
        </w:rPr>
        <w:t>ie</w:t>
      </w:r>
      <w:proofErr w:type="spellEnd"/>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160" w:author="Autor" w:initials="A">
    <w:p w14:paraId="065BBD7B" w14:textId="77777777" w:rsidR="005D678B" w:rsidRPr="00F8306F" w:rsidRDefault="005D678B"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164" w:author="Autor" w:initials="A">
    <w:p w14:paraId="0880C877" w14:textId="619ED916" w:rsidR="005D678B" w:rsidRDefault="005D678B">
      <w:pPr>
        <w:pStyle w:val="Textkomentra"/>
      </w:pPr>
      <w:r>
        <w:rPr>
          <w:rStyle w:val="Odkaznakomentr"/>
        </w:rPr>
        <w:annotationRef/>
      </w:r>
      <w:r>
        <w:rPr>
          <w:lang w:val="sk-SK"/>
        </w:rPr>
        <w:t xml:space="preserve">Relevantné pre projekty ESF (vrátane IZM).  </w:t>
      </w:r>
    </w:p>
  </w:comment>
  <w:comment w:id="165" w:author="Autor" w:initials="A">
    <w:p w14:paraId="4F973A39" w14:textId="77777777" w:rsidR="005D678B" w:rsidRPr="00DA6CAD" w:rsidRDefault="005D678B"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166" w:author="Autor" w:initials="A">
    <w:p w14:paraId="463960E3" w14:textId="77777777" w:rsidR="005D678B" w:rsidRDefault="005D678B"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169" w:author="Autor" w:initials="A">
    <w:p w14:paraId="7C52490C" w14:textId="3E5DBC8D" w:rsidR="005D678B" w:rsidRPr="001E6BF9" w:rsidRDefault="005D678B">
      <w:pPr>
        <w:pStyle w:val="Textkomentra"/>
        <w:rPr>
          <w:lang w:val="sk-SK"/>
        </w:rPr>
      </w:pPr>
      <w:r>
        <w:rPr>
          <w:rStyle w:val="Odkaznakomentr"/>
        </w:rPr>
        <w:annotationRef/>
      </w:r>
      <w:r w:rsidRPr="001E6BF9">
        <w:t>RO je oprávnený určiť doporučené veľkosti priamo do textu zmluvy</w:t>
      </w:r>
      <w:r>
        <w:rPr>
          <w:lang w:val="sk-SK"/>
        </w:rPr>
        <w:t>,</w:t>
      </w:r>
      <w:r w:rsidRPr="001E6BF9">
        <w:t xml:space="preserve"> napr. v zmysle MP CKO č. 16</w:t>
      </w:r>
      <w:r>
        <w:rPr>
          <w:lang w:val="sk-SK"/>
        </w:rPr>
        <w:t xml:space="preserve">. </w:t>
      </w:r>
    </w:p>
  </w:comment>
  <w:comment w:id="177" w:author="Autor" w:initials="A">
    <w:p w14:paraId="2246BD55" w14:textId="77777777" w:rsidR="005D678B" w:rsidRDefault="005D678B">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178" w:author="Autor" w:initials="A">
    <w:p w14:paraId="0EDA29B1" w14:textId="77777777" w:rsidR="005D678B" w:rsidRDefault="005D678B">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79" w:author="Autor" w:initials="A">
    <w:p w14:paraId="627E2D89" w14:textId="77777777" w:rsidR="005D678B" w:rsidRDefault="005D678B">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81" w:author="Autor" w:initials="A">
    <w:p w14:paraId="67FC44C6" w14:textId="6DECCF32" w:rsidR="005D678B" w:rsidRDefault="005D678B">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82" w:author="Autor" w:initials="A">
    <w:p w14:paraId="07ACAF60" w14:textId="12BF34A8" w:rsidR="005D678B" w:rsidRPr="00A3129A" w:rsidRDefault="005D678B">
      <w:pPr>
        <w:pStyle w:val="Textkomentra"/>
        <w:rPr>
          <w:lang w:val="sk-SK"/>
        </w:rPr>
      </w:pPr>
      <w:r>
        <w:rPr>
          <w:rStyle w:val="Odkaznakomentr"/>
        </w:rPr>
        <w:annotationRef/>
      </w:r>
      <w:r>
        <w:rPr>
          <w:lang w:val="sk-SK"/>
        </w:rPr>
        <w:t>V prípade vypustenia zmeny v termíne Ukončenia realizácie hlavných aktivít Projektu z menej významných zmien podľa článku 6 ods. 6.2 písmeno d), resp. zo zmien ako takých  (odsek 6.8 zmluvy), sa vyznačený text nahradí týmto novým textom: „</w:t>
      </w:r>
      <w:r w:rsidRPr="00A3129A">
        <w:rPr>
          <w:i/>
          <w:lang w:val="sk-SK"/>
        </w:rPr>
        <w:t>postupovať podľa článku 4 ods. 6 VZP.</w:t>
      </w:r>
      <w:r>
        <w:rPr>
          <w:lang w:val="sk-SK"/>
        </w:rPr>
        <w:t>“</w:t>
      </w:r>
    </w:p>
  </w:comment>
  <w:comment w:id="186" w:author="Dilongová Ľubica" w:date="2021-01-16T22:01:00Z" w:initials="DĽ">
    <w:p w14:paraId="39F655B9" w14:textId="192F503F" w:rsidR="005D678B" w:rsidRPr="00A922D0" w:rsidRDefault="005D678B">
      <w:pPr>
        <w:pStyle w:val="Textkomentra"/>
        <w:rPr>
          <w:lang w:val="sk-SK"/>
        </w:rPr>
      </w:pPr>
      <w:r>
        <w:rPr>
          <w:rStyle w:val="Odkaznakomentr"/>
        </w:rPr>
        <w:annotationRef/>
      </w:r>
      <w:r>
        <w:rPr>
          <w:lang w:val="sk-SK"/>
        </w:rPr>
        <w:t xml:space="preserve">Nasledujúce ustanovenia boli vložené do VZP 2019 na základe príkazu GR inšpirácia </w:t>
      </w:r>
      <w:proofErr w:type="spellStart"/>
      <w:r>
        <w:rPr>
          <w:lang w:val="sk-SK"/>
        </w:rPr>
        <w:t>MHospodárstva</w:t>
      </w:r>
      <w:proofErr w:type="spellEnd"/>
    </w:p>
  </w:comment>
  <w:comment w:id="189" w:author="Autor" w:initials="A">
    <w:p w14:paraId="26D02034" w14:textId="0F66C86F" w:rsidR="005D678B" w:rsidRPr="005D69CA" w:rsidRDefault="005D678B">
      <w:pPr>
        <w:pStyle w:val="Textkomentra"/>
        <w:rPr>
          <w:lang w:val="sk-SK"/>
        </w:rPr>
      </w:pPr>
      <w:r>
        <w:rPr>
          <w:rStyle w:val="Odkaznakomentr"/>
        </w:rPr>
        <w:annotationRef/>
      </w:r>
      <w:r>
        <w:rPr>
          <w:lang w:val="sk-SK"/>
        </w:rPr>
        <w:t xml:space="preserve">Táto alternatíva sa tu uvádza z dôvodu, že sa v najvážnejších prípadoch zrejme stane to, že poskytovateľ neakceptuje oznámenie o predĺžení Doby RHAP a vymieni si </w:t>
      </w:r>
      <w:proofErr w:type="spellStart"/>
      <w:r>
        <w:rPr>
          <w:lang w:val="sk-SK"/>
        </w:rPr>
        <w:t>prejednanie</w:t>
      </w:r>
      <w:proofErr w:type="spellEnd"/>
      <w:r>
        <w:rPr>
          <w:lang w:val="sk-SK"/>
        </w:rPr>
        <w:t xml:space="preserv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188" w:author="Autor" w:initials="A">
    <w:p w14:paraId="1B460D8F" w14:textId="7C2C5A2A" w:rsidR="005D678B" w:rsidRDefault="005D678B">
      <w:pPr>
        <w:pStyle w:val="Textkomentra"/>
        <w:rPr>
          <w:lang w:val="sk-SK"/>
        </w:rPr>
      </w:pPr>
      <w:r>
        <w:rPr>
          <w:rStyle w:val="Odkaznakomentr"/>
        </w:rPr>
        <w:annotationRef/>
      </w:r>
      <w:r>
        <w:rPr>
          <w:lang w:val="sk-SK"/>
        </w:rPr>
        <w:t xml:space="preserve">Tento komentár nadväzuje na komentár k článku 6 ods. 6.8 v spojení s komentárom k ods. 6.2 písm. d) bod (vii) zmluvy takto: </w:t>
      </w:r>
    </w:p>
    <w:p w14:paraId="60830568" w14:textId="77777777" w:rsidR="005D678B" w:rsidRDefault="005D678B">
      <w:pPr>
        <w:pStyle w:val="Textkomentra"/>
        <w:rPr>
          <w:lang w:val="sk-SK"/>
        </w:rPr>
      </w:pPr>
    </w:p>
    <w:p w14:paraId="67168E39" w14:textId="77777777" w:rsidR="005D678B" w:rsidRDefault="005D678B">
      <w:pPr>
        <w:pStyle w:val="Textkomentra"/>
        <w:rPr>
          <w:lang w:val="sk-SK"/>
        </w:rPr>
      </w:pPr>
      <w:r w:rsidRPr="005D69CA">
        <w:rPr>
          <w:u w:val="single"/>
          <w:lang w:val="sk-SK"/>
        </w:rPr>
        <w:t xml:space="preserve">Pre </w:t>
      </w:r>
      <w:r w:rsidRPr="005D69CA">
        <w:rPr>
          <w:b/>
          <w:u w:val="single"/>
          <w:lang w:val="sk-SK"/>
        </w:rPr>
        <w:t>spôsob 1</w:t>
      </w:r>
      <w:r w:rsidRPr="005D69CA">
        <w:rPr>
          <w:u w:val="single"/>
          <w:lang w:val="sk-SK"/>
        </w:rPr>
        <w:t>. z komentára k článku 6 ods. 6.8 zmluvy</w:t>
      </w:r>
      <w:r>
        <w:rPr>
          <w:lang w:val="sk-SK"/>
        </w:rPr>
        <w:t xml:space="preserve"> poskytovateľ vymaže z tohto ustanovenia </w:t>
      </w:r>
      <w:r w:rsidRPr="00992D0B">
        <w:rPr>
          <w:u w:val="single"/>
          <w:lang w:val="sk-SK"/>
        </w:rPr>
        <w:t>iba</w:t>
      </w:r>
      <w:r>
        <w:rPr>
          <w:lang w:val="sk-SK"/>
        </w:rPr>
        <w:t xml:space="preserve"> „c)“ v závere ustanovenia. </w:t>
      </w:r>
    </w:p>
    <w:p w14:paraId="29AF0E7F" w14:textId="77777777" w:rsidR="005D678B" w:rsidRDefault="005D678B">
      <w:pPr>
        <w:pStyle w:val="Textkomentra"/>
        <w:rPr>
          <w:lang w:val="sk-SK"/>
        </w:rPr>
      </w:pPr>
    </w:p>
    <w:p w14:paraId="7CAF837B" w14:textId="28FA565E" w:rsidR="005D678B" w:rsidRPr="00AC240F" w:rsidRDefault="005D678B">
      <w:pPr>
        <w:pStyle w:val="Textkomentra"/>
        <w:rPr>
          <w:lang w:val="sk-SK"/>
        </w:rPr>
      </w:pPr>
      <w:r w:rsidRPr="005D69CA">
        <w:rPr>
          <w:u w:val="single"/>
          <w:lang w:val="sk-SK"/>
        </w:rPr>
        <w:t xml:space="preserve">Pre </w:t>
      </w:r>
      <w:r w:rsidRPr="005D69CA">
        <w:rPr>
          <w:b/>
          <w:u w:val="single"/>
          <w:lang w:val="sk-SK"/>
        </w:rPr>
        <w:t>spôsob 2</w:t>
      </w:r>
      <w:r w:rsidRPr="005D69CA">
        <w:rPr>
          <w:u w:val="single"/>
          <w:lang w:val="sk-SK"/>
        </w:rPr>
        <w:t>. z komentára k člá</w:t>
      </w:r>
      <w:r>
        <w:rPr>
          <w:u w:val="single"/>
          <w:lang w:val="sk-SK"/>
        </w:rPr>
        <w:t>n</w:t>
      </w:r>
      <w:r w:rsidRPr="005D69CA">
        <w:rPr>
          <w:u w:val="single"/>
          <w:lang w:val="sk-SK"/>
        </w:rPr>
        <w:t>ku 6 ods. 6.8 zmluvy</w:t>
      </w:r>
      <w:r>
        <w:rPr>
          <w:lang w:val="sk-SK"/>
        </w:rPr>
        <w:t xml:space="preserve"> poskytovateľ celé toto ustanovenie nahradí výrazom „</w:t>
      </w:r>
      <w:r w:rsidRPr="00AC240F">
        <w:rPr>
          <w:i/>
          <w:lang w:val="sk-SK"/>
        </w:rPr>
        <w:t>neuplatňuje sa</w:t>
      </w:r>
      <w:r>
        <w:rPr>
          <w:lang w:val="sk-SK"/>
        </w:rPr>
        <w:t xml:space="preserve">“, aby nedošlo k posunutiu písmen kvôli krížovým odkazom. </w:t>
      </w:r>
    </w:p>
  </w:comment>
  <w:comment w:id="190" w:author="Autor" w:initials="A">
    <w:p w14:paraId="1DA5D07D" w14:textId="77777777" w:rsidR="005D678B" w:rsidRDefault="005D678B">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195" w:author="Autor" w:initials="A">
    <w:p w14:paraId="7D3C1E94" w14:textId="77777777" w:rsidR="005D678B" w:rsidRDefault="005D678B">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200" w:author="Autor" w:initials="A">
    <w:p w14:paraId="6F28E2AA" w14:textId="3DF345B5" w:rsidR="005D678B" w:rsidRDefault="005D678B">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201" w:author="Autor" w:initials="A">
    <w:p w14:paraId="066E0570" w14:textId="77777777" w:rsidR="005D678B" w:rsidRDefault="005D678B" w:rsidP="00A91910">
      <w:pPr>
        <w:pStyle w:val="Textkomentra"/>
      </w:pPr>
      <w:r>
        <w:rPr>
          <w:rStyle w:val="Odkaznakomentr"/>
        </w:rPr>
        <w:annotationRef/>
      </w:r>
    </w:p>
    <w:p w14:paraId="45D33BEE" w14:textId="77777777" w:rsidR="005D678B" w:rsidRDefault="005D678B" w:rsidP="00A91910">
      <w:pPr>
        <w:pStyle w:val="Textkomentra"/>
      </w:pPr>
      <w:r>
        <w:t xml:space="preserve">Previazanosť na čl. 6.6 zmluvy. </w:t>
      </w:r>
    </w:p>
    <w:p w14:paraId="53AEF3AC" w14:textId="77777777" w:rsidR="005D678B" w:rsidRDefault="005D678B" w:rsidP="00A91910">
      <w:pPr>
        <w:pStyle w:val="Textkomentra"/>
      </w:pPr>
    </w:p>
    <w:p w14:paraId="79C701FF" w14:textId="77777777" w:rsidR="005D678B" w:rsidRPr="00424388" w:rsidRDefault="005D678B"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5D678B" w:rsidRDefault="005D678B" w:rsidP="00A91910">
      <w:pPr>
        <w:pStyle w:val="Textkomentra"/>
      </w:pPr>
    </w:p>
    <w:p w14:paraId="5BA0B544" w14:textId="77777777" w:rsidR="005D678B" w:rsidRDefault="005D678B"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5D678B" w:rsidRDefault="005D678B" w:rsidP="00A91910">
      <w:pPr>
        <w:pStyle w:val="Textkomentra"/>
        <w:ind w:left="360"/>
      </w:pPr>
      <w:r>
        <w:t xml:space="preserve"> </w:t>
      </w:r>
    </w:p>
    <w:p w14:paraId="02E1E19B" w14:textId="77777777" w:rsidR="005D678B" w:rsidRDefault="005D678B"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5D678B" w:rsidRDefault="005D678B" w:rsidP="00A91910">
      <w:pPr>
        <w:pStyle w:val="Textkomentra"/>
      </w:pPr>
    </w:p>
    <w:p w14:paraId="346EF514" w14:textId="77777777" w:rsidR="005D678B" w:rsidRDefault="005D678B"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219" w:author="Autor" w:initials="A">
    <w:p w14:paraId="3AC811D9" w14:textId="77777777" w:rsidR="005D678B" w:rsidRPr="001A6D0E" w:rsidRDefault="005D678B">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w:t>
      </w:r>
      <w:proofErr w:type="spellStart"/>
      <w:r>
        <w:rPr>
          <w:lang w:val="sk-SK"/>
        </w:rPr>
        <w:t>Z.z</w:t>
      </w:r>
      <w:proofErr w:type="spellEnd"/>
      <w:r>
        <w:rPr>
          <w:lang w:val="sk-SK"/>
        </w:rPr>
        <w:t xml:space="preserve">.) ; v takom prípade sa </w:t>
      </w:r>
      <w:r>
        <w:t>nahradí výrazom „Neuplatňuje sa.“ alebo iným vhodným výrazom podľa rozhodnutia RO.</w:t>
      </w:r>
    </w:p>
  </w:comment>
  <w:comment w:id="220" w:author="Autor" w:initials="A">
    <w:p w14:paraId="1FBCD9A8" w14:textId="3C440469" w:rsidR="005D678B" w:rsidRPr="001A6D0E" w:rsidRDefault="005D678B">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230" w:author="Dilongová Ľubica" w:date="2021-01-17T20:54:00Z" w:initials="DĽ">
    <w:p w14:paraId="67A8578A" w14:textId="18884017" w:rsidR="005D678B" w:rsidRPr="00EE4EEE" w:rsidRDefault="005D678B">
      <w:pPr>
        <w:pStyle w:val="Textkomentra"/>
        <w:rPr>
          <w:lang w:val="sk-SK"/>
        </w:rPr>
      </w:pPr>
      <w:r>
        <w:rPr>
          <w:rStyle w:val="Odkaznakomentr"/>
        </w:rPr>
        <w:annotationRef/>
      </w:r>
      <w:r>
        <w:rPr>
          <w:lang w:val="sk-SK"/>
        </w:rPr>
        <w:t>Vyznačený text presne v tomto znení  bol doplnený do VZORU  VZP z 2019</w:t>
      </w:r>
    </w:p>
  </w:comment>
  <w:comment w:id="231" w:author="Autor" w:initials="A">
    <w:p w14:paraId="2AF6D042" w14:textId="77777777" w:rsidR="005D678B" w:rsidRPr="005E2851" w:rsidRDefault="005D678B">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232" w:author="Autor" w:initials="A">
    <w:p w14:paraId="59A03FBA" w14:textId="77777777" w:rsidR="005D678B" w:rsidRDefault="005D678B">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písm. a) nahradí výrazom „Neuplatňuje sa.“ alebo iným vhodným výrazom podľa rozhodnutia RO.</w:t>
      </w:r>
    </w:p>
  </w:comment>
  <w:comment w:id="233" w:author="Autor" w:initials="A">
    <w:p w14:paraId="73B9B4E8" w14:textId="77777777" w:rsidR="005D678B" w:rsidRPr="003311ED" w:rsidRDefault="005D678B">
      <w:pPr>
        <w:pStyle w:val="Textkomentra"/>
        <w:rPr>
          <w:lang w:val="sk-SK"/>
        </w:rPr>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234" w:author="Autor" w:initials="A">
    <w:p w14:paraId="5A768CAC" w14:textId="3C2D416B" w:rsidR="005D678B" w:rsidRDefault="005D678B">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35" w:author="Autor" w:initials="A">
    <w:p w14:paraId="365E2F87" w14:textId="77777777" w:rsidR="005D678B" w:rsidRPr="00AA2FB0" w:rsidRDefault="005D678B">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36" w:author="Autor" w:initials="A">
    <w:p w14:paraId="565222A3" w14:textId="77777777" w:rsidR="005D678B" w:rsidRDefault="005D678B">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proofErr w:type="spellStart"/>
      <w:r>
        <w:t>rijímateľa</w:t>
      </w:r>
      <w:proofErr w:type="spellEnd"/>
      <w:r>
        <w:t>,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239" w:author="Autor" w:initials="A">
    <w:p w14:paraId="4558A4D2" w14:textId="77777777" w:rsidR="005D678B" w:rsidRPr="000836FA" w:rsidRDefault="005D678B">
      <w:pPr>
        <w:pStyle w:val="Textkomentra"/>
        <w:rPr>
          <w:lang w:val="sk-SK"/>
        </w:rPr>
      </w:pPr>
      <w:r>
        <w:rPr>
          <w:rStyle w:val="Odkaznakomentr"/>
        </w:rPr>
        <w:annotationRef/>
      </w:r>
      <w:r w:rsidRPr="00127E9E">
        <w:rPr>
          <w:lang w:val="sk-SK"/>
        </w:rPr>
        <w:t>Upozorňuje sa na prepojenie s článkom 5 ods. 5.1 zmluvy</w:t>
      </w:r>
    </w:p>
  </w:comment>
  <w:comment w:id="241" w:author="Autor" w:initials="A">
    <w:p w14:paraId="74B7E85F" w14:textId="77777777" w:rsidR="005D678B" w:rsidRPr="0051470D" w:rsidRDefault="005D678B">
      <w:pPr>
        <w:pStyle w:val="Textkomentra"/>
        <w:rPr>
          <w:lang w:val="sk-SK"/>
        </w:rPr>
      </w:pPr>
      <w:r>
        <w:rPr>
          <w:rStyle w:val="Odkaznakomentr"/>
        </w:rPr>
        <w:annotationRef/>
      </w:r>
      <w:r w:rsidRPr="007915FA">
        <w:t>POZOR! Podlieha zmene v nadväznosti na komentár k čl. 6 bod 1 písm. b) (iii) VZP.</w:t>
      </w:r>
      <w:r>
        <w:t xml:space="preserve"> </w:t>
      </w:r>
    </w:p>
  </w:comment>
  <w:comment w:id="265" w:author="Autor" w:date="2021-01-16T20:51:00Z" w:initials="A">
    <w:p w14:paraId="20ECB2B6" w14:textId="77777777" w:rsidR="005D678B" w:rsidRPr="00307A1C" w:rsidRDefault="005D678B" w:rsidP="00D0474A">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97" w:author="Autor" w:date="2021-01-16T20:51:00Z" w:initials="A">
    <w:p w14:paraId="3390B234" w14:textId="77777777" w:rsidR="005D678B" w:rsidRDefault="005D678B" w:rsidP="00D0474A">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04" w:author="Autor" w:date="2021-01-16T20:51:00Z" w:initials="A">
    <w:p w14:paraId="511156AC" w14:textId="77777777" w:rsidR="005D678B" w:rsidRDefault="005D678B" w:rsidP="00D0474A">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305" w:author="Dilongová Ľubica" w:date="2021-01-16T20:55:00Z" w:initials="DĽ">
    <w:p w14:paraId="16094F98" w14:textId="166405C1" w:rsidR="005D678B" w:rsidRPr="00F61105" w:rsidRDefault="005D678B">
      <w:pPr>
        <w:pStyle w:val="Textkomentra"/>
        <w:rPr>
          <w:lang w:val="sk-SK"/>
        </w:rPr>
      </w:pPr>
      <w:r>
        <w:rPr>
          <w:rStyle w:val="Odkaznakomentr"/>
        </w:rPr>
        <w:annotationRef/>
      </w:r>
      <w:r>
        <w:rPr>
          <w:lang w:val="sk-SK"/>
        </w:rPr>
        <w:t>V Zmluve SOIROP 2019 bol tento článok vypustený</w:t>
      </w:r>
    </w:p>
  </w:comment>
  <w:comment w:id="330" w:author="Autor" w:date="2021-01-16T20:51:00Z" w:initials="A">
    <w:p w14:paraId="083D18C1" w14:textId="77777777" w:rsidR="005D678B" w:rsidRDefault="005D678B" w:rsidP="00D0474A">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331" w:author="Dilongová Ľubica" w:date="2021-01-16T21:02:00Z" w:initials="DĽ">
    <w:p w14:paraId="0B950B31" w14:textId="3FD0C6EB" w:rsidR="005D678B" w:rsidRPr="002B0C8A" w:rsidRDefault="005D678B">
      <w:pPr>
        <w:pStyle w:val="Textkomentra"/>
        <w:rPr>
          <w:lang w:val="sk-SK"/>
        </w:rPr>
      </w:pPr>
      <w:r>
        <w:rPr>
          <w:rStyle w:val="Odkaznakomentr"/>
        </w:rPr>
        <w:annotationRef/>
      </w:r>
      <w:r>
        <w:rPr>
          <w:lang w:val="sk-SK"/>
        </w:rPr>
        <w:t>Nové ustanovenie od 30.10.2020</w:t>
      </w:r>
    </w:p>
  </w:comment>
  <w:comment w:id="332" w:author="Dilongová Ľubica" w:date="2021-01-16T21:02:00Z" w:initials="DĽ">
    <w:p w14:paraId="44590362" w14:textId="1AE984B6" w:rsidR="005D678B" w:rsidRPr="002B0C8A" w:rsidRDefault="005D678B">
      <w:pPr>
        <w:pStyle w:val="Textkomentra"/>
        <w:rPr>
          <w:lang w:val="sk-SK"/>
        </w:rPr>
      </w:pPr>
      <w:r>
        <w:rPr>
          <w:rStyle w:val="Odkaznakomentr"/>
        </w:rPr>
        <w:annotationRef/>
      </w:r>
      <w:r>
        <w:rPr>
          <w:lang w:val="sk-SK"/>
        </w:rPr>
        <w:t>Nové ustanovenie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CCB437" w15:done="0"/>
  <w15:commentEx w15:paraId="2430FD94" w15:done="0"/>
  <w15:commentEx w15:paraId="2B6FE8F8" w15:done="0"/>
  <w15:commentEx w15:paraId="225CCF41" w15:done="0"/>
  <w15:commentEx w15:paraId="5D2881E2" w15:done="0"/>
  <w15:commentEx w15:paraId="39968299" w15:done="0"/>
  <w15:commentEx w15:paraId="7D2C4526" w15:done="0"/>
  <w15:commentEx w15:paraId="258A3CFF" w15:done="0"/>
  <w15:commentEx w15:paraId="4352BA89" w15:done="0"/>
  <w15:commentEx w15:paraId="2C2E970A" w15:done="0"/>
  <w15:commentEx w15:paraId="212D4BB2" w15:done="0"/>
  <w15:commentEx w15:paraId="0F7D11E2"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39F655B9"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67A8578A" w15:done="0"/>
  <w15:commentEx w15:paraId="2AF6D042" w15:done="0"/>
  <w15:commentEx w15:paraId="59A03FBA" w15:done="0"/>
  <w15:commentEx w15:paraId="73B9B4E8" w15:done="0"/>
  <w15:commentEx w15:paraId="5A768CAC" w15:done="0"/>
  <w15:commentEx w15:paraId="365E2F87" w15:done="0"/>
  <w15:commentEx w15:paraId="565222A3" w15:done="0"/>
  <w15:commentEx w15:paraId="4558A4D2" w15:done="0"/>
  <w15:commentEx w15:paraId="74B7E85F" w15:done="0"/>
  <w15:commentEx w15:paraId="20ECB2B6" w15:done="0"/>
  <w15:commentEx w15:paraId="3390B234" w15:done="0"/>
  <w15:commentEx w15:paraId="511156AC" w15:done="0"/>
  <w15:commentEx w15:paraId="16094F98" w15:done="0"/>
  <w15:commentEx w15:paraId="083D18C1" w15:done="0"/>
  <w15:commentEx w15:paraId="0B950B31" w15:done="0"/>
  <w15:commentEx w15:paraId="445903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76C82" w16cex:dateUtc="2021-01-16T20:09:00Z"/>
  <w16cex:commentExtensible w16cex:durableId="24C76CA2" w16cex:dateUtc="2021-01-16T21:01:00Z"/>
  <w16cex:commentExtensible w16cex:durableId="24C76CAB" w16cex:dateUtc="2021-01-17T19:54:00Z"/>
  <w16cex:commentExtensible w16cex:durableId="24C76CB4" w16cex:dateUtc="2021-01-16T19:51:00Z"/>
  <w16cex:commentExtensible w16cex:durableId="24C76CB5" w16cex:dateUtc="2021-01-16T19:51:00Z"/>
  <w16cex:commentExtensible w16cex:durableId="24C76CB6" w16cex:dateUtc="2021-01-16T19:51:00Z"/>
  <w16cex:commentExtensible w16cex:durableId="24C76CB7" w16cex:dateUtc="2021-01-16T19:55:00Z"/>
  <w16cex:commentExtensible w16cex:durableId="24C76CB8" w16cex:dateUtc="2021-01-16T19:51:00Z"/>
  <w16cex:commentExtensible w16cex:durableId="24C76CB9" w16cex:dateUtc="2021-01-16T20:02:00Z"/>
  <w16cex:commentExtensible w16cex:durableId="24C76CBA" w16cex:dateUtc="2021-01-16T2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CB437" w16cid:durableId="1FF99426"/>
  <w16cid:commentId w16cid:paraId="2430FD94" w16cid:durableId="24C76C82"/>
  <w16cid:commentId w16cid:paraId="2B6FE8F8" w16cid:durableId="1FF9942C"/>
  <w16cid:commentId w16cid:paraId="225CCF41" w16cid:durableId="1FF9942D"/>
  <w16cid:commentId w16cid:paraId="5D2881E2" w16cid:durableId="1FF9943D"/>
  <w16cid:commentId w16cid:paraId="39968299" w16cid:durableId="1FF99440"/>
  <w16cid:commentId w16cid:paraId="7D2C4526" w16cid:durableId="1FF99444"/>
  <w16cid:commentId w16cid:paraId="258A3CFF" w16cid:durableId="1FF99446"/>
  <w16cid:commentId w16cid:paraId="4352BA89" w16cid:durableId="1FF99447"/>
  <w16cid:commentId w16cid:paraId="2C2E970A" w16cid:durableId="1FF99448"/>
  <w16cid:commentId w16cid:paraId="212D4BB2" w16cid:durableId="24C76C8B"/>
  <w16cid:commentId w16cid:paraId="0F7D11E2" w16cid:durableId="1FF99449"/>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463960E3" w16cid:durableId="1FF9945E"/>
  <w16cid:commentId w16cid:paraId="7C52490C" w16cid:durableId="24C76C9C"/>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39F655B9" w16cid:durableId="24C76CA2"/>
  <w16cid:commentId w16cid:paraId="26D02034" w16cid:durableId="24C76CA3"/>
  <w16cid:commentId w16cid:paraId="7CAF837B" w16cid:durableId="1FF99466"/>
  <w16cid:commentId w16cid:paraId="1DA5D07D" w16cid:durableId="1FF99467"/>
  <w16cid:commentId w16cid:paraId="7D3C1E94" w16cid:durableId="1FF99468"/>
  <w16cid:commentId w16cid:paraId="6F28E2AA" w16cid:durableId="24C76CA7"/>
  <w16cid:commentId w16cid:paraId="346EF514" w16cid:durableId="1FF99469"/>
  <w16cid:commentId w16cid:paraId="3AC811D9" w16cid:durableId="1FF9946A"/>
  <w16cid:commentId w16cid:paraId="1FBCD9A8" w16cid:durableId="1FF9946B"/>
  <w16cid:commentId w16cid:paraId="67A8578A" w16cid:durableId="24C76CAB"/>
  <w16cid:commentId w16cid:paraId="2AF6D042" w16cid:durableId="1FF9946D"/>
  <w16cid:commentId w16cid:paraId="59A03FBA" w16cid:durableId="1FF9946E"/>
  <w16cid:commentId w16cid:paraId="73B9B4E8" w16cid:durableId="1FF9946F"/>
  <w16cid:commentId w16cid:paraId="5A768CAC" w16cid:durableId="24C76CAF"/>
  <w16cid:commentId w16cid:paraId="365E2F87" w16cid:durableId="1FF99470"/>
  <w16cid:commentId w16cid:paraId="565222A3" w16cid:durableId="1FF99471"/>
  <w16cid:commentId w16cid:paraId="4558A4D2" w16cid:durableId="1FF99474"/>
  <w16cid:commentId w16cid:paraId="74B7E85F" w16cid:durableId="1FF99476"/>
  <w16cid:commentId w16cid:paraId="20ECB2B6" w16cid:durableId="24C76CB4"/>
  <w16cid:commentId w16cid:paraId="3390B234" w16cid:durableId="24C76CB5"/>
  <w16cid:commentId w16cid:paraId="511156AC" w16cid:durableId="24C76CB6"/>
  <w16cid:commentId w16cid:paraId="16094F98" w16cid:durableId="24C76CB7"/>
  <w16cid:commentId w16cid:paraId="083D18C1" w16cid:durableId="24C76CB8"/>
  <w16cid:commentId w16cid:paraId="0B950B31" w16cid:durableId="24C76CB9"/>
  <w16cid:commentId w16cid:paraId="44590362" w16cid:durableId="24C76C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E21C2" w14:textId="77777777" w:rsidR="0092177C" w:rsidRDefault="0092177C" w:rsidP="00107570">
      <w:pPr>
        <w:spacing w:after="0" w:line="240" w:lineRule="auto"/>
      </w:pPr>
      <w:r>
        <w:separator/>
      </w:r>
    </w:p>
  </w:endnote>
  <w:endnote w:type="continuationSeparator" w:id="0">
    <w:p w14:paraId="48283AE0" w14:textId="77777777" w:rsidR="0092177C" w:rsidRDefault="0092177C" w:rsidP="00107570">
      <w:pPr>
        <w:spacing w:after="0" w:line="240" w:lineRule="auto"/>
      </w:pPr>
      <w:r>
        <w:continuationSeparator/>
      </w:r>
    </w:p>
  </w:endnote>
  <w:endnote w:type="continuationNotice" w:id="1">
    <w:p w14:paraId="003B4D26" w14:textId="77777777" w:rsidR="0092177C" w:rsidRDefault="009217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0F564301" w:rsidR="005D678B" w:rsidRDefault="005D678B"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1A4756">
              <w:rPr>
                <w:b/>
                <w:bCs/>
                <w:noProof/>
              </w:rPr>
              <w:t>65</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1A4756">
              <w:rPr>
                <w:b/>
                <w:bCs/>
                <w:noProof/>
              </w:rPr>
              <w:t>65</w:t>
            </w:r>
            <w:r>
              <w:rPr>
                <w:b/>
                <w:bCs/>
              </w:rPr>
              <w:fldChar w:fldCharType="end"/>
            </w:r>
          </w:p>
        </w:sdtContent>
      </w:sdt>
    </w:sdtContent>
  </w:sdt>
  <w:p w14:paraId="70C0ABD5" w14:textId="77777777" w:rsidR="005D678B" w:rsidRPr="004405B8" w:rsidRDefault="005D678B"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7B1AA" w14:textId="77777777" w:rsidR="0092177C" w:rsidRDefault="0092177C" w:rsidP="00107570">
      <w:pPr>
        <w:spacing w:after="0" w:line="240" w:lineRule="auto"/>
      </w:pPr>
      <w:r>
        <w:separator/>
      </w:r>
    </w:p>
  </w:footnote>
  <w:footnote w:type="continuationSeparator" w:id="0">
    <w:p w14:paraId="447E6915" w14:textId="77777777" w:rsidR="0092177C" w:rsidRDefault="0092177C" w:rsidP="00107570">
      <w:pPr>
        <w:spacing w:after="0" w:line="240" w:lineRule="auto"/>
      </w:pPr>
      <w:r>
        <w:continuationSeparator/>
      </w:r>
    </w:p>
  </w:footnote>
  <w:footnote w:type="continuationNotice" w:id="1">
    <w:p w14:paraId="426E172E" w14:textId="77777777" w:rsidR="0092177C" w:rsidRDefault="0092177C">
      <w:pPr>
        <w:spacing w:after="0" w:line="240" w:lineRule="auto"/>
      </w:pPr>
    </w:p>
  </w:footnote>
  <w:footnote w:id="2">
    <w:p w14:paraId="3D556CC4" w14:textId="77777777" w:rsidR="005D678B" w:rsidRDefault="005D678B"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23C"/>
    <w:multiLevelType w:val="hybridMultilevel"/>
    <w:tmpl w:val="60CE5A8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4" w15:restartNumberingAfterBreak="0">
    <w:nsid w:val="1D840602"/>
    <w:multiLevelType w:val="hybridMultilevel"/>
    <w:tmpl w:val="739801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44D85"/>
    <w:multiLevelType w:val="hybridMultilevel"/>
    <w:tmpl w:val="44ACFE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6"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1"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43A56DF"/>
    <w:multiLevelType w:val="hybridMultilevel"/>
    <w:tmpl w:val="2AC63D1E"/>
    <w:lvl w:ilvl="0" w:tplc="3C54C7F4">
      <w:start w:val="1"/>
      <w:numFmt w:val="lowerLetter"/>
      <w:lvlText w:val="%1)"/>
      <w:lvlJc w:val="left"/>
      <w:pPr>
        <w:tabs>
          <w:tab w:val="num" w:pos="720"/>
        </w:tabs>
        <w:ind w:left="720" w:hanging="360"/>
      </w:pPr>
      <w:rPr>
        <w:rFonts w:hint="default"/>
      </w:rPr>
    </w:lvl>
    <w:lvl w:ilvl="1" w:tplc="17321B2C">
      <w:start w:val="1"/>
      <w:numFmt w:val="lowerLetter"/>
      <w:lvlText w:val="%2)"/>
      <w:lvlJc w:val="left"/>
      <w:pPr>
        <w:ind w:left="1770" w:hanging="69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69192FC7"/>
    <w:multiLevelType w:val="hybridMultilevel"/>
    <w:tmpl w:val="0B3C67F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6"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9"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0" w15:restartNumberingAfterBreak="0">
    <w:nsid w:val="7674021F"/>
    <w:multiLevelType w:val="hybridMultilevel"/>
    <w:tmpl w:val="9CACF472"/>
    <w:lvl w:ilvl="0" w:tplc="836432A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1"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3"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5"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1"/>
  </w:num>
  <w:num w:numId="2">
    <w:abstractNumId w:val="32"/>
  </w:num>
  <w:num w:numId="3">
    <w:abstractNumId w:val="12"/>
  </w:num>
  <w:num w:numId="4">
    <w:abstractNumId w:val="58"/>
  </w:num>
  <w:num w:numId="5">
    <w:abstractNumId w:val="4"/>
  </w:num>
  <w:num w:numId="6">
    <w:abstractNumId w:val="46"/>
  </w:num>
  <w:num w:numId="7">
    <w:abstractNumId w:val="50"/>
  </w:num>
  <w:num w:numId="8">
    <w:abstractNumId w:val="64"/>
  </w:num>
  <w:num w:numId="9">
    <w:abstractNumId w:val="16"/>
  </w:num>
  <w:num w:numId="10">
    <w:abstractNumId w:val="42"/>
  </w:num>
  <w:num w:numId="11">
    <w:abstractNumId w:val="5"/>
  </w:num>
  <w:num w:numId="12">
    <w:abstractNumId w:val="29"/>
  </w:num>
  <w:num w:numId="13">
    <w:abstractNumId w:val="38"/>
  </w:num>
  <w:num w:numId="14">
    <w:abstractNumId w:val="23"/>
  </w:num>
  <w:num w:numId="15">
    <w:abstractNumId w:val="36"/>
  </w:num>
  <w:num w:numId="16">
    <w:abstractNumId w:val="20"/>
  </w:num>
  <w:num w:numId="17">
    <w:abstractNumId w:val="24"/>
  </w:num>
  <w:num w:numId="18">
    <w:abstractNumId w:val="18"/>
  </w:num>
  <w:num w:numId="19">
    <w:abstractNumId w:val="60"/>
  </w:num>
  <w:num w:numId="20">
    <w:abstractNumId w:val="57"/>
  </w:num>
  <w:num w:numId="21">
    <w:abstractNumId w:val="39"/>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4"/>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7"/>
  </w:num>
  <w:num w:numId="28">
    <w:abstractNumId w:val="13"/>
  </w:num>
  <w:num w:numId="29">
    <w:abstractNumId w:val="34"/>
  </w:num>
  <w:num w:numId="30">
    <w:abstractNumId w:val="63"/>
  </w:num>
  <w:num w:numId="31">
    <w:abstractNumId w:val="41"/>
  </w:num>
  <w:num w:numId="32">
    <w:abstractNumId w:val="54"/>
  </w:num>
  <w:num w:numId="33">
    <w:abstractNumId w:val="53"/>
  </w:num>
  <w:num w:numId="34">
    <w:abstractNumId w:val="48"/>
  </w:num>
  <w:num w:numId="35">
    <w:abstractNumId w:val="44"/>
  </w:num>
  <w:num w:numId="36">
    <w:abstractNumId w:val="49"/>
  </w:num>
  <w:num w:numId="37">
    <w:abstractNumId w:val="27"/>
  </w:num>
  <w:num w:numId="38">
    <w:abstractNumId w:val="25"/>
  </w:num>
  <w:num w:numId="39">
    <w:abstractNumId w:val="9"/>
  </w:num>
  <w:num w:numId="40">
    <w:abstractNumId w:val="55"/>
  </w:num>
  <w:num w:numId="41">
    <w:abstractNumId w:val="65"/>
  </w:num>
  <w:num w:numId="42">
    <w:abstractNumId w:val="52"/>
  </w:num>
  <w:num w:numId="43">
    <w:abstractNumId w:val="47"/>
  </w:num>
  <w:num w:numId="44">
    <w:abstractNumId w:val="59"/>
  </w:num>
  <w:num w:numId="45">
    <w:abstractNumId w:val="35"/>
  </w:num>
  <w:num w:numId="46">
    <w:abstractNumId w:val="8"/>
  </w:num>
  <w:num w:numId="47">
    <w:abstractNumId w:val="21"/>
  </w:num>
  <w:num w:numId="48">
    <w:abstractNumId w:val="11"/>
  </w:num>
  <w:num w:numId="49">
    <w:abstractNumId w:val="22"/>
  </w:num>
  <w:num w:numId="50">
    <w:abstractNumId w:val="2"/>
  </w:num>
  <w:num w:numId="51">
    <w:abstractNumId w:val="30"/>
  </w:num>
  <w:num w:numId="52">
    <w:abstractNumId w:val="42"/>
  </w:num>
  <w:num w:numId="53">
    <w:abstractNumId w:val="33"/>
  </w:num>
  <w:num w:numId="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num>
  <w:num w:numId="57">
    <w:abstractNumId w:val="40"/>
  </w:num>
  <w:num w:numId="58">
    <w:abstractNumId w:val="42"/>
  </w:num>
  <w:num w:numId="59">
    <w:abstractNumId w:val="42"/>
  </w:num>
  <w:num w:numId="60">
    <w:abstractNumId w:val="3"/>
  </w:num>
  <w:num w:numId="61">
    <w:abstractNumId w:val="6"/>
  </w:num>
  <w:num w:numId="62">
    <w:abstractNumId w:val="42"/>
  </w:num>
  <w:num w:numId="63">
    <w:abstractNumId w:val="28"/>
  </w:num>
  <w:num w:numId="64">
    <w:abstractNumId w:val="61"/>
  </w:num>
  <w:num w:numId="65">
    <w:abstractNumId w:val="37"/>
  </w:num>
  <w:num w:numId="66">
    <w:abstractNumId w:val="62"/>
  </w:num>
  <w:num w:numId="67">
    <w:abstractNumId w:val="19"/>
  </w:num>
  <w:num w:numId="68">
    <w:abstractNumId w:val="26"/>
  </w:num>
  <w:num w:numId="69">
    <w:abstractNumId w:val="56"/>
  </w:num>
  <w:num w:numId="70">
    <w:abstractNumId w:val="0"/>
  </w:num>
  <w:num w:numId="71">
    <w:abstractNumId w:val="14"/>
  </w:num>
  <w:num w:numId="72">
    <w:abstractNumId w:val="17"/>
  </w:num>
  <w:num w:numId="73">
    <w:abstractNumId w:val="51"/>
  </w:num>
  <w:num w:numId="74">
    <w:abstractNumId w:val="10"/>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rson w15:author="Martin">
    <w15:presenceInfo w15:providerId="None" w15:userId="Martin"/>
  </w15:person>
  <w15:person w15:author="Melinda Vargová">
    <w15:presenceInfo w15:providerId="AD" w15:userId="S-1-5-21-1933036909-321857055-1030881100-3771"/>
  </w15:person>
  <w15:person w15:author="CKO ">
    <w15:presenceInfo w15:providerId="None" w15:userId="CKO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7570"/>
    <w:rsid w:val="000067AA"/>
    <w:rsid w:val="00010A5C"/>
    <w:rsid w:val="000115F5"/>
    <w:rsid w:val="000125B9"/>
    <w:rsid w:val="000135C4"/>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19DE"/>
    <w:rsid w:val="0003242F"/>
    <w:rsid w:val="0003287A"/>
    <w:rsid w:val="00032E66"/>
    <w:rsid w:val="0003353F"/>
    <w:rsid w:val="00036AB3"/>
    <w:rsid w:val="00036C55"/>
    <w:rsid w:val="0003793C"/>
    <w:rsid w:val="00040A31"/>
    <w:rsid w:val="00040BB7"/>
    <w:rsid w:val="00043A0E"/>
    <w:rsid w:val="00043C56"/>
    <w:rsid w:val="00046348"/>
    <w:rsid w:val="000465E7"/>
    <w:rsid w:val="00046ED7"/>
    <w:rsid w:val="000478C1"/>
    <w:rsid w:val="00047927"/>
    <w:rsid w:val="000518F7"/>
    <w:rsid w:val="00051A48"/>
    <w:rsid w:val="000526EB"/>
    <w:rsid w:val="000535E6"/>
    <w:rsid w:val="0005406A"/>
    <w:rsid w:val="0005508B"/>
    <w:rsid w:val="00060B31"/>
    <w:rsid w:val="000620EA"/>
    <w:rsid w:val="00064432"/>
    <w:rsid w:val="00065A9E"/>
    <w:rsid w:val="00066A58"/>
    <w:rsid w:val="00067253"/>
    <w:rsid w:val="000674E3"/>
    <w:rsid w:val="000678BB"/>
    <w:rsid w:val="00067D03"/>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55E3"/>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4786"/>
    <w:rsid w:val="000A5604"/>
    <w:rsid w:val="000A5C51"/>
    <w:rsid w:val="000A5D55"/>
    <w:rsid w:val="000A717C"/>
    <w:rsid w:val="000B128B"/>
    <w:rsid w:val="000B1CB0"/>
    <w:rsid w:val="000B20A9"/>
    <w:rsid w:val="000B2E62"/>
    <w:rsid w:val="000B4B31"/>
    <w:rsid w:val="000B5126"/>
    <w:rsid w:val="000B58BD"/>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3433"/>
    <w:rsid w:val="000E3CC2"/>
    <w:rsid w:val="000E4BC8"/>
    <w:rsid w:val="000E524D"/>
    <w:rsid w:val="000E52E6"/>
    <w:rsid w:val="000E58B5"/>
    <w:rsid w:val="000E6265"/>
    <w:rsid w:val="000E6614"/>
    <w:rsid w:val="000E7CFC"/>
    <w:rsid w:val="000F0B1D"/>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7570"/>
    <w:rsid w:val="0010770B"/>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63"/>
    <w:rsid w:val="00131CED"/>
    <w:rsid w:val="0013690C"/>
    <w:rsid w:val="00137023"/>
    <w:rsid w:val="00137F30"/>
    <w:rsid w:val="0014042F"/>
    <w:rsid w:val="00141B1C"/>
    <w:rsid w:val="00142FDD"/>
    <w:rsid w:val="00143198"/>
    <w:rsid w:val="00143698"/>
    <w:rsid w:val="00145DB1"/>
    <w:rsid w:val="001469D5"/>
    <w:rsid w:val="00146A1B"/>
    <w:rsid w:val="001472A5"/>
    <w:rsid w:val="001473CF"/>
    <w:rsid w:val="00147759"/>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3C5D"/>
    <w:rsid w:val="00167D7B"/>
    <w:rsid w:val="00170C9D"/>
    <w:rsid w:val="001717FF"/>
    <w:rsid w:val="0017308F"/>
    <w:rsid w:val="001736D6"/>
    <w:rsid w:val="00173783"/>
    <w:rsid w:val="00174CB4"/>
    <w:rsid w:val="00174D35"/>
    <w:rsid w:val="001756C6"/>
    <w:rsid w:val="001756D4"/>
    <w:rsid w:val="00176C9A"/>
    <w:rsid w:val="00176D06"/>
    <w:rsid w:val="00177E29"/>
    <w:rsid w:val="00180746"/>
    <w:rsid w:val="0018090D"/>
    <w:rsid w:val="001818A3"/>
    <w:rsid w:val="00181FDC"/>
    <w:rsid w:val="0018251A"/>
    <w:rsid w:val="001833B4"/>
    <w:rsid w:val="00183B05"/>
    <w:rsid w:val="001841B8"/>
    <w:rsid w:val="0018626B"/>
    <w:rsid w:val="001874FC"/>
    <w:rsid w:val="00187CC2"/>
    <w:rsid w:val="00187F92"/>
    <w:rsid w:val="001904B4"/>
    <w:rsid w:val="00193505"/>
    <w:rsid w:val="00194C21"/>
    <w:rsid w:val="001957FC"/>
    <w:rsid w:val="00197542"/>
    <w:rsid w:val="001A035A"/>
    <w:rsid w:val="001A4207"/>
    <w:rsid w:val="001A4756"/>
    <w:rsid w:val="001A4781"/>
    <w:rsid w:val="001A583C"/>
    <w:rsid w:val="001A6D0E"/>
    <w:rsid w:val="001B2215"/>
    <w:rsid w:val="001B4309"/>
    <w:rsid w:val="001B6C2C"/>
    <w:rsid w:val="001B7463"/>
    <w:rsid w:val="001C0B45"/>
    <w:rsid w:val="001C1B43"/>
    <w:rsid w:val="001C2010"/>
    <w:rsid w:val="001C31BA"/>
    <w:rsid w:val="001C396D"/>
    <w:rsid w:val="001C44A3"/>
    <w:rsid w:val="001C45B2"/>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A0A"/>
    <w:rsid w:val="001E3EE1"/>
    <w:rsid w:val="001E40F6"/>
    <w:rsid w:val="001E6BF9"/>
    <w:rsid w:val="001F061C"/>
    <w:rsid w:val="001F0C1B"/>
    <w:rsid w:val="001F1339"/>
    <w:rsid w:val="001F2F07"/>
    <w:rsid w:val="001F411C"/>
    <w:rsid w:val="001F62F5"/>
    <w:rsid w:val="001F7612"/>
    <w:rsid w:val="0020180E"/>
    <w:rsid w:val="00203BEB"/>
    <w:rsid w:val="00203E84"/>
    <w:rsid w:val="00205326"/>
    <w:rsid w:val="0020565E"/>
    <w:rsid w:val="00205D15"/>
    <w:rsid w:val="002068DD"/>
    <w:rsid w:val="00206E3E"/>
    <w:rsid w:val="00207100"/>
    <w:rsid w:val="0021125C"/>
    <w:rsid w:val="002122CC"/>
    <w:rsid w:val="00212991"/>
    <w:rsid w:val="00213AA1"/>
    <w:rsid w:val="002144BE"/>
    <w:rsid w:val="002166C9"/>
    <w:rsid w:val="002172DD"/>
    <w:rsid w:val="00217D50"/>
    <w:rsid w:val="00220F6A"/>
    <w:rsid w:val="0022209B"/>
    <w:rsid w:val="002225AC"/>
    <w:rsid w:val="00222A7E"/>
    <w:rsid w:val="00222AC7"/>
    <w:rsid w:val="002238CE"/>
    <w:rsid w:val="0022748E"/>
    <w:rsid w:val="002275FE"/>
    <w:rsid w:val="00231015"/>
    <w:rsid w:val="002318F9"/>
    <w:rsid w:val="00231CFF"/>
    <w:rsid w:val="00237078"/>
    <w:rsid w:val="00241CBF"/>
    <w:rsid w:val="00243B33"/>
    <w:rsid w:val="002442EA"/>
    <w:rsid w:val="00247483"/>
    <w:rsid w:val="002479A2"/>
    <w:rsid w:val="00252D1A"/>
    <w:rsid w:val="002542F3"/>
    <w:rsid w:val="00255ADD"/>
    <w:rsid w:val="00256213"/>
    <w:rsid w:val="00260334"/>
    <w:rsid w:val="002618A3"/>
    <w:rsid w:val="00263D2D"/>
    <w:rsid w:val="002668F0"/>
    <w:rsid w:val="00267F73"/>
    <w:rsid w:val="002707A0"/>
    <w:rsid w:val="00270B3B"/>
    <w:rsid w:val="002715BA"/>
    <w:rsid w:val="0027270F"/>
    <w:rsid w:val="00273D09"/>
    <w:rsid w:val="00274B4A"/>
    <w:rsid w:val="0027565C"/>
    <w:rsid w:val="00283169"/>
    <w:rsid w:val="0028393F"/>
    <w:rsid w:val="00284A57"/>
    <w:rsid w:val="00286705"/>
    <w:rsid w:val="00287274"/>
    <w:rsid w:val="0029027A"/>
    <w:rsid w:val="00291178"/>
    <w:rsid w:val="00291A10"/>
    <w:rsid w:val="00296335"/>
    <w:rsid w:val="00296545"/>
    <w:rsid w:val="002966B1"/>
    <w:rsid w:val="00297521"/>
    <w:rsid w:val="002A4553"/>
    <w:rsid w:val="002A624B"/>
    <w:rsid w:val="002A6BEB"/>
    <w:rsid w:val="002A702B"/>
    <w:rsid w:val="002B0C8A"/>
    <w:rsid w:val="002B2F9B"/>
    <w:rsid w:val="002B3C07"/>
    <w:rsid w:val="002B667C"/>
    <w:rsid w:val="002B73A5"/>
    <w:rsid w:val="002B7D4C"/>
    <w:rsid w:val="002C2ABC"/>
    <w:rsid w:val="002C5193"/>
    <w:rsid w:val="002C6026"/>
    <w:rsid w:val="002C6031"/>
    <w:rsid w:val="002C691F"/>
    <w:rsid w:val="002C70C9"/>
    <w:rsid w:val="002C790B"/>
    <w:rsid w:val="002C791D"/>
    <w:rsid w:val="002D0D01"/>
    <w:rsid w:val="002D1750"/>
    <w:rsid w:val="002D2F8C"/>
    <w:rsid w:val="002D3C8C"/>
    <w:rsid w:val="002D5A42"/>
    <w:rsid w:val="002D6807"/>
    <w:rsid w:val="002D7BF6"/>
    <w:rsid w:val="002E0CDD"/>
    <w:rsid w:val="002E1221"/>
    <w:rsid w:val="002E3883"/>
    <w:rsid w:val="002E39CD"/>
    <w:rsid w:val="002E3AF9"/>
    <w:rsid w:val="002E3E83"/>
    <w:rsid w:val="002E609C"/>
    <w:rsid w:val="002E6E52"/>
    <w:rsid w:val="002E7783"/>
    <w:rsid w:val="002E7D2F"/>
    <w:rsid w:val="002F0FA6"/>
    <w:rsid w:val="002F18AE"/>
    <w:rsid w:val="002F22D1"/>
    <w:rsid w:val="002F2F65"/>
    <w:rsid w:val="002F3B2D"/>
    <w:rsid w:val="002F61A3"/>
    <w:rsid w:val="002F628C"/>
    <w:rsid w:val="002F704E"/>
    <w:rsid w:val="00301D23"/>
    <w:rsid w:val="00302013"/>
    <w:rsid w:val="00302026"/>
    <w:rsid w:val="00302050"/>
    <w:rsid w:val="00302098"/>
    <w:rsid w:val="00302FCA"/>
    <w:rsid w:val="00304BCE"/>
    <w:rsid w:val="00304FAB"/>
    <w:rsid w:val="0030535B"/>
    <w:rsid w:val="00305C9C"/>
    <w:rsid w:val="003069EA"/>
    <w:rsid w:val="00307126"/>
    <w:rsid w:val="00307158"/>
    <w:rsid w:val="00307349"/>
    <w:rsid w:val="0030793B"/>
    <w:rsid w:val="00310C95"/>
    <w:rsid w:val="0031189F"/>
    <w:rsid w:val="00311B94"/>
    <w:rsid w:val="0031356B"/>
    <w:rsid w:val="003144E8"/>
    <w:rsid w:val="00316E50"/>
    <w:rsid w:val="00316FFE"/>
    <w:rsid w:val="00321C5E"/>
    <w:rsid w:val="00322643"/>
    <w:rsid w:val="00323747"/>
    <w:rsid w:val="00323829"/>
    <w:rsid w:val="00324EB2"/>
    <w:rsid w:val="0032585D"/>
    <w:rsid w:val="003258B6"/>
    <w:rsid w:val="00325D6C"/>
    <w:rsid w:val="0032659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518"/>
    <w:rsid w:val="0034799D"/>
    <w:rsid w:val="00347A9D"/>
    <w:rsid w:val="00354307"/>
    <w:rsid w:val="003548F0"/>
    <w:rsid w:val="003556C5"/>
    <w:rsid w:val="00355838"/>
    <w:rsid w:val="00356437"/>
    <w:rsid w:val="003570A7"/>
    <w:rsid w:val="00357BAA"/>
    <w:rsid w:val="00363B57"/>
    <w:rsid w:val="0036535F"/>
    <w:rsid w:val="00365E75"/>
    <w:rsid w:val="00366A7E"/>
    <w:rsid w:val="003679D3"/>
    <w:rsid w:val="00371266"/>
    <w:rsid w:val="003728DB"/>
    <w:rsid w:val="003740BD"/>
    <w:rsid w:val="00374378"/>
    <w:rsid w:val="00374764"/>
    <w:rsid w:val="00374A91"/>
    <w:rsid w:val="00376495"/>
    <w:rsid w:val="0037654B"/>
    <w:rsid w:val="0037663F"/>
    <w:rsid w:val="003809CF"/>
    <w:rsid w:val="003818D4"/>
    <w:rsid w:val="003830B9"/>
    <w:rsid w:val="003832C2"/>
    <w:rsid w:val="00383398"/>
    <w:rsid w:val="003834BD"/>
    <w:rsid w:val="00383E38"/>
    <w:rsid w:val="00384B62"/>
    <w:rsid w:val="00384C6D"/>
    <w:rsid w:val="00384C7C"/>
    <w:rsid w:val="00384C87"/>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2192"/>
    <w:rsid w:val="003C6060"/>
    <w:rsid w:val="003C6154"/>
    <w:rsid w:val="003C688F"/>
    <w:rsid w:val="003C7635"/>
    <w:rsid w:val="003D03CA"/>
    <w:rsid w:val="003D2DED"/>
    <w:rsid w:val="003D3D57"/>
    <w:rsid w:val="003D3F0F"/>
    <w:rsid w:val="003D3FE7"/>
    <w:rsid w:val="003D54A6"/>
    <w:rsid w:val="003D6DCB"/>
    <w:rsid w:val="003E0F7C"/>
    <w:rsid w:val="003E2782"/>
    <w:rsid w:val="003E2919"/>
    <w:rsid w:val="003E29BF"/>
    <w:rsid w:val="003E3452"/>
    <w:rsid w:val="003E3781"/>
    <w:rsid w:val="003E417B"/>
    <w:rsid w:val="003E4341"/>
    <w:rsid w:val="003E793F"/>
    <w:rsid w:val="003E7C9D"/>
    <w:rsid w:val="003E7E74"/>
    <w:rsid w:val="003F0082"/>
    <w:rsid w:val="003F0995"/>
    <w:rsid w:val="003F1EF2"/>
    <w:rsid w:val="003F426E"/>
    <w:rsid w:val="003F4B54"/>
    <w:rsid w:val="003F60D7"/>
    <w:rsid w:val="003F6A66"/>
    <w:rsid w:val="003F6A96"/>
    <w:rsid w:val="003F6B03"/>
    <w:rsid w:val="003F7232"/>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1CE"/>
    <w:rsid w:val="00430DD9"/>
    <w:rsid w:val="00431098"/>
    <w:rsid w:val="00431315"/>
    <w:rsid w:val="00431596"/>
    <w:rsid w:val="00431CAF"/>
    <w:rsid w:val="00433905"/>
    <w:rsid w:val="0043390D"/>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075F"/>
    <w:rsid w:val="004517ED"/>
    <w:rsid w:val="00451EFB"/>
    <w:rsid w:val="00452CCA"/>
    <w:rsid w:val="00452D64"/>
    <w:rsid w:val="004538FE"/>
    <w:rsid w:val="0045542C"/>
    <w:rsid w:val="00455CF2"/>
    <w:rsid w:val="00456518"/>
    <w:rsid w:val="004566A9"/>
    <w:rsid w:val="004608CA"/>
    <w:rsid w:val="00461805"/>
    <w:rsid w:val="00461A5F"/>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1870"/>
    <w:rsid w:val="004A384A"/>
    <w:rsid w:val="004A5037"/>
    <w:rsid w:val="004A5C39"/>
    <w:rsid w:val="004A5DE7"/>
    <w:rsid w:val="004A7726"/>
    <w:rsid w:val="004B0553"/>
    <w:rsid w:val="004B23D9"/>
    <w:rsid w:val="004B2BBF"/>
    <w:rsid w:val="004B2DB5"/>
    <w:rsid w:val="004B36E2"/>
    <w:rsid w:val="004B3D33"/>
    <w:rsid w:val="004B5302"/>
    <w:rsid w:val="004B5846"/>
    <w:rsid w:val="004B612A"/>
    <w:rsid w:val="004B6779"/>
    <w:rsid w:val="004B74CE"/>
    <w:rsid w:val="004B7C94"/>
    <w:rsid w:val="004C0102"/>
    <w:rsid w:val="004C0788"/>
    <w:rsid w:val="004C1B3A"/>
    <w:rsid w:val="004C1D6D"/>
    <w:rsid w:val="004C270D"/>
    <w:rsid w:val="004C4876"/>
    <w:rsid w:val="004C4980"/>
    <w:rsid w:val="004C5489"/>
    <w:rsid w:val="004C6B33"/>
    <w:rsid w:val="004C6CB4"/>
    <w:rsid w:val="004C798A"/>
    <w:rsid w:val="004C7C24"/>
    <w:rsid w:val="004D132A"/>
    <w:rsid w:val="004D16E8"/>
    <w:rsid w:val="004D575F"/>
    <w:rsid w:val="004D7020"/>
    <w:rsid w:val="004D7351"/>
    <w:rsid w:val="004D7908"/>
    <w:rsid w:val="004D7D47"/>
    <w:rsid w:val="004E276B"/>
    <w:rsid w:val="004E4F8D"/>
    <w:rsid w:val="004E5A51"/>
    <w:rsid w:val="004E5D7C"/>
    <w:rsid w:val="004E5DD4"/>
    <w:rsid w:val="004E774F"/>
    <w:rsid w:val="004E7EC2"/>
    <w:rsid w:val="004F0451"/>
    <w:rsid w:val="004F076A"/>
    <w:rsid w:val="004F07A0"/>
    <w:rsid w:val="004F1EF2"/>
    <w:rsid w:val="004F30C8"/>
    <w:rsid w:val="004F3C3C"/>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15E3E"/>
    <w:rsid w:val="005264FB"/>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3BA9"/>
    <w:rsid w:val="005443BF"/>
    <w:rsid w:val="00546B41"/>
    <w:rsid w:val="00546CA0"/>
    <w:rsid w:val="00546EA5"/>
    <w:rsid w:val="0055100E"/>
    <w:rsid w:val="00554766"/>
    <w:rsid w:val="0055539C"/>
    <w:rsid w:val="005561DD"/>
    <w:rsid w:val="005566FC"/>
    <w:rsid w:val="00556784"/>
    <w:rsid w:val="00556FFC"/>
    <w:rsid w:val="005575F0"/>
    <w:rsid w:val="00557AEC"/>
    <w:rsid w:val="00557CAC"/>
    <w:rsid w:val="0056078F"/>
    <w:rsid w:val="005619CB"/>
    <w:rsid w:val="00563E9F"/>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ECD"/>
    <w:rsid w:val="00580301"/>
    <w:rsid w:val="00581F56"/>
    <w:rsid w:val="0058233E"/>
    <w:rsid w:val="00583CD0"/>
    <w:rsid w:val="00585968"/>
    <w:rsid w:val="00585F0D"/>
    <w:rsid w:val="00587EB7"/>
    <w:rsid w:val="00587F50"/>
    <w:rsid w:val="0059065E"/>
    <w:rsid w:val="00592F77"/>
    <w:rsid w:val="005931A0"/>
    <w:rsid w:val="00594635"/>
    <w:rsid w:val="0059734B"/>
    <w:rsid w:val="00597DFC"/>
    <w:rsid w:val="005A0B1D"/>
    <w:rsid w:val="005A12A2"/>
    <w:rsid w:val="005A134F"/>
    <w:rsid w:val="005A341A"/>
    <w:rsid w:val="005A515C"/>
    <w:rsid w:val="005A5280"/>
    <w:rsid w:val="005A6833"/>
    <w:rsid w:val="005B0DFF"/>
    <w:rsid w:val="005B1847"/>
    <w:rsid w:val="005B204A"/>
    <w:rsid w:val="005B34D7"/>
    <w:rsid w:val="005B37F3"/>
    <w:rsid w:val="005B3FBA"/>
    <w:rsid w:val="005B4F5F"/>
    <w:rsid w:val="005B520C"/>
    <w:rsid w:val="005B5D7B"/>
    <w:rsid w:val="005B7C7A"/>
    <w:rsid w:val="005C0175"/>
    <w:rsid w:val="005C0942"/>
    <w:rsid w:val="005C290B"/>
    <w:rsid w:val="005C2A89"/>
    <w:rsid w:val="005C4A9E"/>
    <w:rsid w:val="005C5275"/>
    <w:rsid w:val="005D01B9"/>
    <w:rsid w:val="005D10B3"/>
    <w:rsid w:val="005D1531"/>
    <w:rsid w:val="005D190B"/>
    <w:rsid w:val="005D1E6A"/>
    <w:rsid w:val="005D2749"/>
    <w:rsid w:val="005D28F5"/>
    <w:rsid w:val="005D2904"/>
    <w:rsid w:val="005D3B8B"/>
    <w:rsid w:val="005D5A73"/>
    <w:rsid w:val="005D678B"/>
    <w:rsid w:val="005D69CA"/>
    <w:rsid w:val="005D7E36"/>
    <w:rsid w:val="005E04B5"/>
    <w:rsid w:val="005E1217"/>
    <w:rsid w:val="005E1FCE"/>
    <w:rsid w:val="005E20E2"/>
    <w:rsid w:val="005E2851"/>
    <w:rsid w:val="005E2DCB"/>
    <w:rsid w:val="005E308A"/>
    <w:rsid w:val="005E3104"/>
    <w:rsid w:val="005E3E6A"/>
    <w:rsid w:val="005E4601"/>
    <w:rsid w:val="005E5554"/>
    <w:rsid w:val="005E5F3A"/>
    <w:rsid w:val="005E6C80"/>
    <w:rsid w:val="005E7FD8"/>
    <w:rsid w:val="005F1CCE"/>
    <w:rsid w:val="005F365B"/>
    <w:rsid w:val="005F393F"/>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2C9D"/>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32C"/>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4346"/>
    <w:rsid w:val="006659AC"/>
    <w:rsid w:val="0067087C"/>
    <w:rsid w:val="0067091C"/>
    <w:rsid w:val="00670D6E"/>
    <w:rsid w:val="0067212A"/>
    <w:rsid w:val="00672E64"/>
    <w:rsid w:val="00674103"/>
    <w:rsid w:val="006768C4"/>
    <w:rsid w:val="00676929"/>
    <w:rsid w:val="00676CD1"/>
    <w:rsid w:val="006807C9"/>
    <w:rsid w:val="00682D9C"/>
    <w:rsid w:val="0068313D"/>
    <w:rsid w:val="006839FF"/>
    <w:rsid w:val="00685086"/>
    <w:rsid w:val="006861F2"/>
    <w:rsid w:val="00692162"/>
    <w:rsid w:val="0069356A"/>
    <w:rsid w:val="00693B9F"/>
    <w:rsid w:val="006977D4"/>
    <w:rsid w:val="006A092F"/>
    <w:rsid w:val="006A311E"/>
    <w:rsid w:val="006A4A79"/>
    <w:rsid w:val="006A60A4"/>
    <w:rsid w:val="006A7F87"/>
    <w:rsid w:val="006B0330"/>
    <w:rsid w:val="006B0D9B"/>
    <w:rsid w:val="006B19ED"/>
    <w:rsid w:val="006B2244"/>
    <w:rsid w:val="006B5BAD"/>
    <w:rsid w:val="006B7088"/>
    <w:rsid w:val="006C0810"/>
    <w:rsid w:val="006C26E2"/>
    <w:rsid w:val="006C569B"/>
    <w:rsid w:val="006C5D80"/>
    <w:rsid w:val="006C64AA"/>
    <w:rsid w:val="006D1475"/>
    <w:rsid w:val="006D1B30"/>
    <w:rsid w:val="006D1F60"/>
    <w:rsid w:val="006D20C2"/>
    <w:rsid w:val="006D3B9C"/>
    <w:rsid w:val="006D3D07"/>
    <w:rsid w:val="006D5ED9"/>
    <w:rsid w:val="006D6147"/>
    <w:rsid w:val="006D6EFE"/>
    <w:rsid w:val="006E165E"/>
    <w:rsid w:val="006E230E"/>
    <w:rsid w:val="006E251E"/>
    <w:rsid w:val="006E3DBB"/>
    <w:rsid w:val="006E3EFB"/>
    <w:rsid w:val="006E51FC"/>
    <w:rsid w:val="006E5EC1"/>
    <w:rsid w:val="006E7D37"/>
    <w:rsid w:val="006E7ED3"/>
    <w:rsid w:val="006F0EA8"/>
    <w:rsid w:val="006F202C"/>
    <w:rsid w:val="006F27EE"/>
    <w:rsid w:val="006F3117"/>
    <w:rsid w:val="006F675D"/>
    <w:rsid w:val="006F76CD"/>
    <w:rsid w:val="00700267"/>
    <w:rsid w:val="00700CDD"/>
    <w:rsid w:val="0070145E"/>
    <w:rsid w:val="0070358E"/>
    <w:rsid w:val="00703A03"/>
    <w:rsid w:val="007043B2"/>
    <w:rsid w:val="0070468F"/>
    <w:rsid w:val="00704E7B"/>
    <w:rsid w:val="007052C6"/>
    <w:rsid w:val="0070635C"/>
    <w:rsid w:val="007115F7"/>
    <w:rsid w:val="00712461"/>
    <w:rsid w:val="00713AC2"/>
    <w:rsid w:val="00716242"/>
    <w:rsid w:val="0071640E"/>
    <w:rsid w:val="00720939"/>
    <w:rsid w:val="00720B17"/>
    <w:rsid w:val="00722339"/>
    <w:rsid w:val="00722CBD"/>
    <w:rsid w:val="00722D07"/>
    <w:rsid w:val="0072307F"/>
    <w:rsid w:val="0072512F"/>
    <w:rsid w:val="00725BA0"/>
    <w:rsid w:val="00726F47"/>
    <w:rsid w:val="007275F1"/>
    <w:rsid w:val="00731EA0"/>
    <w:rsid w:val="00731ED7"/>
    <w:rsid w:val="007327BC"/>
    <w:rsid w:val="00734535"/>
    <w:rsid w:val="00735595"/>
    <w:rsid w:val="00735610"/>
    <w:rsid w:val="007364A2"/>
    <w:rsid w:val="00736E15"/>
    <w:rsid w:val="00736F36"/>
    <w:rsid w:val="007377E7"/>
    <w:rsid w:val="007408B9"/>
    <w:rsid w:val="00740CEB"/>
    <w:rsid w:val="00742290"/>
    <w:rsid w:val="00742E2E"/>
    <w:rsid w:val="00743C71"/>
    <w:rsid w:val="00744208"/>
    <w:rsid w:val="007444FC"/>
    <w:rsid w:val="00744B99"/>
    <w:rsid w:val="007459D9"/>
    <w:rsid w:val="0074609E"/>
    <w:rsid w:val="00747307"/>
    <w:rsid w:val="0075041E"/>
    <w:rsid w:val="00751364"/>
    <w:rsid w:val="0075476E"/>
    <w:rsid w:val="007560FE"/>
    <w:rsid w:val="00760145"/>
    <w:rsid w:val="007619ED"/>
    <w:rsid w:val="00763062"/>
    <w:rsid w:val="00764BD1"/>
    <w:rsid w:val="00767928"/>
    <w:rsid w:val="0077174D"/>
    <w:rsid w:val="00773D77"/>
    <w:rsid w:val="00775327"/>
    <w:rsid w:val="00775DC8"/>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945"/>
    <w:rsid w:val="007A1EB8"/>
    <w:rsid w:val="007A2554"/>
    <w:rsid w:val="007A2AA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3AB2"/>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0A22"/>
    <w:rsid w:val="00821D3D"/>
    <w:rsid w:val="008246F0"/>
    <w:rsid w:val="00825192"/>
    <w:rsid w:val="00825E9D"/>
    <w:rsid w:val="00826811"/>
    <w:rsid w:val="008279A5"/>
    <w:rsid w:val="00832A7B"/>
    <w:rsid w:val="00833664"/>
    <w:rsid w:val="00834F40"/>
    <w:rsid w:val="0083660A"/>
    <w:rsid w:val="00836BC9"/>
    <w:rsid w:val="00841A2C"/>
    <w:rsid w:val="00843456"/>
    <w:rsid w:val="00843A1B"/>
    <w:rsid w:val="00843B12"/>
    <w:rsid w:val="00850ED6"/>
    <w:rsid w:val="00852010"/>
    <w:rsid w:val="00852195"/>
    <w:rsid w:val="008542C8"/>
    <w:rsid w:val="008568C1"/>
    <w:rsid w:val="00862252"/>
    <w:rsid w:val="00862A35"/>
    <w:rsid w:val="00863F79"/>
    <w:rsid w:val="00867309"/>
    <w:rsid w:val="00872E19"/>
    <w:rsid w:val="00874374"/>
    <w:rsid w:val="0087641F"/>
    <w:rsid w:val="008776F4"/>
    <w:rsid w:val="00877B9C"/>
    <w:rsid w:val="00877BA6"/>
    <w:rsid w:val="00880468"/>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B47"/>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097"/>
    <w:rsid w:val="008D3361"/>
    <w:rsid w:val="008D4792"/>
    <w:rsid w:val="008D54FD"/>
    <w:rsid w:val="008D55C6"/>
    <w:rsid w:val="008D5B71"/>
    <w:rsid w:val="008D5F57"/>
    <w:rsid w:val="008D6500"/>
    <w:rsid w:val="008E04BF"/>
    <w:rsid w:val="008E0529"/>
    <w:rsid w:val="008E1CEE"/>
    <w:rsid w:val="008E2519"/>
    <w:rsid w:val="008E3D1F"/>
    <w:rsid w:val="008E4379"/>
    <w:rsid w:val="008E4C8B"/>
    <w:rsid w:val="008E51C4"/>
    <w:rsid w:val="008E5E97"/>
    <w:rsid w:val="008E5EF7"/>
    <w:rsid w:val="008E7080"/>
    <w:rsid w:val="008F0194"/>
    <w:rsid w:val="008F0A11"/>
    <w:rsid w:val="008F0B5A"/>
    <w:rsid w:val="008F273F"/>
    <w:rsid w:val="008F31DE"/>
    <w:rsid w:val="008F3AEF"/>
    <w:rsid w:val="008F4009"/>
    <w:rsid w:val="008F5549"/>
    <w:rsid w:val="009006FB"/>
    <w:rsid w:val="00900E89"/>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1DC5"/>
    <w:rsid w:val="0091229B"/>
    <w:rsid w:val="009127A7"/>
    <w:rsid w:val="00912FC3"/>
    <w:rsid w:val="00914E82"/>
    <w:rsid w:val="0091554D"/>
    <w:rsid w:val="00916566"/>
    <w:rsid w:val="00917819"/>
    <w:rsid w:val="00917B69"/>
    <w:rsid w:val="0092177C"/>
    <w:rsid w:val="0092204B"/>
    <w:rsid w:val="00922245"/>
    <w:rsid w:val="00922CCD"/>
    <w:rsid w:val="0092351C"/>
    <w:rsid w:val="009238AE"/>
    <w:rsid w:val="00924E42"/>
    <w:rsid w:val="009267DB"/>
    <w:rsid w:val="00926820"/>
    <w:rsid w:val="00927188"/>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22F3"/>
    <w:rsid w:val="0094382B"/>
    <w:rsid w:val="00943EBD"/>
    <w:rsid w:val="00944622"/>
    <w:rsid w:val="00946AC2"/>
    <w:rsid w:val="00946B0B"/>
    <w:rsid w:val="0095057C"/>
    <w:rsid w:val="00951236"/>
    <w:rsid w:val="00951C7D"/>
    <w:rsid w:val="009532B7"/>
    <w:rsid w:val="0095552D"/>
    <w:rsid w:val="009561EE"/>
    <w:rsid w:val="00956939"/>
    <w:rsid w:val="00956944"/>
    <w:rsid w:val="00956D96"/>
    <w:rsid w:val="00957E85"/>
    <w:rsid w:val="0096064E"/>
    <w:rsid w:val="00961491"/>
    <w:rsid w:val="009629D2"/>
    <w:rsid w:val="00962DF6"/>
    <w:rsid w:val="0096316A"/>
    <w:rsid w:val="009633BC"/>
    <w:rsid w:val="00963948"/>
    <w:rsid w:val="009639E2"/>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5777"/>
    <w:rsid w:val="009A0837"/>
    <w:rsid w:val="009A0D78"/>
    <w:rsid w:val="009A0EB4"/>
    <w:rsid w:val="009A259D"/>
    <w:rsid w:val="009A28F0"/>
    <w:rsid w:val="009A3620"/>
    <w:rsid w:val="009A3937"/>
    <w:rsid w:val="009A40D1"/>
    <w:rsid w:val="009A4BEE"/>
    <w:rsid w:val="009A699C"/>
    <w:rsid w:val="009A6C12"/>
    <w:rsid w:val="009B44DA"/>
    <w:rsid w:val="009B4D85"/>
    <w:rsid w:val="009B4DCF"/>
    <w:rsid w:val="009B6C88"/>
    <w:rsid w:val="009B7A15"/>
    <w:rsid w:val="009C01CD"/>
    <w:rsid w:val="009C08CB"/>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1F13"/>
    <w:rsid w:val="009E6394"/>
    <w:rsid w:val="009E76E5"/>
    <w:rsid w:val="009F0476"/>
    <w:rsid w:val="009F1CF6"/>
    <w:rsid w:val="009F2570"/>
    <w:rsid w:val="009F3DE4"/>
    <w:rsid w:val="009F4509"/>
    <w:rsid w:val="009F466D"/>
    <w:rsid w:val="009F5E74"/>
    <w:rsid w:val="009F6798"/>
    <w:rsid w:val="009F6941"/>
    <w:rsid w:val="009F6A65"/>
    <w:rsid w:val="009F7121"/>
    <w:rsid w:val="00A01433"/>
    <w:rsid w:val="00A02A20"/>
    <w:rsid w:val="00A02D09"/>
    <w:rsid w:val="00A03E18"/>
    <w:rsid w:val="00A06DF2"/>
    <w:rsid w:val="00A073A2"/>
    <w:rsid w:val="00A07445"/>
    <w:rsid w:val="00A07887"/>
    <w:rsid w:val="00A11D67"/>
    <w:rsid w:val="00A13E18"/>
    <w:rsid w:val="00A14CFD"/>
    <w:rsid w:val="00A153C7"/>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2658"/>
    <w:rsid w:val="00A52E02"/>
    <w:rsid w:val="00A54072"/>
    <w:rsid w:val="00A55A81"/>
    <w:rsid w:val="00A601E2"/>
    <w:rsid w:val="00A64E95"/>
    <w:rsid w:val="00A667CA"/>
    <w:rsid w:val="00A667E9"/>
    <w:rsid w:val="00A66B02"/>
    <w:rsid w:val="00A71A43"/>
    <w:rsid w:val="00A72101"/>
    <w:rsid w:val="00A75147"/>
    <w:rsid w:val="00A7767A"/>
    <w:rsid w:val="00A80529"/>
    <w:rsid w:val="00A80970"/>
    <w:rsid w:val="00A834A1"/>
    <w:rsid w:val="00A85F71"/>
    <w:rsid w:val="00A91230"/>
    <w:rsid w:val="00A91910"/>
    <w:rsid w:val="00A91ABA"/>
    <w:rsid w:val="00A922D0"/>
    <w:rsid w:val="00A9390A"/>
    <w:rsid w:val="00A93978"/>
    <w:rsid w:val="00A95015"/>
    <w:rsid w:val="00A96561"/>
    <w:rsid w:val="00A9709B"/>
    <w:rsid w:val="00AA073A"/>
    <w:rsid w:val="00AA26FF"/>
    <w:rsid w:val="00AA2FB0"/>
    <w:rsid w:val="00AA6684"/>
    <w:rsid w:val="00AA67E7"/>
    <w:rsid w:val="00AA7132"/>
    <w:rsid w:val="00AB00F4"/>
    <w:rsid w:val="00AB4EB4"/>
    <w:rsid w:val="00AB5B11"/>
    <w:rsid w:val="00AC01D1"/>
    <w:rsid w:val="00AC0259"/>
    <w:rsid w:val="00AC240F"/>
    <w:rsid w:val="00AC253F"/>
    <w:rsid w:val="00AC3A9C"/>
    <w:rsid w:val="00AC3B62"/>
    <w:rsid w:val="00AC3F8B"/>
    <w:rsid w:val="00AC4603"/>
    <w:rsid w:val="00AC4F7B"/>
    <w:rsid w:val="00AC72FE"/>
    <w:rsid w:val="00AD0206"/>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6BB3"/>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B24"/>
    <w:rsid w:val="00B10CD2"/>
    <w:rsid w:val="00B10EB6"/>
    <w:rsid w:val="00B123FC"/>
    <w:rsid w:val="00B12A5B"/>
    <w:rsid w:val="00B13419"/>
    <w:rsid w:val="00B14418"/>
    <w:rsid w:val="00B14A3D"/>
    <w:rsid w:val="00B15183"/>
    <w:rsid w:val="00B1543F"/>
    <w:rsid w:val="00B15457"/>
    <w:rsid w:val="00B154FC"/>
    <w:rsid w:val="00B17519"/>
    <w:rsid w:val="00B17DDA"/>
    <w:rsid w:val="00B20EAD"/>
    <w:rsid w:val="00B21243"/>
    <w:rsid w:val="00B21DA5"/>
    <w:rsid w:val="00B23038"/>
    <w:rsid w:val="00B2375B"/>
    <w:rsid w:val="00B23E46"/>
    <w:rsid w:val="00B253FA"/>
    <w:rsid w:val="00B26CB7"/>
    <w:rsid w:val="00B27D12"/>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6374"/>
    <w:rsid w:val="00B67277"/>
    <w:rsid w:val="00B70F3C"/>
    <w:rsid w:val="00B7129C"/>
    <w:rsid w:val="00B71C48"/>
    <w:rsid w:val="00B72DD5"/>
    <w:rsid w:val="00B758FE"/>
    <w:rsid w:val="00B75932"/>
    <w:rsid w:val="00B7599D"/>
    <w:rsid w:val="00B768A4"/>
    <w:rsid w:val="00B77D98"/>
    <w:rsid w:val="00B82A58"/>
    <w:rsid w:val="00B84C2D"/>
    <w:rsid w:val="00B85E1D"/>
    <w:rsid w:val="00B878D6"/>
    <w:rsid w:val="00B87E39"/>
    <w:rsid w:val="00B91E2C"/>
    <w:rsid w:val="00B91EC8"/>
    <w:rsid w:val="00B922D8"/>
    <w:rsid w:val="00B92346"/>
    <w:rsid w:val="00B92B76"/>
    <w:rsid w:val="00B94060"/>
    <w:rsid w:val="00B95818"/>
    <w:rsid w:val="00B95964"/>
    <w:rsid w:val="00B95D01"/>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63E7"/>
    <w:rsid w:val="00BD70E4"/>
    <w:rsid w:val="00BE3163"/>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5A87"/>
    <w:rsid w:val="00C06290"/>
    <w:rsid w:val="00C10AB2"/>
    <w:rsid w:val="00C1199A"/>
    <w:rsid w:val="00C12A3A"/>
    <w:rsid w:val="00C13045"/>
    <w:rsid w:val="00C13721"/>
    <w:rsid w:val="00C13A9E"/>
    <w:rsid w:val="00C13FD5"/>
    <w:rsid w:val="00C15C8E"/>
    <w:rsid w:val="00C1662E"/>
    <w:rsid w:val="00C20402"/>
    <w:rsid w:val="00C20E4B"/>
    <w:rsid w:val="00C210A6"/>
    <w:rsid w:val="00C2360A"/>
    <w:rsid w:val="00C23D49"/>
    <w:rsid w:val="00C2404C"/>
    <w:rsid w:val="00C24F50"/>
    <w:rsid w:val="00C255D0"/>
    <w:rsid w:val="00C26162"/>
    <w:rsid w:val="00C2645E"/>
    <w:rsid w:val="00C270A8"/>
    <w:rsid w:val="00C3048F"/>
    <w:rsid w:val="00C315BD"/>
    <w:rsid w:val="00C31810"/>
    <w:rsid w:val="00C33E80"/>
    <w:rsid w:val="00C3536D"/>
    <w:rsid w:val="00C355BB"/>
    <w:rsid w:val="00C3784C"/>
    <w:rsid w:val="00C41E05"/>
    <w:rsid w:val="00C421C2"/>
    <w:rsid w:val="00C4228E"/>
    <w:rsid w:val="00C4332B"/>
    <w:rsid w:val="00C45C3C"/>
    <w:rsid w:val="00C47148"/>
    <w:rsid w:val="00C5019B"/>
    <w:rsid w:val="00C51325"/>
    <w:rsid w:val="00C52252"/>
    <w:rsid w:val="00C522F1"/>
    <w:rsid w:val="00C52649"/>
    <w:rsid w:val="00C53921"/>
    <w:rsid w:val="00C57DD0"/>
    <w:rsid w:val="00C6009B"/>
    <w:rsid w:val="00C6285F"/>
    <w:rsid w:val="00C62A59"/>
    <w:rsid w:val="00C62B60"/>
    <w:rsid w:val="00C63161"/>
    <w:rsid w:val="00C63749"/>
    <w:rsid w:val="00C63B2C"/>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864"/>
    <w:rsid w:val="00CA5C85"/>
    <w:rsid w:val="00CA6E7C"/>
    <w:rsid w:val="00CA7637"/>
    <w:rsid w:val="00CB091B"/>
    <w:rsid w:val="00CB175C"/>
    <w:rsid w:val="00CB20C1"/>
    <w:rsid w:val="00CB2519"/>
    <w:rsid w:val="00CB2C3C"/>
    <w:rsid w:val="00CB2ECA"/>
    <w:rsid w:val="00CB3CA0"/>
    <w:rsid w:val="00CB45F8"/>
    <w:rsid w:val="00CB516B"/>
    <w:rsid w:val="00CB5F84"/>
    <w:rsid w:val="00CB600E"/>
    <w:rsid w:val="00CC1A51"/>
    <w:rsid w:val="00CC2CD9"/>
    <w:rsid w:val="00CC38C6"/>
    <w:rsid w:val="00CC614A"/>
    <w:rsid w:val="00CC7507"/>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03E9"/>
    <w:rsid w:val="00CF1227"/>
    <w:rsid w:val="00CF187D"/>
    <w:rsid w:val="00CF289B"/>
    <w:rsid w:val="00CF54A4"/>
    <w:rsid w:val="00CF6859"/>
    <w:rsid w:val="00CF6DDE"/>
    <w:rsid w:val="00CF76CB"/>
    <w:rsid w:val="00D00E44"/>
    <w:rsid w:val="00D02696"/>
    <w:rsid w:val="00D0452B"/>
    <w:rsid w:val="00D0474A"/>
    <w:rsid w:val="00D04CF3"/>
    <w:rsid w:val="00D04E4D"/>
    <w:rsid w:val="00D05217"/>
    <w:rsid w:val="00D05727"/>
    <w:rsid w:val="00D05B4B"/>
    <w:rsid w:val="00D06185"/>
    <w:rsid w:val="00D07F80"/>
    <w:rsid w:val="00D11EBE"/>
    <w:rsid w:val="00D120A0"/>
    <w:rsid w:val="00D14B3A"/>
    <w:rsid w:val="00D15D7E"/>
    <w:rsid w:val="00D167A2"/>
    <w:rsid w:val="00D20738"/>
    <w:rsid w:val="00D20D6D"/>
    <w:rsid w:val="00D2313E"/>
    <w:rsid w:val="00D24B26"/>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44A3C"/>
    <w:rsid w:val="00D44D45"/>
    <w:rsid w:val="00D501F1"/>
    <w:rsid w:val="00D5081C"/>
    <w:rsid w:val="00D50912"/>
    <w:rsid w:val="00D520D6"/>
    <w:rsid w:val="00D53A39"/>
    <w:rsid w:val="00D5437C"/>
    <w:rsid w:val="00D54576"/>
    <w:rsid w:val="00D548F6"/>
    <w:rsid w:val="00D55D4A"/>
    <w:rsid w:val="00D57A57"/>
    <w:rsid w:val="00D60452"/>
    <w:rsid w:val="00D61AE4"/>
    <w:rsid w:val="00D62847"/>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3DCD"/>
    <w:rsid w:val="00DA5F1B"/>
    <w:rsid w:val="00DA6057"/>
    <w:rsid w:val="00DA6CAD"/>
    <w:rsid w:val="00DA73BF"/>
    <w:rsid w:val="00DA752E"/>
    <w:rsid w:val="00DA757F"/>
    <w:rsid w:val="00DA7E1C"/>
    <w:rsid w:val="00DA7FC1"/>
    <w:rsid w:val="00DB00B4"/>
    <w:rsid w:val="00DB174F"/>
    <w:rsid w:val="00DB1F2A"/>
    <w:rsid w:val="00DB2F18"/>
    <w:rsid w:val="00DB408E"/>
    <w:rsid w:val="00DB52F9"/>
    <w:rsid w:val="00DC0647"/>
    <w:rsid w:val="00DC126E"/>
    <w:rsid w:val="00DC1A56"/>
    <w:rsid w:val="00DC1ADB"/>
    <w:rsid w:val="00DC1BD0"/>
    <w:rsid w:val="00DC21A2"/>
    <w:rsid w:val="00DC29D4"/>
    <w:rsid w:val="00DC2A9B"/>
    <w:rsid w:val="00DC54B0"/>
    <w:rsid w:val="00DC6E2F"/>
    <w:rsid w:val="00DC7208"/>
    <w:rsid w:val="00DC7E17"/>
    <w:rsid w:val="00DD6AB7"/>
    <w:rsid w:val="00DD76CC"/>
    <w:rsid w:val="00DD7DAF"/>
    <w:rsid w:val="00DE0304"/>
    <w:rsid w:val="00DE03B6"/>
    <w:rsid w:val="00DE0EDC"/>
    <w:rsid w:val="00DE2CEF"/>
    <w:rsid w:val="00DE313C"/>
    <w:rsid w:val="00DE7642"/>
    <w:rsid w:val="00DF0A70"/>
    <w:rsid w:val="00DF0B0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5E4"/>
    <w:rsid w:val="00E1237D"/>
    <w:rsid w:val="00E1280E"/>
    <w:rsid w:val="00E12886"/>
    <w:rsid w:val="00E12B61"/>
    <w:rsid w:val="00E13EE0"/>
    <w:rsid w:val="00E16BD6"/>
    <w:rsid w:val="00E17045"/>
    <w:rsid w:val="00E20799"/>
    <w:rsid w:val="00E2081E"/>
    <w:rsid w:val="00E20A8F"/>
    <w:rsid w:val="00E20A91"/>
    <w:rsid w:val="00E223FD"/>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579F9"/>
    <w:rsid w:val="00E60332"/>
    <w:rsid w:val="00E605B6"/>
    <w:rsid w:val="00E612A9"/>
    <w:rsid w:val="00E6134D"/>
    <w:rsid w:val="00E63CB6"/>
    <w:rsid w:val="00E642C1"/>
    <w:rsid w:val="00E64387"/>
    <w:rsid w:val="00E67226"/>
    <w:rsid w:val="00E70EC6"/>
    <w:rsid w:val="00E730AB"/>
    <w:rsid w:val="00E74C8A"/>
    <w:rsid w:val="00E764D2"/>
    <w:rsid w:val="00E80148"/>
    <w:rsid w:val="00E80A97"/>
    <w:rsid w:val="00E8190F"/>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59CB"/>
    <w:rsid w:val="00EA5CFD"/>
    <w:rsid w:val="00EA5F97"/>
    <w:rsid w:val="00EA64DD"/>
    <w:rsid w:val="00EA681A"/>
    <w:rsid w:val="00EA6AC7"/>
    <w:rsid w:val="00EA7C74"/>
    <w:rsid w:val="00EB242D"/>
    <w:rsid w:val="00EB3791"/>
    <w:rsid w:val="00EB495E"/>
    <w:rsid w:val="00EB71A1"/>
    <w:rsid w:val="00EC1CB1"/>
    <w:rsid w:val="00EC2262"/>
    <w:rsid w:val="00EC3AA9"/>
    <w:rsid w:val="00EC3D1A"/>
    <w:rsid w:val="00EC645C"/>
    <w:rsid w:val="00EC721E"/>
    <w:rsid w:val="00EC7302"/>
    <w:rsid w:val="00EC7E0E"/>
    <w:rsid w:val="00ED3209"/>
    <w:rsid w:val="00ED3D33"/>
    <w:rsid w:val="00ED4674"/>
    <w:rsid w:val="00ED5576"/>
    <w:rsid w:val="00ED6E90"/>
    <w:rsid w:val="00ED72D7"/>
    <w:rsid w:val="00ED7B67"/>
    <w:rsid w:val="00EE00C8"/>
    <w:rsid w:val="00EE1A37"/>
    <w:rsid w:val="00EE20F2"/>
    <w:rsid w:val="00EE302B"/>
    <w:rsid w:val="00EE37BC"/>
    <w:rsid w:val="00EE406F"/>
    <w:rsid w:val="00EE40F3"/>
    <w:rsid w:val="00EE4EEE"/>
    <w:rsid w:val="00EE68D0"/>
    <w:rsid w:val="00EE7A0A"/>
    <w:rsid w:val="00EF26B3"/>
    <w:rsid w:val="00EF3013"/>
    <w:rsid w:val="00EF3793"/>
    <w:rsid w:val="00EF4107"/>
    <w:rsid w:val="00EF50AE"/>
    <w:rsid w:val="00EF6D72"/>
    <w:rsid w:val="00EF7588"/>
    <w:rsid w:val="00EF7C08"/>
    <w:rsid w:val="00EF7DCB"/>
    <w:rsid w:val="00F012BE"/>
    <w:rsid w:val="00F02663"/>
    <w:rsid w:val="00F0368A"/>
    <w:rsid w:val="00F03CB6"/>
    <w:rsid w:val="00F041F7"/>
    <w:rsid w:val="00F11140"/>
    <w:rsid w:val="00F1132B"/>
    <w:rsid w:val="00F12730"/>
    <w:rsid w:val="00F13D96"/>
    <w:rsid w:val="00F150C6"/>
    <w:rsid w:val="00F1641F"/>
    <w:rsid w:val="00F1703F"/>
    <w:rsid w:val="00F17D93"/>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1C56"/>
    <w:rsid w:val="00F437D2"/>
    <w:rsid w:val="00F43C97"/>
    <w:rsid w:val="00F441D8"/>
    <w:rsid w:val="00F468A3"/>
    <w:rsid w:val="00F46F6B"/>
    <w:rsid w:val="00F47149"/>
    <w:rsid w:val="00F479A4"/>
    <w:rsid w:val="00F47F6C"/>
    <w:rsid w:val="00F50214"/>
    <w:rsid w:val="00F517ED"/>
    <w:rsid w:val="00F52F40"/>
    <w:rsid w:val="00F53C33"/>
    <w:rsid w:val="00F55030"/>
    <w:rsid w:val="00F557E6"/>
    <w:rsid w:val="00F55951"/>
    <w:rsid w:val="00F56596"/>
    <w:rsid w:val="00F56F49"/>
    <w:rsid w:val="00F57C20"/>
    <w:rsid w:val="00F61105"/>
    <w:rsid w:val="00F61BB8"/>
    <w:rsid w:val="00F621C8"/>
    <w:rsid w:val="00F629C4"/>
    <w:rsid w:val="00F62A00"/>
    <w:rsid w:val="00F63B0D"/>
    <w:rsid w:val="00F63CE8"/>
    <w:rsid w:val="00F6513B"/>
    <w:rsid w:val="00F657BF"/>
    <w:rsid w:val="00F65B7D"/>
    <w:rsid w:val="00F6687D"/>
    <w:rsid w:val="00F66CC4"/>
    <w:rsid w:val="00F703D1"/>
    <w:rsid w:val="00F71CCE"/>
    <w:rsid w:val="00F7308C"/>
    <w:rsid w:val="00F7398A"/>
    <w:rsid w:val="00F73A40"/>
    <w:rsid w:val="00F73E48"/>
    <w:rsid w:val="00F74CDC"/>
    <w:rsid w:val="00F7538E"/>
    <w:rsid w:val="00F757D7"/>
    <w:rsid w:val="00F7619B"/>
    <w:rsid w:val="00F7719B"/>
    <w:rsid w:val="00F779D6"/>
    <w:rsid w:val="00F81D06"/>
    <w:rsid w:val="00F825BA"/>
    <w:rsid w:val="00F8306F"/>
    <w:rsid w:val="00F83EAB"/>
    <w:rsid w:val="00F850A8"/>
    <w:rsid w:val="00F86152"/>
    <w:rsid w:val="00F86178"/>
    <w:rsid w:val="00F866E8"/>
    <w:rsid w:val="00F86FD3"/>
    <w:rsid w:val="00F87745"/>
    <w:rsid w:val="00F90C6C"/>
    <w:rsid w:val="00F93C45"/>
    <w:rsid w:val="00F9471A"/>
    <w:rsid w:val="00F955F7"/>
    <w:rsid w:val="00F95970"/>
    <w:rsid w:val="00F97FC9"/>
    <w:rsid w:val="00FA064A"/>
    <w:rsid w:val="00FA0A94"/>
    <w:rsid w:val="00FA0B17"/>
    <w:rsid w:val="00FA17A0"/>
    <w:rsid w:val="00FA2255"/>
    <w:rsid w:val="00FA2455"/>
    <w:rsid w:val="00FA28E4"/>
    <w:rsid w:val="00FA48DE"/>
    <w:rsid w:val="00FA5369"/>
    <w:rsid w:val="00FA5FDB"/>
    <w:rsid w:val="00FA6E6C"/>
    <w:rsid w:val="00FB00BC"/>
    <w:rsid w:val="00FB1D74"/>
    <w:rsid w:val="00FB1E86"/>
    <w:rsid w:val="00FB1FFC"/>
    <w:rsid w:val="00FB2E45"/>
    <w:rsid w:val="00FB402A"/>
    <w:rsid w:val="00FB524A"/>
    <w:rsid w:val="00FB6B74"/>
    <w:rsid w:val="00FB7D5F"/>
    <w:rsid w:val="00FC0611"/>
    <w:rsid w:val="00FC27C4"/>
    <w:rsid w:val="00FC28D0"/>
    <w:rsid w:val="00FC2FDF"/>
    <w:rsid w:val="00FC3444"/>
    <w:rsid w:val="00FC4B47"/>
    <w:rsid w:val="00FC73FB"/>
    <w:rsid w:val="00FD1AFB"/>
    <w:rsid w:val="00FD1C93"/>
    <w:rsid w:val="00FD2790"/>
    <w:rsid w:val="00FD2D9D"/>
    <w:rsid w:val="00FD3ADF"/>
    <w:rsid w:val="00FD4C0D"/>
    <w:rsid w:val="00FD4EE9"/>
    <w:rsid w:val="00FD5952"/>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1FF"/>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19CBAB"/>
  <w15:docId w15:val="{44943EE7-75AF-42BB-8E2B-DECE4342C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34"/>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43C90-2582-4B02-ADAB-60920D401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68</Pages>
  <Words>32714</Words>
  <Characters>186472</Characters>
  <Application>Microsoft Office Word</Application>
  <DocSecurity>0</DocSecurity>
  <Lines>1553</Lines>
  <Paragraphs>437</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218749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 Nikoleta</dc:creator>
  <cp:lastModifiedBy>Lenovo2020</cp:lastModifiedBy>
  <cp:revision>11</cp:revision>
  <cp:lastPrinted>2021-06-09T15:54:00Z</cp:lastPrinted>
  <dcterms:created xsi:type="dcterms:W3CDTF">2021-08-05T13:02:00Z</dcterms:created>
  <dcterms:modified xsi:type="dcterms:W3CDTF">2021-08-18T09:24:00Z</dcterms:modified>
</cp:coreProperties>
</file>