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040596" w14:textId="77777777" w:rsidR="00165AE0" w:rsidRPr="002B4658" w:rsidRDefault="00165AE0">
      <w:pPr>
        <w:rPr>
          <w:rFonts w:ascii="Calibri" w:hAnsi="Calibri" w:cs="Calibri"/>
        </w:rPr>
      </w:pPr>
    </w:p>
    <w:p w14:paraId="0F5708A3" w14:textId="5BA0A965" w:rsidR="00A823B6" w:rsidRPr="002B4658" w:rsidRDefault="00A823B6">
      <w:pPr>
        <w:rPr>
          <w:rFonts w:ascii="Calibri" w:hAnsi="Calibri" w:cs="Calibri"/>
        </w:rPr>
      </w:pPr>
      <w:r w:rsidRPr="002B4658">
        <w:rPr>
          <w:rFonts w:ascii="Calibri" w:hAnsi="Calibri" w:cs="Calibri"/>
        </w:rPr>
        <w:tab/>
      </w:r>
      <w:r w:rsidRPr="002B4658">
        <w:rPr>
          <w:rFonts w:ascii="Calibri" w:hAnsi="Calibri" w:cs="Calibri"/>
        </w:rPr>
        <w:tab/>
      </w:r>
      <w:r w:rsidRPr="002B4658">
        <w:rPr>
          <w:rFonts w:ascii="Calibri" w:hAnsi="Calibri" w:cs="Calibri"/>
        </w:rPr>
        <w:tab/>
      </w:r>
      <w:r w:rsidRPr="002B4658">
        <w:rPr>
          <w:rFonts w:ascii="Calibri" w:hAnsi="Calibri" w:cs="Calibri"/>
        </w:rPr>
        <w:tab/>
      </w:r>
      <w:r w:rsidRPr="002B4658">
        <w:rPr>
          <w:rFonts w:ascii="Calibri" w:hAnsi="Calibri" w:cs="Calibri"/>
        </w:rPr>
        <w:tab/>
      </w:r>
      <w:r w:rsidRPr="002B4658">
        <w:rPr>
          <w:rFonts w:ascii="Calibri" w:hAnsi="Calibri" w:cs="Calibri"/>
        </w:rPr>
        <w:tab/>
      </w:r>
      <w:r w:rsidRPr="002B4658">
        <w:rPr>
          <w:rFonts w:ascii="Calibri" w:hAnsi="Calibri" w:cs="Calibri"/>
        </w:rPr>
        <w:tab/>
      </w:r>
      <w:r w:rsidRPr="002B4658">
        <w:rPr>
          <w:rFonts w:ascii="Calibri" w:hAnsi="Calibri" w:cs="Calibri"/>
        </w:rPr>
        <w:tab/>
      </w:r>
      <w:r w:rsidRPr="002B4658">
        <w:rPr>
          <w:rFonts w:ascii="Calibri" w:hAnsi="Calibri" w:cs="Calibri"/>
        </w:rPr>
        <w:tab/>
      </w:r>
      <w:r w:rsidRPr="002B4658">
        <w:rPr>
          <w:rFonts w:ascii="Calibri" w:hAnsi="Calibri" w:cs="Calibri"/>
        </w:rPr>
        <w:tab/>
        <w:t>Príloha č.1</w:t>
      </w:r>
      <w:r w:rsidR="00190894" w:rsidRPr="002B4658">
        <w:rPr>
          <w:rFonts w:ascii="Calibri" w:hAnsi="Calibri" w:cs="Calibri"/>
        </w:rPr>
        <w:t xml:space="preserve"> výzvy</w:t>
      </w:r>
    </w:p>
    <w:p w14:paraId="18F31116" w14:textId="77777777" w:rsidR="00A823B6" w:rsidRPr="002B4658" w:rsidRDefault="00A823B6" w:rsidP="00A823B6">
      <w:pPr>
        <w:rPr>
          <w:rFonts w:ascii="Calibri" w:hAnsi="Calibri" w:cs="Calibri"/>
          <w:b/>
          <w:color w:val="0064A3"/>
          <w:w w:val="117"/>
          <w:sz w:val="40"/>
          <w:szCs w:val="40"/>
        </w:rPr>
      </w:pPr>
      <w:r w:rsidRPr="002B4658">
        <w:rPr>
          <w:rFonts w:ascii="Calibri" w:hAnsi="Calibri" w:cs="Calibri"/>
          <w:b/>
          <w:noProof/>
          <w:color w:val="0064A3"/>
          <w:sz w:val="40"/>
          <w:szCs w:val="40"/>
          <w:shd w:val="clear" w:color="auto" w:fill="F2F2F2" w:themeFill="background1" w:themeFillShade="F2"/>
          <w:lang w:eastAsia="sk-SK"/>
        </w:rPr>
        <w:drawing>
          <wp:inline distT="0" distB="0" distL="0" distR="0" wp14:anchorId="4586D5B7" wp14:editId="60C1A512">
            <wp:extent cx="5595582" cy="2961005"/>
            <wp:effectExtent l="19050" t="0" r="43815" b="10795"/>
            <wp:docPr id="7" name="Diagram 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16BC7A8E" w14:textId="77777777" w:rsidR="00544C8F" w:rsidRPr="002B4658" w:rsidRDefault="00544C8F" w:rsidP="00A823B6">
      <w:pPr>
        <w:rPr>
          <w:rFonts w:ascii="Calibri" w:hAnsi="Calibri" w:cs="Calibri"/>
          <w:b/>
          <w:color w:val="0064A3"/>
          <w:w w:val="117"/>
          <w:sz w:val="32"/>
          <w:szCs w:val="32"/>
        </w:rPr>
      </w:pPr>
    </w:p>
    <w:tbl>
      <w:tblPr>
        <w:tblStyle w:val="TableGrid"/>
        <w:tblpPr w:leftFromText="141" w:rightFromText="141" w:vertAnchor="page" w:horzAnchor="margin" w:tblpX="-15" w:tblpY="8446"/>
        <w:tblW w:w="8926" w:type="dxa"/>
        <w:tblInd w:w="0" w:type="dxa"/>
        <w:tblCellMar>
          <w:top w:w="100" w:type="dxa"/>
          <w:right w:w="115" w:type="dxa"/>
        </w:tblCellMar>
        <w:tblLook w:val="04A0" w:firstRow="1" w:lastRow="0" w:firstColumn="1" w:lastColumn="0" w:noHBand="0" w:noVBand="1"/>
      </w:tblPr>
      <w:tblGrid>
        <w:gridCol w:w="2420"/>
        <w:gridCol w:w="6506"/>
      </w:tblGrid>
      <w:tr w:rsidR="00A415F0" w:rsidRPr="002B4658" w14:paraId="343BD788" w14:textId="07892C44" w:rsidTr="00002BB3">
        <w:trPr>
          <w:trHeight w:val="397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9EE609B" w14:textId="3D8F5FE2" w:rsidR="00A415F0" w:rsidRPr="002B4658" w:rsidRDefault="003E04F1" w:rsidP="00C66CDC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2B4658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 w:rsidR="00A415F0" w:rsidRPr="002B4658">
              <w:rPr>
                <w:rFonts w:ascii="Calibri" w:hAnsi="Calibri" w:cs="Calibri"/>
                <w:b/>
                <w:sz w:val="18"/>
                <w:szCs w:val="18"/>
              </w:rPr>
              <w:t xml:space="preserve">Názov </w:t>
            </w:r>
            <w:r w:rsidR="00D35E24" w:rsidRPr="002B4658">
              <w:rPr>
                <w:rFonts w:ascii="Calibri" w:hAnsi="Calibri" w:cs="Calibri"/>
                <w:b/>
                <w:sz w:val="18"/>
                <w:szCs w:val="18"/>
              </w:rPr>
              <w:t xml:space="preserve">národného </w:t>
            </w:r>
            <w:r w:rsidR="00BF332E" w:rsidRPr="002B4658">
              <w:rPr>
                <w:rFonts w:ascii="Calibri" w:hAnsi="Calibri" w:cs="Calibri"/>
                <w:b/>
                <w:sz w:val="18"/>
                <w:szCs w:val="18"/>
              </w:rPr>
              <w:t>projektu</w:t>
            </w:r>
            <w:r w:rsidR="00A415F0" w:rsidRPr="002B4658">
              <w:rPr>
                <w:rFonts w:ascii="Calibri" w:hAnsi="Calibri" w:cs="Calibri"/>
                <w:b/>
                <w:sz w:val="18"/>
                <w:szCs w:val="18"/>
              </w:rPr>
              <w:t>:</w:t>
            </w:r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CC5C5" w14:textId="072AA8DA" w:rsidR="00A415F0" w:rsidRPr="002B4658" w:rsidRDefault="00A415F0" w:rsidP="006968DF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2B4658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="00BF332E" w:rsidRPr="002B4658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2B4658">
              <w:rPr>
                <w:rFonts w:ascii="Calibri" w:hAnsi="Calibri" w:cs="Calibri"/>
                <w:b/>
                <w:sz w:val="20"/>
                <w:szCs w:val="20"/>
              </w:rPr>
              <w:t>Obnova národných kultúrnych pamiatok vo vlastníctve štátu ( NP</w:t>
            </w:r>
            <w:r w:rsidR="003E04F1" w:rsidRPr="002B4658">
              <w:rPr>
                <w:rFonts w:ascii="Calibri" w:hAnsi="Calibri" w:cs="Calibri"/>
                <w:b/>
                <w:sz w:val="20"/>
                <w:szCs w:val="20"/>
              </w:rPr>
              <w:br/>
            </w:r>
            <w:r w:rsidRPr="002B4658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="00BF332E" w:rsidRPr="002B4658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2B4658">
              <w:rPr>
                <w:rFonts w:ascii="Calibri" w:hAnsi="Calibri" w:cs="Calibri"/>
                <w:b/>
                <w:sz w:val="20"/>
                <w:szCs w:val="20"/>
              </w:rPr>
              <w:t>NKP)</w:t>
            </w:r>
          </w:p>
        </w:tc>
      </w:tr>
      <w:tr w:rsidR="00A415F0" w:rsidRPr="002B4658" w14:paraId="6DEA2A63" w14:textId="2AA13C82" w:rsidTr="00002BB3">
        <w:trPr>
          <w:trHeight w:val="397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6C84263" w14:textId="405E32EC" w:rsidR="00A415F0" w:rsidRPr="002B4658" w:rsidRDefault="00A415F0" w:rsidP="006968DF">
            <w:pPr>
              <w:rPr>
                <w:rFonts w:ascii="Calibri" w:hAnsi="Calibri" w:cs="Calibri"/>
                <w:sz w:val="18"/>
                <w:szCs w:val="18"/>
              </w:rPr>
            </w:pPr>
            <w:r w:rsidRPr="002B4658">
              <w:rPr>
                <w:rFonts w:ascii="Calibri" w:hAnsi="Calibri" w:cs="Calibri"/>
                <w:b/>
                <w:sz w:val="18"/>
                <w:szCs w:val="18"/>
              </w:rPr>
              <w:t xml:space="preserve"> Kód </w:t>
            </w:r>
            <w:r w:rsidR="00D35E24" w:rsidRPr="002B4658">
              <w:rPr>
                <w:rFonts w:ascii="Calibri" w:hAnsi="Calibri" w:cs="Calibri"/>
                <w:b/>
                <w:sz w:val="18"/>
                <w:szCs w:val="18"/>
              </w:rPr>
              <w:t>národného projektu:</w:t>
            </w:r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7C2D4" w14:textId="23C19133" w:rsidR="00A415F0" w:rsidRPr="002B4658" w:rsidRDefault="00A415F0" w:rsidP="00A121DE">
            <w:pPr>
              <w:rPr>
                <w:rFonts w:ascii="Calibri" w:hAnsi="Calibri" w:cs="Calibri"/>
                <w:color w:val="00B050"/>
                <w:sz w:val="20"/>
                <w:szCs w:val="20"/>
              </w:rPr>
            </w:pPr>
            <w:r w:rsidRPr="002B4658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="00D35E24" w:rsidRPr="002B4658">
              <w:rPr>
                <w:rFonts w:ascii="Calibri" w:hAnsi="Calibri" w:cs="Calibri"/>
              </w:rPr>
              <w:t xml:space="preserve"> </w:t>
            </w:r>
            <w:r w:rsidR="00D35E24" w:rsidRPr="002B4658">
              <w:rPr>
                <w:rFonts w:ascii="Calibri" w:hAnsi="Calibri" w:cs="Calibri"/>
                <w:bCs/>
                <w:sz w:val="20"/>
                <w:szCs w:val="20"/>
              </w:rPr>
              <w:t>401405B637</w:t>
            </w:r>
          </w:p>
        </w:tc>
      </w:tr>
      <w:tr w:rsidR="00A415F0" w:rsidRPr="002B4658" w14:paraId="1DEA4CEE" w14:textId="514B9FF6" w:rsidTr="00002BB3">
        <w:trPr>
          <w:trHeight w:val="397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B68FD0B" w14:textId="6A5D2CEE" w:rsidR="00A415F0" w:rsidRPr="002B4658" w:rsidRDefault="00A415F0" w:rsidP="00A415F0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2B4658">
              <w:rPr>
                <w:rFonts w:ascii="Calibri" w:hAnsi="Calibri" w:cs="Calibri"/>
                <w:b/>
                <w:sz w:val="18"/>
                <w:szCs w:val="18"/>
              </w:rPr>
              <w:t xml:space="preserve"> Vyhlasovateľ výzvy na  </w:t>
            </w:r>
          </w:p>
          <w:p w14:paraId="15C06A30" w14:textId="60AB1DFC" w:rsidR="00A415F0" w:rsidRPr="002B4658" w:rsidRDefault="00A415F0" w:rsidP="00A415F0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2B4658">
              <w:rPr>
                <w:rFonts w:ascii="Calibri" w:hAnsi="Calibri" w:cs="Calibri"/>
                <w:b/>
                <w:sz w:val="18"/>
                <w:szCs w:val="18"/>
              </w:rPr>
              <w:t xml:space="preserve"> zapojenie sa do NP NKP</w:t>
            </w:r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6917" w14:textId="46616525" w:rsidR="00A415F0" w:rsidRPr="002B4658" w:rsidRDefault="00A415F0" w:rsidP="00A415F0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B4658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Ministers</w:t>
            </w:r>
            <w:r w:rsidR="00FA5127" w:rsidRPr="002B4658">
              <w:rPr>
                <w:rFonts w:ascii="Calibri" w:hAnsi="Calibri" w:cs="Calibri"/>
                <w:b/>
                <w:bCs/>
                <w:sz w:val="20"/>
                <w:szCs w:val="20"/>
              </w:rPr>
              <w:t>tvo kultúry Slovenskej republiky</w:t>
            </w:r>
          </w:p>
        </w:tc>
      </w:tr>
      <w:tr w:rsidR="00D35E24" w:rsidRPr="002B4658" w14:paraId="72BBE07B" w14:textId="77777777" w:rsidTr="00002BB3">
        <w:trPr>
          <w:trHeight w:val="397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BD214DB" w14:textId="65288063" w:rsidR="00D35E24" w:rsidRPr="002B4658" w:rsidRDefault="00D35E24" w:rsidP="006968DF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2B4658">
              <w:rPr>
                <w:rFonts w:ascii="Calibri" w:hAnsi="Calibri" w:cs="Calibri"/>
                <w:b/>
                <w:sz w:val="18"/>
                <w:szCs w:val="18"/>
              </w:rPr>
              <w:t xml:space="preserve">Kód výzvy </w:t>
            </w:r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709B2" w14:textId="16149758" w:rsidR="00D35E24" w:rsidRPr="002B4658" w:rsidRDefault="00CD69F5" w:rsidP="00B051BA">
            <w:pPr>
              <w:ind w:left="123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B4658">
              <w:rPr>
                <w:rFonts w:ascii="Calibri" w:hAnsi="Calibri" w:cs="Calibri"/>
                <w:b/>
                <w:bCs/>
                <w:sz w:val="20"/>
                <w:szCs w:val="20"/>
              </w:rPr>
              <w:t>MKSR-NP-1-2025</w:t>
            </w:r>
          </w:p>
        </w:tc>
      </w:tr>
      <w:tr w:rsidR="00544C8F" w:rsidRPr="002B4658" w14:paraId="30DCD959" w14:textId="77777777" w:rsidTr="00002BB3">
        <w:trPr>
          <w:trHeight w:val="397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80AD8E7" w14:textId="08B57ECD" w:rsidR="00544C8F" w:rsidRPr="002B4658" w:rsidRDefault="00544C8F" w:rsidP="006968DF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2B4658">
              <w:rPr>
                <w:rFonts w:ascii="Calibri" w:hAnsi="Calibri" w:cs="Calibri"/>
                <w:b/>
                <w:sz w:val="18"/>
                <w:szCs w:val="18"/>
              </w:rPr>
              <w:t>Názov projektu</w:t>
            </w:r>
            <w:r w:rsidR="00BF332E" w:rsidRPr="002B4658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 w:rsidR="00D35E24" w:rsidRPr="002B4658">
              <w:rPr>
                <w:rFonts w:ascii="Calibri" w:hAnsi="Calibri" w:cs="Calibri"/>
                <w:b/>
                <w:sz w:val="18"/>
                <w:szCs w:val="18"/>
              </w:rPr>
              <w:t>žiadateľa</w:t>
            </w:r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FEE7C" w14:textId="35CE24C3" w:rsidR="00544C8F" w:rsidRPr="002B4658" w:rsidRDefault="00BF332E" w:rsidP="00A415F0">
            <w:pPr>
              <w:rPr>
                <w:rFonts w:ascii="Calibri" w:hAnsi="Calibri" w:cs="Calibri"/>
                <w:bCs/>
                <w:i/>
                <w:sz w:val="20"/>
                <w:szCs w:val="20"/>
              </w:rPr>
            </w:pPr>
            <w:r w:rsidRPr="002B4658">
              <w:rPr>
                <w:rFonts w:ascii="Calibri" w:hAnsi="Calibri" w:cs="Calibri"/>
                <w:bCs/>
                <w:i/>
                <w:color w:val="FF0000"/>
                <w:sz w:val="20"/>
                <w:szCs w:val="20"/>
              </w:rPr>
              <w:t xml:space="preserve"> </w:t>
            </w:r>
            <w:r w:rsidR="003978CF" w:rsidRPr="002B4658">
              <w:rPr>
                <w:rFonts w:ascii="Calibri" w:hAnsi="Calibri" w:cs="Calibri"/>
                <w:bCs/>
                <w:i/>
                <w:color w:val="FF0000"/>
                <w:sz w:val="20"/>
                <w:szCs w:val="20"/>
              </w:rPr>
              <w:t xml:space="preserve">názov </w:t>
            </w:r>
            <w:r w:rsidRPr="002B4658">
              <w:rPr>
                <w:rFonts w:ascii="Calibri" w:hAnsi="Calibri" w:cs="Calibri"/>
                <w:bCs/>
                <w:i/>
                <w:color w:val="FF0000"/>
                <w:sz w:val="20"/>
                <w:szCs w:val="20"/>
              </w:rPr>
              <w:t>m</w:t>
            </w:r>
            <w:r w:rsidR="00AC43D7" w:rsidRPr="002B4658">
              <w:rPr>
                <w:rFonts w:ascii="Calibri" w:hAnsi="Calibri" w:cs="Calibri"/>
                <w:bCs/>
                <w:i/>
                <w:color w:val="FF0000"/>
                <w:sz w:val="20"/>
                <w:szCs w:val="20"/>
              </w:rPr>
              <w:t>usí</w:t>
            </w:r>
            <w:r w:rsidRPr="002B4658">
              <w:rPr>
                <w:rFonts w:ascii="Calibri" w:hAnsi="Calibri" w:cs="Calibri"/>
                <w:bCs/>
                <w:i/>
                <w:color w:val="FF0000"/>
                <w:sz w:val="20"/>
                <w:szCs w:val="20"/>
              </w:rPr>
              <w:t xml:space="preserve"> obsahovať názov NKP</w:t>
            </w:r>
          </w:p>
        </w:tc>
      </w:tr>
      <w:tr w:rsidR="00544C8F" w:rsidRPr="002B4658" w14:paraId="67BFCF11" w14:textId="77777777" w:rsidTr="00002BB3">
        <w:trPr>
          <w:trHeight w:val="397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6F7F988" w14:textId="027E5EEA" w:rsidR="00544C8F" w:rsidRPr="002B4658" w:rsidRDefault="00544C8F" w:rsidP="006968DF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2B4658">
              <w:rPr>
                <w:rFonts w:ascii="Calibri" w:hAnsi="Calibri" w:cs="Calibri"/>
                <w:b/>
                <w:sz w:val="18"/>
                <w:szCs w:val="18"/>
              </w:rPr>
              <w:t xml:space="preserve">Názov </w:t>
            </w:r>
            <w:r w:rsidR="00D35E24" w:rsidRPr="002B4658">
              <w:rPr>
                <w:rFonts w:ascii="Calibri" w:hAnsi="Calibri" w:cs="Calibri"/>
                <w:b/>
                <w:sz w:val="18"/>
                <w:szCs w:val="18"/>
              </w:rPr>
              <w:t>žiadateľa</w:t>
            </w:r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CB244" w14:textId="77777777" w:rsidR="00544C8F" w:rsidRPr="002B4658" w:rsidRDefault="00544C8F" w:rsidP="00A415F0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0229C1" w:rsidRPr="002B4658" w14:paraId="394F2859" w14:textId="77777777" w:rsidTr="00466DCB">
        <w:trPr>
          <w:trHeight w:val="1143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89F8950" w14:textId="47CD05AD" w:rsidR="000229C1" w:rsidRPr="002B4658" w:rsidRDefault="000229C1" w:rsidP="000229C1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2B4658">
              <w:rPr>
                <w:rFonts w:ascii="Calibri" w:hAnsi="Calibri" w:cs="Calibri"/>
                <w:b/>
                <w:sz w:val="18"/>
                <w:szCs w:val="18"/>
              </w:rPr>
              <w:t>Kód žiadosti</w:t>
            </w:r>
            <w:bookmarkStart w:id="0" w:name="_Ref188737138"/>
            <w:r w:rsidRPr="002B4658">
              <w:rPr>
                <w:rStyle w:val="Odkaznapoznmkupodiarou"/>
                <w:rFonts w:ascii="Calibri" w:hAnsi="Calibri" w:cs="Calibri"/>
                <w:b/>
                <w:sz w:val="18"/>
                <w:szCs w:val="18"/>
              </w:rPr>
              <w:footnoteReference w:id="1"/>
            </w:r>
            <w:bookmarkEnd w:id="0"/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Mriekatabuky"/>
              <w:tblpPr w:leftFromText="141" w:rightFromText="141" w:vertAnchor="text" w:horzAnchor="margin" w:tblpY="50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189"/>
              <w:gridCol w:w="818"/>
              <w:gridCol w:w="805"/>
              <w:gridCol w:w="410"/>
              <w:gridCol w:w="3066"/>
            </w:tblGrid>
            <w:tr w:rsidR="000229C1" w:rsidRPr="002B4658" w14:paraId="346D6161" w14:textId="77777777" w:rsidTr="000229C1">
              <w:trPr>
                <w:trHeight w:val="298"/>
              </w:trPr>
              <w:tc>
                <w:tcPr>
                  <w:tcW w:w="1189" w:type="dxa"/>
                </w:tcPr>
                <w:p w14:paraId="43302C35" w14:textId="77777777" w:rsidR="000229C1" w:rsidRPr="002B4658" w:rsidRDefault="000229C1" w:rsidP="000229C1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818" w:type="dxa"/>
                </w:tcPr>
                <w:p w14:paraId="2A1CD27C" w14:textId="77777777" w:rsidR="000229C1" w:rsidRPr="002B4658" w:rsidRDefault="000229C1" w:rsidP="000229C1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805" w:type="dxa"/>
                </w:tcPr>
                <w:p w14:paraId="2EC3A1BC" w14:textId="77777777" w:rsidR="000229C1" w:rsidRPr="002B4658" w:rsidRDefault="000229C1" w:rsidP="000229C1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410" w:type="dxa"/>
                </w:tcPr>
                <w:p w14:paraId="2220761A" w14:textId="77777777" w:rsidR="000229C1" w:rsidRPr="002B4658" w:rsidRDefault="000229C1" w:rsidP="000229C1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3066" w:type="dxa"/>
                </w:tcPr>
                <w:p w14:paraId="525F7DE3" w14:textId="77777777" w:rsidR="000229C1" w:rsidRPr="002B4658" w:rsidRDefault="000229C1" w:rsidP="000229C1">
                  <w:pPr>
                    <w:rPr>
                      <w:rFonts w:ascii="Calibri" w:hAnsi="Calibri" w:cs="Calibri"/>
                      <w:color w:val="FF0000"/>
                      <w:sz w:val="16"/>
                      <w:szCs w:val="16"/>
                    </w:rPr>
                  </w:pPr>
                </w:p>
              </w:tc>
            </w:tr>
          </w:tbl>
          <w:p w14:paraId="7B63A8C9" w14:textId="22F0CB03" w:rsidR="000229C1" w:rsidRPr="002B4658" w:rsidRDefault="000229C1" w:rsidP="006968DF">
            <w:pPr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2B4658">
              <w:rPr>
                <w:rFonts w:ascii="Calibri" w:hAnsi="Calibri" w:cs="Calibri"/>
                <w:i/>
                <w:color w:val="FF0000"/>
                <w:sz w:val="12"/>
                <w:szCs w:val="12"/>
              </w:rPr>
              <w:t>Vypĺňa pracovník MK SR v tvare rok_mesiac_deň_kolo výzvy_P alebo Z a akronym názvu projektu (uvádza sa rok, mesiac, deň doručenia ŽoZNP, poradie kola výzvy a identifikácia či sa jedná o prioritnú NKP alebo NKO zo zásobníka P/Z  napr. 2025_05_12_1_P_Akronym )</w:t>
            </w:r>
          </w:p>
        </w:tc>
      </w:tr>
      <w:tr w:rsidR="000229C1" w:rsidRPr="002B4658" w14:paraId="6A53A61D" w14:textId="77777777" w:rsidTr="00002BB3">
        <w:trPr>
          <w:trHeight w:val="397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ECE5133" w14:textId="12A4F9D1" w:rsidR="000229C1" w:rsidRPr="002B4658" w:rsidRDefault="000229C1" w:rsidP="006968DF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2B4658">
              <w:rPr>
                <w:rFonts w:ascii="Calibri" w:hAnsi="Calibri" w:cs="Calibri"/>
                <w:b/>
                <w:sz w:val="18"/>
                <w:szCs w:val="18"/>
              </w:rPr>
              <w:t xml:space="preserve">Dátum </w:t>
            </w:r>
            <w:r w:rsidR="00D35E24" w:rsidRPr="002B4658">
              <w:rPr>
                <w:rFonts w:ascii="Calibri" w:hAnsi="Calibri" w:cs="Calibri"/>
                <w:b/>
                <w:sz w:val="18"/>
                <w:szCs w:val="18"/>
              </w:rPr>
              <w:t xml:space="preserve">odoslania </w:t>
            </w:r>
            <w:r w:rsidRPr="002B4658">
              <w:rPr>
                <w:rFonts w:ascii="Calibri" w:hAnsi="Calibri" w:cs="Calibri"/>
                <w:b/>
                <w:sz w:val="18"/>
                <w:szCs w:val="18"/>
              </w:rPr>
              <w:t>žiadosti</w:t>
            </w:r>
            <w:r w:rsidRPr="002B4658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fldChar w:fldCharType="begin"/>
            </w:r>
            <w:r w:rsidRPr="002B4658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instrText xml:space="preserve"> NOTEREF _Ref188737138 \h  \* MERGEFORMAT </w:instrText>
            </w:r>
            <w:r w:rsidRPr="002B4658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</w:r>
            <w:r w:rsidRPr="002B4658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fldChar w:fldCharType="separate"/>
            </w:r>
            <w:r w:rsidRPr="002B4658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1</w:t>
            </w:r>
            <w:r w:rsidRPr="002B4658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fldChar w:fldCharType="end"/>
            </w:r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15195" w14:textId="77777777" w:rsidR="000229C1" w:rsidRPr="002B4658" w:rsidRDefault="000229C1" w:rsidP="000229C1">
            <w:pPr>
              <w:rPr>
                <w:rFonts w:ascii="Calibri" w:hAnsi="Calibri" w:cs="Calibri"/>
                <w:sz w:val="16"/>
                <w:szCs w:val="16"/>
              </w:rPr>
            </w:pPr>
          </w:p>
          <w:p w14:paraId="6C0DD93B" w14:textId="28C5B0DE" w:rsidR="000229C1" w:rsidRPr="002B4658" w:rsidRDefault="000229C1" w:rsidP="000229C1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</w:tbl>
    <w:p w14:paraId="1C7A44EB" w14:textId="77777777" w:rsidR="00002BB3" w:rsidRPr="002B4658" w:rsidRDefault="00002BB3" w:rsidP="00A823B6">
      <w:pPr>
        <w:rPr>
          <w:rFonts w:ascii="Calibri" w:hAnsi="Calibri" w:cs="Calibri"/>
          <w:b/>
          <w:color w:val="0064A3"/>
          <w:w w:val="117"/>
          <w:sz w:val="32"/>
          <w:szCs w:val="32"/>
        </w:rPr>
      </w:pPr>
    </w:p>
    <w:p w14:paraId="19B29ABB" w14:textId="77777777" w:rsidR="00002BB3" w:rsidRPr="002B4658" w:rsidRDefault="00002BB3">
      <w:pPr>
        <w:rPr>
          <w:rFonts w:ascii="Calibri" w:hAnsi="Calibri" w:cs="Calibri"/>
          <w:b/>
          <w:color w:val="0064A3"/>
          <w:w w:val="117"/>
          <w:sz w:val="32"/>
          <w:szCs w:val="32"/>
        </w:rPr>
      </w:pPr>
      <w:r w:rsidRPr="002B4658">
        <w:rPr>
          <w:rFonts w:ascii="Calibri" w:hAnsi="Calibri" w:cs="Calibri"/>
          <w:b/>
          <w:color w:val="0064A3"/>
          <w:w w:val="117"/>
          <w:sz w:val="32"/>
          <w:szCs w:val="32"/>
        </w:rPr>
        <w:br w:type="page"/>
      </w:r>
    </w:p>
    <w:p w14:paraId="73E6BA9E" w14:textId="3CEEE827" w:rsidR="00002BB3" w:rsidRPr="002B4658" w:rsidRDefault="00002BB3" w:rsidP="00002BB3">
      <w:pPr>
        <w:pStyle w:val="Nadpis1"/>
        <w:numPr>
          <w:ilvl w:val="0"/>
          <w:numId w:val="1"/>
        </w:numPr>
        <w:spacing w:before="0" w:after="62" w:line="262" w:lineRule="auto"/>
        <w:ind w:left="426"/>
        <w:rPr>
          <w:rFonts w:ascii="Calibri" w:eastAsiaTheme="minorHAnsi" w:hAnsi="Calibri" w:cs="Calibri"/>
          <w:bCs/>
          <w:i/>
          <w:color w:val="auto"/>
          <w:sz w:val="16"/>
          <w:szCs w:val="16"/>
        </w:rPr>
      </w:pPr>
      <w:r w:rsidRPr="002B4658">
        <w:rPr>
          <w:rFonts w:ascii="Calibri" w:eastAsiaTheme="minorHAnsi" w:hAnsi="Calibri" w:cs="Calibri"/>
          <w:b/>
          <w:bCs/>
          <w:color w:val="0070C0"/>
          <w:sz w:val="28"/>
          <w:szCs w:val="28"/>
        </w:rPr>
        <w:lastRenderedPageBreak/>
        <w:t xml:space="preserve">Identifikácia </w:t>
      </w:r>
      <w:r w:rsidR="00D35E24" w:rsidRPr="002B4658">
        <w:rPr>
          <w:rFonts w:ascii="Calibri" w:eastAsiaTheme="minorHAnsi" w:hAnsi="Calibri" w:cs="Calibri"/>
          <w:b/>
          <w:bCs/>
          <w:color w:val="0070C0"/>
          <w:sz w:val="28"/>
          <w:szCs w:val="28"/>
        </w:rPr>
        <w:t>žiadateľa</w:t>
      </w:r>
      <w:r w:rsidRPr="002B4658">
        <w:rPr>
          <w:rFonts w:ascii="Calibri" w:eastAsiaTheme="minorHAnsi" w:hAnsi="Calibri" w:cs="Calibri"/>
          <w:bCs/>
          <w:color w:val="0070C0"/>
        </w:rPr>
        <w:t xml:space="preserve"> </w:t>
      </w:r>
      <w:r w:rsidRPr="002B4658">
        <w:rPr>
          <w:rFonts w:ascii="Calibri" w:eastAsiaTheme="minorHAnsi" w:hAnsi="Calibri" w:cs="Calibri"/>
          <w:b/>
          <w:bCs/>
          <w:i/>
          <w:color w:val="FF0000"/>
          <w:sz w:val="12"/>
          <w:szCs w:val="12"/>
        </w:rPr>
        <w:t xml:space="preserve">– Vypĺňa </w:t>
      </w:r>
      <w:r w:rsidR="00D35E24" w:rsidRPr="002B4658">
        <w:rPr>
          <w:rFonts w:ascii="Calibri" w:eastAsiaTheme="minorHAnsi" w:hAnsi="Calibri" w:cs="Calibri"/>
          <w:b/>
          <w:bCs/>
          <w:i/>
          <w:color w:val="FF0000"/>
          <w:sz w:val="12"/>
          <w:szCs w:val="12"/>
        </w:rPr>
        <w:t>žiadateľ</w:t>
      </w:r>
    </w:p>
    <w:tbl>
      <w:tblPr>
        <w:tblStyle w:val="Mriekatabuky"/>
        <w:tblW w:w="0" w:type="auto"/>
        <w:tblInd w:w="10" w:type="dxa"/>
        <w:tblLook w:val="04A0" w:firstRow="1" w:lastRow="0" w:firstColumn="1" w:lastColumn="0" w:noHBand="0" w:noVBand="1"/>
      </w:tblPr>
      <w:tblGrid>
        <w:gridCol w:w="1766"/>
        <w:gridCol w:w="3497"/>
        <w:gridCol w:w="1431"/>
        <w:gridCol w:w="2358"/>
      </w:tblGrid>
      <w:tr w:rsidR="00002BB3" w:rsidRPr="002B4658" w14:paraId="29706ADF" w14:textId="77777777" w:rsidTr="00466DCB">
        <w:tc>
          <w:tcPr>
            <w:tcW w:w="1766" w:type="dxa"/>
            <w:shd w:val="clear" w:color="auto" w:fill="F2F2F2" w:themeFill="background1" w:themeFillShade="F2"/>
          </w:tcPr>
          <w:p w14:paraId="7592328F" w14:textId="344D0672" w:rsidR="00002BB3" w:rsidRPr="002B4658" w:rsidRDefault="00002BB3" w:rsidP="00002BB3">
            <w:pPr>
              <w:jc w:val="both"/>
              <w:rPr>
                <w:rFonts w:ascii="Calibri" w:hAnsi="Calibri" w:cs="Calibri"/>
                <w:b/>
                <w:sz w:val="16"/>
                <w:szCs w:val="16"/>
              </w:rPr>
            </w:pPr>
            <w:r w:rsidRPr="002B4658">
              <w:rPr>
                <w:rFonts w:ascii="Calibri" w:hAnsi="Calibri" w:cs="Calibri"/>
                <w:b/>
                <w:sz w:val="16"/>
                <w:szCs w:val="16"/>
              </w:rPr>
              <w:t>Názov</w:t>
            </w:r>
          </w:p>
          <w:p w14:paraId="04AA9F33" w14:textId="77777777" w:rsidR="00002BB3" w:rsidRPr="002B4658" w:rsidRDefault="00002BB3" w:rsidP="00002BB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497" w:type="dxa"/>
          </w:tcPr>
          <w:p w14:paraId="20AA15C3" w14:textId="77777777" w:rsidR="00002BB3" w:rsidRPr="002B4658" w:rsidRDefault="00002BB3" w:rsidP="00002BB3">
            <w:pPr>
              <w:rPr>
                <w:rFonts w:ascii="Calibri" w:hAnsi="Calibri" w:cs="Calibri"/>
                <w:sz w:val="16"/>
                <w:szCs w:val="16"/>
              </w:rPr>
            </w:pPr>
          </w:p>
          <w:p w14:paraId="38119017" w14:textId="77777777" w:rsidR="00002BB3" w:rsidRPr="002B4658" w:rsidRDefault="00002BB3" w:rsidP="00002BB3">
            <w:pPr>
              <w:rPr>
                <w:rFonts w:ascii="Calibri" w:hAnsi="Calibri" w:cs="Calibri"/>
                <w:sz w:val="16"/>
                <w:szCs w:val="16"/>
              </w:rPr>
            </w:pPr>
          </w:p>
          <w:p w14:paraId="14D18951" w14:textId="77777777" w:rsidR="00002BB3" w:rsidRPr="002B4658" w:rsidRDefault="00002BB3" w:rsidP="00002BB3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31" w:type="dxa"/>
            <w:shd w:val="clear" w:color="auto" w:fill="F2F2F2" w:themeFill="background1" w:themeFillShade="F2"/>
          </w:tcPr>
          <w:p w14:paraId="458D9C6D" w14:textId="77777777" w:rsidR="00002BB3" w:rsidRPr="002B4658" w:rsidRDefault="00002BB3" w:rsidP="00002BB3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2B4658">
              <w:rPr>
                <w:rFonts w:ascii="Calibri" w:hAnsi="Calibri" w:cs="Calibri"/>
                <w:b/>
                <w:sz w:val="16"/>
                <w:szCs w:val="16"/>
              </w:rPr>
              <w:t xml:space="preserve">Hlavný identifikátor </w:t>
            </w:r>
            <w:r w:rsidRPr="002B4658">
              <w:rPr>
                <w:rFonts w:ascii="Calibri" w:hAnsi="Calibri" w:cs="Calibri"/>
                <w:i/>
                <w:sz w:val="12"/>
                <w:szCs w:val="12"/>
              </w:rPr>
              <w:t>(IČO)</w:t>
            </w:r>
          </w:p>
        </w:tc>
        <w:tc>
          <w:tcPr>
            <w:tcW w:w="2358" w:type="dxa"/>
          </w:tcPr>
          <w:p w14:paraId="64B6DDAF" w14:textId="77777777" w:rsidR="00002BB3" w:rsidRPr="002B4658" w:rsidRDefault="00002BB3" w:rsidP="00002BB3">
            <w:pPr>
              <w:rPr>
                <w:rFonts w:ascii="Calibri" w:hAnsi="Calibri" w:cs="Calibri"/>
                <w:sz w:val="16"/>
                <w:szCs w:val="16"/>
              </w:rPr>
            </w:pPr>
          </w:p>
          <w:p w14:paraId="5663657B" w14:textId="77777777" w:rsidR="00002BB3" w:rsidRPr="002B4658" w:rsidRDefault="00002BB3" w:rsidP="00002BB3">
            <w:pPr>
              <w:rPr>
                <w:rFonts w:ascii="Calibri" w:hAnsi="Calibri" w:cs="Calibri"/>
                <w:sz w:val="16"/>
                <w:szCs w:val="16"/>
              </w:rPr>
            </w:pPr>
          </w:p>
          <w:p w14:paraId="3E38F088" w14:textId="77777777" w:rsidR="00002BB3" w:rsidRPr="002B4658" w:rsidRDefault="00002BB3" w:rsidP="00002BB3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3D2A2C" w:rsidRPr="002B4658" w14:paraId="248AEADD" w14:textId="77777777" w:rsidTr="00466DCB">
        <w:tc>
          <w:tcPr>
            <w:tcW w:w="1766" w:type="dxa"/>
            <w:shd w:val="clear" w:color="auto" w:fill="F2F2F2" w:themeFill="background1" w:themeFillShade="F2"/>
          </w:tcPr>
          <w:p w14:paraId="58C0C234" w14:textId="09FD1AEF" w:rsidR="003D2A2C" w:rsidRPr="002B4658" w:rsidRDefault="003D2A2C" w:rsidP="00002BB3">
            <w:pPr>
              <w:jc w:val="both"/>
              <w:rPr>
                <w:rFonts w:ascii="Calibri" w:hAnsi="Calibri" w:cs="Calibri"/>
                <w:b/>
                <w:sz w:val="16"/>
                <w:szCs w:val="16"/>
              </w:rPr>
            </w:pPr>
            <w:r w:rsidRPr="002B4658">
              <w:rPr>
                <w:rFonts w:ascii="Calibri" w:hAnsi="Calibri" w:cs="Calibri"/>
                <w:b/>
                <w:sz w:val="16"/>
                <w:szCs w:val="16"/>
              </w:rPr>
              <w:t xml:space="preserve">Sídlo </w:t>
            </w:r>
          </w:p>
          <w:p w14:paraId="75E732E2" w14:textId="77777777" w:rsidR="003D2A2C" w:rsidRPr="002B4658" w:rsidRDefault="003D2A2C" w:rsidP="00002BB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  <w:r w:rsidRPr="002B4658">
              <w:rPr>
                <w:rFonts w:ascii="Calibri" w:hAnsi="Calibri" w:cs="Calibri"/>
                <w:i/>
                <w:sz w:val="12"/>
                <w:szCs w:val="12"/>
              </w:rPr>
              <w:t>(obec, ulica, číslo, PSČ)</w:t>
            </w:r>
          </w:p>
        </w:tc>
        <w:tc>
          <w:tcPr>
            <w:tcW w:w="3497" w:type="dxa"/>
          </w:tcPr>
          <w:p w14:paraId="4197FAD1" w14:textId="77777777" w:rsidR="003D2A2C" w:rsidRPr="002B4658" w:rsidRDefault="003D2A2C" w:rsidP="00002BB3">
            <w:pPr>
              <w:rPr>
                <w:rFonts w:ascii="Calibri" w:hAnsi="Calibri" w:cs="Calibri"/>
                <w:sz w:val="16"/>
                <w:szCs w:val="16"/>
              </w:rPr>
            </w:pPr>
          </w:p>
          <w:p w14:paraId="7E7E015C" w14:textId="77777777" w:rsidR="003D2A2C" w:rsidRPr="002B4658" w:rsidRDefault="003D2A2C" w:rsidP="00002BB3">
            <w:pPr>
              <w:rPr>
                <w:rFonts w:ascii="Calibri" w:hAnsi="Calibri" w:cs="Calibri"/>
                <w:sz w:val="16"/>
                <w:szCs w:val="16"/>
              </w:rPr>
            </w:pPr>
          </w:p>
          <w:p w14:paraId="430713AB" w14:textId="77777777" w:rsidR="003D2A2C" w:rsidRPr="002B4658" w:rsidRDefault="003D2A2C" w:rsidP="00002BB3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31" w:type="dxa"/>
            <w:shd w:val="clear" w:color="auto" w:fill="F2F2F2" w:themeFill="background1" w:themeFillShade="F2"/>
          </w:tcPr>
          <w:p w14:paraId="3589F831" w14:textId="77777777" w:rsidR="003D2A2C" w:rsidRPr="002B4658" w:rsidRDefault="003D2A2C" w:rsidP="00002BB3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  <w:p w14:paraId="33C519E7" w14:textId="702E48AA" w:rsidR="003D2A2C" w:rsidRPr="002B4658" w:rsidRDefault="003D2A2C" w:rsidP="00002BB3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2B4658">
              <w:rPr>
                <w:rFonts w:ascii="Calibri" w:hAnsi="Calibri" w:cs="Calibri"/>
                <w:b/>
                <w:sz w:val="16"/>
                <w:szCs w:val="16"/>
              </w:rPr>
              <w:t>IČZ</w:t>
            </w:r>
          </w:p>
        </w:tc>
        <w:tc>
          <w:tcPr>
            <w:tcW w:w="2358" w:type="dxa"/>
          </w:tcPr>
          <w:p w14:paraId="578D8AEB" w14:textId="77777777" w:rsidR="003D2A2C" w:rsidRPr="002B4658" w:rsidRDefault="003D2A2C" w:rsidP="00002BB3">
            <w:pPr>
              <w:rPr>
                <w:rFonts w:ascii="Calibri" w:hAnsi="Calibri" w:cs="Calibri"/>
                <w:sz w:val="16"/>
                <w:szCs w:val="16"/>
              </w:rPr>
            </w:pPr>
          </w:p>
          <w:p w14:paraId="6C173382" w14:textId="77777777" w:rsidR="003D2A2C" w:rsidRPr="002B4658" w:rsidRDefault="003D2A2C" w:rsidP="00002BB3">
            <w:pPr>
              <w:rPr>
                <w:rFonts w:ascii="Calibri" w:hAnsi="Calibri" w:cs="Calibri"/>
                <w:sz w:val="16"/>
                <w:szCs w:val="16"/>
              </w:rPr>
            </w:pPr>
          </w:p>
          <w:p w14:paraId="0E0302B1" w14:textId="77777777" w:rsidR="003D2A2C" w:rsidRPr="002B4658" w:rsidRDefault="003D2A2C" w:rsidP="00002BB3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3D2A2C" w:rsidRPr="002B4658" w14:paraId="538C8898" w14:textId="77777777" w:rsidTr="00466DCB">
        <w:tc>
          <w:tcPr>
            <w:tcW w:w="1766" w:type="dxa"/>
            <w:shd w:val="clear" w:color="auto" w:fill="F2F2F2" w:themeFill="background1" w:themeFillShade="F2"/>
          </w:tcPr>
          <w:p w14:paraId="36FDA06B" w14:textId="77777777" w:rsidR="003D2A2C" w:rsidRPr="002B4658" w:rsidRDefault="003D2A2C" w:rsidP="00002BB3">
            <w:pPr>
              <w:jc w:val="both"/>
              <w:rPr>
                <w:rFonts w:ascii="Calibri" w:hAnsi="Calibri" w:cs="Calibri"/>
                <w:b/>
                <w:sz w:val="16"/>
                <w:szCs w:val="16"/>
              </w:rPr>
            </w:pPr>
          </w:p>
          <w:p w14:paraId="1EA5A622" w14:textId="3870A308" w:rsidR="003D2A2C" w:rsidRPr="002B4658" w:rsidRDefault="003D2A2C" w:rsidP="00635C38">
            <w:pPr>
              <w:rPr>
                <w:rFonts w:ascii="Calibri" w:hAnsi="Calibri" w:cs="Calibri"/>
                <w:i/>
                <w:sz w:val="12"/>
                <w:szCs w:val="12"/>
              </w:rPr>
            </w:pPr>
            <w:r w:rsidRPr="002B4658">
              <w:rPr>
                <w:rFonts w:ascii="Calibri" w:hAnsi="Calibri" w:cs="Calibri"/>
                <w:b/>
                <w:sz w:val="16"/>
                <w:szCs w:val="16"/>
              </w:rPr>
              <w:t>DIČ:</w:t>
            </w:r>
          </w:p>
        </w:tc>
        <w:tc>
          <w:tcPr>
            <w:tcW w:w="3497" w:type="dxa"/>
          </w:tcPr>
          <w:p w14:paraId="6F6DFB9B" w14:textId="77777777" w:rsidR="003D2A2C" w:rsidRPr="002B4658" w:rsidRDefault="003D2A2C" w:rsidP="00002BB3">
            <w:pPr>
              <w:rPr>
                <w:rFonts w:ascii="Calibri" w:hAnsi="Calibri" w:cs="Calibri"/>
                <w:sz w:val="16"/>
                <w:szCs w:val="16"/>
              </w:rPr>
            </w:pPr>
          </w:p>
          <w:p w14:paraId="695A4DEF" w14:textId="77777777" w:rsidR="003D2A2C" w:rsidRPr="002B4658" w:rsidRDefault="003D2A2C" w:rsidP="00002BB3">
            <w:pPr>
              <w:rPr>
                <w:rFonts w:ascii="Calibri" w:hAnsi="Calibri" w:cs="Calibri"/>
                <w:sz w:val="16"/>
                <w:szCs w:val="16"/>
              </w:rPr>
            </w:pPr>
          </w:p>
          <w:p w14:paraId="4FE6958A" w14:textId="77777777" w:rsidR="003D2A2C" w:rsidRPr="002B4658" w:rsidRDefault="003D2A2C" w:rsidP="00002BB3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31" w:type="dxa"/>
            <w:shd w:val="clear" w:color="auto" w:fill="F2F2F2" w:themeFill="background1" w:themeFillShade="F2"/>
          </w:tcPr>
          <w:p w14:paraId="5D5C6C35" w14:textId="77777777" w:rsidR="003D2A2C" w:rsidRPr="002B4658" w:rsidRDefault="003D2A2C" w:rsidP="00002BB3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  <w:p w14:paraId="12035AD1" w14:textId="1A4E8E03" w:rsidR="003D2A2C" w:rsidRPr="002B4658" w:rsidRDefault="003D2A2C" w:rsidP="00002BB3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2B4658">
              <w:rPr>
                <w:rFonts w:ascii="Calibri" w:hAnsi="Calibri" w:cs="Calibri"/>
                <w:b/>
                <w:sz w:val="16"/>
                <w:szCs w:val="16"/>
              </w:rPr>
              <w:t xml:space="preserve">IČ DPH </w:t>
            </w:r>
          </w:p>
        </w:tc>
        <w:tc>
          <w:tcPr>
            <w:tcW w:w="2358" w:type="dxa"/>
          </w:tcPr>
          <w:p w14:paraId="5EB04457" w14:textId="77777777" w:rsidR="003D2A2C" w:rsidRPr="002B4658" w:rsidRDefault="003D2A2C" w:rsidP="00002BB3">
            <w:pPr>
              <w:rPr>
                <w:rFonts w:ascii="Calibri" w:hAnsi="Calibri" w:cs="Calibri"/>
                <w:sz w:val="16"/>
                <w:szCs w:val="16"/>
              </w:rPr>
            </w:pPr>
          </w:p>
          <w:p w14:paraId="2B3AA0E3" w14:textId="77777777" w:rsidR="003D2A2C" w:rsidRPr="002B4658" w:rsidRDefault="003D2A2C" w:rsidP="00002BB3">
            <w:pPr>
              <w:rPr>
                <w:rFonts w:ascii="Calibri" w:hAnsi="Calibri" w:cs="Calibri"/>
                <w:sz w:val="16"/>
                <w:szCs w:val="16"/>
              </w:rPr>
            </w:pPr>
          </w:p>
          <w:p w14:paraId="54E0EA62" w14:textId="77777777" w:rsidR="003D2A2C" w:rsidRPr="002B4658" w:rsidRDefault="003D2A2C" w:rsidP="00002BB3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3D2A2C" w:rsidRPr="002B4658" w14:paraId="3CBDF7E8" w14:textId="77777777" w:rsidTr="00466DCB">
        <w:tc>
          <w:tcPr>
            <w:tcW w:w="1766" w:type="dxa"/>
            <w:shd w:val="clear" w:color="auto" w:fill="F2F2F2" w:themeFill="background1" w:themeFillShade="F2"/>
          </w:tcPr>
          <w:p w14:paraId="52EBC26E" w14:textId="77777777" w:rsidR="003D2A2C" w:rsidRPr="002B4658" w:rsidRDefault="003D2A2C" w:rsidP="00002BB3">
            <w:pPr>
              <w:jc w:val="both"/>
              <w:rPr>
                <w:rFonts w:ascii="Calibri" w:hAnsi="Calibri" w:cs="Calibri"/>
                <w:b/>
                <w:sz w:val="16"/>
                <w:szCs w:val="16"/>
              </w:rPr>
            </w:pPr>
            <w:r w:rsidRPr="002B4658">
              <w:rPr>
                <w:rFonts w:ascii="Calibri" w:hAnsi="Calibri" w:cs="Calibri"/>
                <w:b/>
                <w:sz w:val="16"/>
                <w:szCs w:val="16"/>
              </w:rPr>
              <w:t xml:space="preserve">Platiteľ DPH </w:t>
            </w:r>
          </w:p>
          <w:p w14:paraId="11FBBDC1" w14:textId="7AA95D00" w:rsidR="003D2A2C" w:rsidRPr="002B4658" w:rsidRDefault="003D2A2C" w:rsidP="00002BB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2B4658">
              <w:rPr>
                <w:rFonts w:ascii="Calibri" w:hAnsi="Calibri" w:cs="Calibri"/>
                <w:i/>
                <w:sz w:val="12"/>
                <w:szCs w:val="12"/>
              </w:rPr>
              <w:t>(áno/nie)</w:t>
            </w:r>
          </w:p>
        </w:tc>
        <w:tc>
          <w:tcPr>
            <w:tcW w:w="3497" w:type="dxa"/>
          </w:tcPr>
          <w:p w14:paraId="35F66E9B" w14:textId="77777777" w:rsidR="003D2A2C" w:rsidRPr="002B4658" w:rsidRDefault="003D2A2C" w:rsidP="00002BB3">
            <w:pPr>
              <w:rPr>
                <w:rFonts w:ascii="Calibri" w:hAnsi="Calibri" w:cs="Calibri"/>
                <w:sz w:val="16"/>
                <w:szCs w:val="16"/>
              </w:rPr>
            </w:pPr>
          </w:p>
          <w:p w14:paraId="49FDFF35" w14:textId="77777777" w:rsidR="003D2A2C" w:rsidRPr="002B4658" w:rsidRDefault="003D2A2C" w:rsidP="00002BB3">
            <w:pPr>
              <w:rPr>
                <w:rFonts w:ascii="Calibri" w:hAnsi="Calibri" w:cs="Calibri"/>
                <w:sz w:val="16"/>
                <w:szCs w:val="16"/>
              </w:rPr>
            </w:pPr>
          </w:p>
          <w:p w14:paraId="25801A2D" w14:textId="77777777" w:rsidR="003D2A2C" w:rsidRPr="002B4658" w:rsidRDefault="003D2A2C" w:rsidP="00002BB3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31" w:type="dxa"/>
            <w:shd w:val="clear" w:color="auto" w:fill="F2F2F2" w:themeFill="background1" w:themeFillShade="F2"/>
          </w:tcPr>
          <w:p w14:paraId="441E49E5" w14:textId="179BEB36" w:rsidR="003D2A2C" w:rsidRPr="002B4658" w:rsidRDefault="0028149D" w:rsidP="00002BB3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2B4658">
              <w:rPr>
                <w:rFonts w:ascii="Calibri" w:hAnsi="Calibri" w:cs="Calibri"/>
                <w:b/>
                <w:sz w:val="16"/>
                <w:szCs w:val="16"/>
              </w:rPr>
              <w:t>e-mail pre komunikáciu</w:t>
            </w:r>
          </w:p>
        </w:tc>
        <w:tc>
          <w:tcPr>
            <w:tcW w:w="2358" w:type="dxa"/>
            <w:shd w:val="clear" w:color="auto" w:fill="auto"/>
          </w:tcPr>
          <w:p w14:paraId="3CFFCF3C" w14:textId="77777777" w:rsidR="003D2A2C" w:rsidRPr="002B4658" w:rsidRDefault="003D2A2C" w:rsidP="00002BB3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28149D" w:rsidRPr="002B4658" w14:paraId="63A91400" w14:textId="77777777" w:rsidTr="00F40033">
        <w:tc>
          <w:tcPr>
            <w:tcW w:w="1766" w:type="dxa"/>
            <w:shd w:val="clear" w:color="auto" w:fill="F2F2F2" w:themeFill="background1" w:themeFillShade="F2"/>
          </w:tcPr>
          <w:p w14:paraId="437AF65D" w14:textId="77777777" w:rsidR="0028149D" w:rsidRPr="002B4658" w:rsidRDefault="0028149D" w:rsidP="0028149D">
            <w:pPr>
              <w:jc w:val="both"/>
              <w:rPr>
                <w:rFonts w:ascii="Calibri" w:hAnsi="Calibri" w:cs="Calibri"/>
                <w:b/>
                <w:sz w:val="16"/>
                <w:szCs w:val="16"/>
              </w:rPr>
            </w:pPr>
            <w:r w:rsidRPr="002B4658">
              <w:rPr>
                <w:rFonts w:ascii="Calibri" w:hAnsi="Calibri" w:cs="Calibri"/>
                <w:b/>
                <w:sz w:val="16"/>
                <w:szCs w:val="16"/>
              </w:rPr>
              <w:t>Právna forma</w:t>
            </w:r>
          </w:p>
          <w:p w14:paraId="14EDD8AA" w14:textId="77777777" w:rsidR="0028149D" w:rsidRPr="002B4658" w:rsidRDefault="0028149D" w:rsidP="0028149D">
            <w:pPr>
              <w:jc w:val="both"/>
              <w:rPr>
                <w:rFonts w:ascii="Calibri" w:hAnsi="Calibri" w:cs="Calibri"/>
                <w:i/>
                <w:sz w:val="12"/>
                <w:szCs w:val="12"/>
              </w:rPr>
            </w:pPr>
            <w:r w:rsidRPr="002B4658">
              <w:rPr>
                <w:rFonts w:ascii="Calibri" w:hAnsi="Calibri" w:cs="Calibri"/>
                <w:i/>
                <w:sz w:val="12"/>
                <w:szCs w:val="12"/>
              </w:rPr>
              <w:t>(výber z číselníka právnych foriem ŠÚ SR</w:t>
            </w:r>
          </w:p>
          <w:p w14:paraId="2F4C905D" w14:textId="141C18BD" w:rsidR="0028149D" w:rsidRPr="002B4658" w:rsidRDefault="0028149D" w:rsidP="0028149D">
            <w:pPr>
              <w:jc w:val="both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3497" w:type="dxa"/>
          </w:tcPr>
          <w:p w14:paraId="274B10DC" w14:textId="77777777" w:rsidR="0028149D" w:rsidRPr="002B4658" w:rsidRDefault="0028149D" w:rsidP="00002BB3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31" w:type="dxa"/>
            <w:shd w:val="clear" w:color="auto" w:fill="F2F2F2" w:themeFill="background1" w:themeFillShade="F2"/>
          </w:tcPr>
          <w:p w14:paraId="05D28FEF" w14:textId="77777777" w:rsidR="0028149D" w:rsidRPr="002B4658" w:rsidRDefault="0028149D" w:rsidP="00002BB3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2358" w:type="dxa"/>
            <w:shd w:val="clear" w:color="auto" w:fill="auto"/>
          </w:tcPr>
          <w:p w14:paraId="79E8664A" w14:textId="77777777" w:rsidR="0028149D" w:rsidRPr="002B4658" w:rsidDel="00247F78" w:rsidRDefault="0028149D" w:rsidP="00002BB3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</w:tbl>
    <w:p w14:paraId="62D59F69" w14:textId="77777777" w:rsidR="00635C38" w:rsidRPr="002B4658" w:rsidRDefault="00635C38" w:rsidP="00635C38">
      <w:pPr>
        <w:pStyle w:val="Podtitul"/>
        <w:spacing w:after="0"/>
        <w:rPr>
          <w:rStyle w:val="Siln"/>
          <w:rFonts w:ascii="Calibri" w:hAnsi="Calibri" w:cs="Calibri"/>
          <w:color w:val="2E74B5" w:themeColor="accent1" w:themeShade="BF"/>
        </w:rPr>
      </w:pPr>
    </w:p>
    <w:p w14:paraId="38517528" w14:textId="63E0F228" w:rsidR="00635C38" w:rsidRPr="002B4658" w:rsidRDefault="00635C38" w:rsidP="00635C38">
      <w:pPr>
        <w:pStyle w:val="Podtitul"/>
        <w:spacing w:after="0"/>
        <w:rPr>
          <w:rStyle w:val="Siln"/>
          <w:rFonts w:ascii="Calibri" w:hAnsi="Calibri" w:cs="Calibri"/>
          <w:color w:val="2E74B5" w:themeColor="accent1" w:themeShade="BF"/>
        </w:rPr>
      </w:pPr>
      <w:r w:rsidRPr="002B4658">
        <w:rPr>
          <w:rStyle w:val="Siln"/>
          <w:rFonts w:ascii="Calibri" w:hAnsi="Calibri" w:cs="Calibri"/>
          <w:color w:val="2E74B5" w:themeColor="accent1" w:themeShade="BF"/>
        </w:rPr>
        <w:t>Štatutárny orgán</w:t>
      </w:r>
      <w:r w:rsidR="006968DF" w:rsidRPr="002B4658">
        <w:rPr>
          <w:rStyle w:val="Siln"/>
          <w:rFonts w:ascii="Calibri" w:hAnsi="Calibri" w:cs="Calibri"/>
          <w:color w:val="2E74B5" w:themeColor="accent1" w:themeShade="BF"/>
        </w:rPr>
        <w:t xml:space="preserve"> </w:t>
      </w:r>
      <w:r w:rsidR="006968DF" w:rsidRPr="002B4658">
        <w:rPr>
          <w:rFonts w:ascii="Calibri" w:eastAsiaTheme="minorHAnsi" w:hAnsi="Calibri" w:cs="Calibri"/>
          <w:b/>
          <w:bCs/>
          <w:i/>
          <w:color w:val="FF0000"/>
          <w:spacing w:val="0"/>
          <w:sz w:val="12"/>
          <w:szCs w:val="12"/>
        </w:rPr>
        <w:t>Vypĺňa žiadateľ</w:t>
      </w:r>
      <w:r w:rsidRPr="002B4658">
        <w:rPr>
          <w:rStyle w:val="Siln"/>
          <w:rFonts w:ascii="Calibri" w:hAnsi="Calibri" w:cs="Calibri"/>
          <w:color w:val="2E74B5" w:themeColor="accent1" w:themeShade="BF"/>
        </w:rPr>
        <w:t xml:space="preserve"> </w:t>
      </w:r>
    </w:p>
    <w:p w14:paraId="63D4FD9F" w14:textId="2C0172AE" w:rsidR="00635C38" w:rsidRPr="002B4658" w:rsidRDefault="00D35E24" w:rsidP="00635C38">
      <w:pPr>
        <w:jc w:val="both"/>
        <w:rPr>
          <w:rFonts w:ascii="Calibri" w:hAnsi="Calibri" w:cs="Calibri"/>
          <w:bCs/>
          <w:i/>
          <w:color w:val="FF0000"/>
          <w:sz w:val="12"/>
          <w:szCs w:val="12"/>
        </w:rPr>
      </w:pPr>
      <w:r w:rsidRPr="002B4658">
        <w:rPr>
          <w:rFonts w:ascii="Calibri" w:hAnsi="Calibri" w:cs="Calibri"/>
          <w:bCs/>
          <w:i/>
          <w:color w:val="FF0000"/>
          <w:sz w:val="12"/>
          <w:szCs w:val="12"/>
        </w:rPr>
        <w:t>Žiadateľ</w:t>
      </w:r>
      <w:r w:rsidR="00F27D09" w:rsidRPr="002B4658">
        <w:rPr>
          <w:rFonts w:ascii="Calibri" w:hAnsi="Calibri" w:cs="Calibri"/>
          <w:bCs/>
          <w:i/>
          <w:color w:val="FF0000"/>
          <w:sz w:val="12"/>
          <w:szCs w:val="12"/>
        </w:rPr>
        <w:t xml:space="preserve">  </w:t>
      </w:r>
      <w:r w:rsidR="00635C38" w:rsidRPr="002B4658">
        <w:rPr>
          <w:rFonts w:ascii="Calibri" w:hAnsi="Calibri" w:cs="Calibri"/>
          <w:bCs/>
          <w:i/>
          <w:color w:val="FF0000"/>
          <w:sz w:val="12"/>
          <w:szCs w:val="12"/>
        </w:rPr>
        <w:t>je povinný uviesť štatutárny orgán v súlade s výpisom z registra alebo iným dokumentom (štatút, zakladacia listina a pod</w:t>
      </w:r>
      <w:r w:rsidR="00F27D09" w:rsidRPr="002B4658">
        <w:rPr>
          <w:rFonts w:ascii="Calibri" w:hAnsi="Calibri" w:cs="Calibri"/>
          <w:bCs/>
          <w:i/>
          <w:color w:val="FF0000"/>
          <w:sz w:val="12"/>
          <w:szCs w:val="12"/>
        </w:rPr>
        <w:t>.)</w:t>
      </w:r>
    </w:p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1696"/>
        <w:gridCol w:w="7371"/>
      </w:tblGrid>
      <w:tr w:rsidR="00635C38" w:rsidRPr="002B4658" w14:paraId="157A92CE" w14:textId="77777777" w:rsidTr="00973221">
        <w:tc>
          <w:tcPr>
            <w:tcW w:w="1696" w:type="dxa"/>
            <w:shd w:val="clear" w:color="auto" w:fill="F2F2F2" w:themeFill="background1" w:themeFillShade="F2"/>
          </w:tcPr>
          <w:p w14:paraId="7D12A4C2" w14:textId="4E99364E" w:rsidR="00635C38" w:rsidRPr="002B4658" w:rsidRDefault="00635C38" w:rsidP="00024771">
            <w:pPr>
              <w:spacing w:after="100"/>
              <w:ind w:right="-5"/>
              <w:rPr>
                <w:rFonts w:ascii="Calibri" w:hAnsi="Calibri" w:cs="Calibri"/>
                <w:b/>
                <w:sz w:val="16"/>
                <w:szCs w:val="16"/>
              </w:rPr>
            </w:pPr>
            <w:r w:rsidRPr="002B4658">
              <w:rPr>
                <w:rFonts w:ascii="Calibri" w:hAnsi="Calibri" w:cs="Calibri"/>
                <w:b/>
                <w:sz w:val="16"/>
                <w:szCs w:val="16"/>
              </w:rPr>
              <w:t>Meno a priezvisko štatutár</w:t>
            </w:r>
            <w:r w:rsidR="00D35E24" w:rsidRPr="002B4658">
              <w:rPr>
                <w:rFonts w:ascii="Calibri" w:hAnsi="Calibri" w:cs="Calibri"/>
                <w:b/>
                <w:sz w:val="16"/>
                <w:szCs w:val="16"/>
              </w:rPr>
              <w:t>neho orgánu žiadateľa</w:t>
            </w:r>
            <w:r w:rsidR="006968DF" w:rsidRPr="002B4658">
              <w:rPr>
                <w:rFonts w:ascii="Calibri" w:hAnsi="Calibri" w:cs="Calibri"/>
                <w:b/>
                <w:sz w:val="16"/>
                <w:szCs w:val="16"/>
              </w:rPr>
              <w:t xml:space="preserve"> (vrátane titulov pred a za menom)</w:t>
            </w:r>
          </w:p>
        </w:tc>
        <w:tc>
          <w:tcPr>
            <w:tcW w:w="7371" w:type="dxa"/>
          </w:tcPr>
          <w:p w14:paraId="4F47AB2D" w14:textId="77777777" w:rsidR="00635C38" w:rsidRPr="002B4658" w:rsidRDefault="00635C38" w:rsidP="00024771">
            <w:pPr>
              <w:spacing w:after="100"/>
              <w:ind w:right="-5"/>
              <w:rPr>
                <w:rFonts w:ascii="Calibri" w:hAnsi="Calibri" w:cs="Calibri"/>
                <w:sz w:val="16"/>
                <w:szCs w:val="16"/>
              </w:rPr>
            </w:pPr>
          </w:p>
          <w:p w14:paraId="0B7EAB34" w14:textId="77777777" w:rsidR="00833FA7" w:rsidRPr="002B4658" w:rsidRDefault="00833FA7" w:rsidP="00024771">
            <w:pPr>
              <w:spacing w:after="100"/>
              <w:ind w:right="-5"/>
              <w:rPr>
                <w:rFonts w:ascii="Calibri" w:hAnsi="Calibri" w:cs="Calibri"/>
                <w:sz w:val="16"/>
                <w:szCs w:val="16"/>
              </w:rPr>
            </w:pPr>
          </w:p>
        </w:tc>
      </w:tr>
    </w:tbl>
    <w:p w14:paraId="2E5858FA" w14:textId="77777777" w:rsidR="00635C38" w:rsidRPr="002B4658" w:rsidRDefault="00635C38" w:rsidP="00002BB3">
      <w:pPr>
        <w:rPr>
          <w:rFonts w:ascii="Calibri" w:hAnsi="Calibri" w:cs="Calibri"/>
        </w:rPr>
      </w:pPr>
    </w:p>
    <w:p w14:paraId="0E5A38C7" w14:textId="77777777" w:rsidR="00D5412D" w:rsidRPr="002B4658" w:rsidRDefault="00D5412D" w:rsidP="00024771">
      <w:pPr>
        <w:pStyle w:val="Nadpis1"/>
        <w:numPr>
          <w:ilvl w:val="0"/>
          <w:numId w:val="1"/>
        </w:numPr>
        <w:spacing w:before="0" w:after="62" w:line="262" w:lineRule="auto"/>
        <w:ind w:left="426"/>
        <w:rPr>
          <w:rFonts w:ascii="Calibri" w:eastAsiaTheme="minorHAnsi" w:hAnsi="Calibri" w:cs="Calibri"/>
          <w:bCs/>
          <w:i/>
          <w:color w:val="auto"/>
          <w:sz w:val="16"/>
          <w:szCs w:val="16"/>
        </w:rPr>
      </w:pPr>
      <w:r w:rsidRPr="002B4658">
        <w:rPr>
          <w:rFonts w:ascii="Calibri" w:eastAsiaTheme="minorHAnsi" w:hAnsi="Calibri" w:cs="Calibri"/>
          <w:b/>
          <w:bCs/>
          <w:color w:val="0070C0"/>
          <w:sz w:val="28"/>
          <w:szCs w:val="28"/>
        </w:rPr>
        <w:t>Komunikácia vo veci žiadosti (kontaktná osoba pre projekt)</w:t>
      </w:r>
      <w:r w:rsidRPr="002B4658">
        <w:rPr>
          <w:rFonts w:ascii="Calibri" w:eastAsiaTheme="minorHAnsi" w:hAnsi="Calibri" w:cs="Calibri"/>
          <w:bCs/>
          <w:color w:val="0070C0"/>
          <w:sz w:val="28"/>
          <w:szCs w:val="28"/>
        </w:rPr>
        <w:t xml:space="preserve"> </w:t>
      </w:r>
      <w:r w:rsidRPr="002B4658">
        <w:rPr>
          <w:rFonts w:ascii="Calibri" w:eastAsiaTheme="minorHAnsi" w:hAnsi="Calibri" w:cs="Calibri"/>
          <w:bCs/>
          <w:color w:val="0070C0"/>
          <w:sz w:val="12"/>
          <w:szCs w:val="12"/>
        </w:rPr>
        <w:t>-</w:t>
      </w:r>
      <w:r w:rsidRPr="002B4658">
        <w:rPr>
          <w:rFonts w:ascii="Calibri" w:eastAsiaTheme="minorHAnsi" w:hAnsi="Calibri" w:cs="Calibri"/>
          <w:bCs/>
          <w:color w:val="0070C0"/>
          <w:sz w:val="28"/>
          <w:szCs w:val="28"/>
        </w:rPr>
        <w:t xml:space="preserve"> </w:t>
      </w:r>
      <w:r w:rsidRPr="002B4658">
        <w:rPr>
          <w:rFonts w:ascii="Calibri" w:eastAsiaTheme="minorHAnsi" w:hAnsi="Calibri" w:cs="Calibri"/>
          <w:b/>
          <w:bCs/>
          <w:i/>
          <w:color w:val="FF0000"/>
          <w:sz w:val="12"/>
          <w:szCs w:val="12"/>
        </w:rPr>
        <w:t>Vypĺňa žiadateľ</w:t>
      </w:r>
      <w:r w:rsidRPr="002B4658">
        <w:rPr>
          <w:rFonts w:ascii="Calibri" w:eastAsiaTheme="minorHAnsi" w:hAnsi="Calibri" w:cs="Calibri"/>
          <w:b/>
          <w:bCs/>
          <w:i/>
          <w:color w:val="auto"/>
          <w:sz w:val="12"/>
          <w:szCs w:val="12"/>
        </w:rPr>
        <w:t xml:space="preserve"> </w:t>
      </w:r>
    </w:p>
    <w:p w14:paraId="3640E87C" w14:textId="4D1AF70F" w:rsidR="00E61E00" w:rsidRPr="002B4658" w:rsidRDefault="00D5412D" w:rsidP="00D5412D">
      <w:pPr>
        <w:tabs>
          <w:tab w:val="center" w:pos="3549"/>
        </w:tabs>
        <w:spacing w:after="0"/>
        <w:jc w:val="both"/>
        <w:rPr>
          <w:rFonts w:ascii="Calibri" w:hAnsi="Calibri" w:cs="Calibri"/>
          <w:i/>
          <w:color w:val="FF0000"/>
          <w:sz w:val="12"/>
          <w:szCs w:val="12"/>
        </w:rPr>
      </w:pPr>
      <w:r w:rsidRPr="002B4658">
        <w:rPr>
          <w:rFonts w:ascii="Calibri" w:hAnsi="Calibri" w:cs="Calibri"/>
          <w:i/>
          <w:color w:val="FF0000"/>
          <w:sz w:val="12"/>
          <w:szCs w:val="12"/>
        </w:rPr>
        <w:t xml:space="preserve">Kontaktné údaje a adresa na komunikáciu vo veci žiadosti a doručovanie písomností. </w:t>
      </w:r>
      <w:r w:rsidR="006968DF" w:rsidRPr="002B4658">
        <w:rPr>
          <w:rFonts w:ascii="Calibri" w:hAnsi="Calibri" w:cs="Calibri"/>
          <w:i/>
          <w:color w:val="FF0000"/>
          <w:sz w:val="12"/>
          <w:szCs w:val="12"/>
        </w:rPr>
        <w:t>Žiadateľ</w:t>
      </w:r>
      <w:r w:rsidR="00F27D09" w:rsidRPr="002B4658">
        <w:rPr>
          <w:rFonts w:ascii="Calibri" w:hAnsi="Calibri" w:cs="Calibri"/>
          <w:i/>
          <w:color w:val="FF0000"/>
          <w:sz w:val="12"/>
          <w:szCs w:val="12"/>
        </w:rPr>
        <w:t xml:space="preserve"> </w:t>
      </w:r>
      <w:r w:rsidRPr="002B4658">
        <w:rPr>
          <w:rFonts w:ascii="Calibri" w:hAnsi="Calibri" w:cs="Calibri"/>
          <w:i/>
          <w:color w:val="FF0000"/>
          <w:sz w:val="12"/>
          <w:szCs w:val="12"/>
        </w:rPr>
        <w:t xml:space="preserve">uvedie jednu alebo viac osôb, ktorým budú doručované písomnosti a informácie v konaní o </w:t>
      </w:r>
      <w:r w:rsidR="00F27D09" w:rsidRPr="002B4658">
        <w:rPr>
          <w:rFonts w:ascii="Calibri" w:hAnsi="Calibri" w:cs="Calibri"/>
          <w:i/>
          <w:color w:val="FF0000"/>
          <w:sz w:val="12"/>
          <w:szCs w:val="12"/>
        </w:rPr>
        <w:t>ŽoZNP</w:t>
      </w:r>
      <w:r w:rsidRPr="002B4658">
        <w:rPr>
          <w:rFonts w:ascii="Calibri" w:hAnsi="Calibri" w:cs="Calibri"/>
          <w:i/>
          <w:color w:val="FF0000"/>
          <w:sz w:val="12"/>
          <w:szCs w:val="12"/>
        </w:rPr>
        <w:t xml:space="preserve"> a uvedie adresu, na ktorú majú byť doručované písomnosti. V prípade, ak adresa podľa predošlej vety bude odlišná od adresy </w:t>
      </w:r>
      <w:r w:rsidR="006968DF" w:rsidRPr="002B4658">
        <w:rPr>
          <w:rFonts w:ascii="Calibri" w:hAnsi="Calibri" w:cs="Calibri"/>
          <w:i/>
          <w:color w:val="FF0000"/>
          <w:sz w:val="12"/>
          <w:szCs w:val="12"/>
        </w:rPr>
        <w:t xml:space="preserve">žiadateľa </w:t>
      </w:r>
      <w:r w:rsidR="00F27D09" w:rsidRPr="002B4658">
        <w:rPr>
          <w:rFonts w:ascii="Calibri" w:hAnsi="Calibri" w:cs="Calibri"/>
          <w:i/>
          <w:color w:val="FF0000"/>
          <w:sz w:val="12"/>
          <w:szCs w:val="12"/>
        </w:rPr>
        <w:t xml:space="preserve"> </w:t>
      </w:r>
      <w:r w:rsidRPr="002B4658">
        <w:rPr>
          <w:rFonts w:ascii="Calibri" w:hAnsi="Calibri" w:cs="Calibri"/>
          <w:i/>
          <w:color w:val="FF0000"/>
          <w:sz w:val="12"/>
          <w:szCs w:val="12"/>
        </w:rPr>
        <w:t xml:space="preserve">uvedenej v časti 1 žiadosti, je </w:t>
      </w:r>
      <w:r w:rsidR="006968DF" w:rsidRPr="002B4658">
        <w:rPr>
          <w:rFonts w:ascii="Calibri" w:hAnsi="Calibri" w:cs="Calibri"/>
          <w:i/>
          <w:color w:val="FF0000"/>
          <w:sz w:val="12"/>
          <w:szCs w:val="12"/>
        </w:rPr>
        <w:t>žiadateľ</w:t>
      </w:r>
      <w:r w:rsidR="00F27D09" w:rsidRPr="002B4658">
        <w:rPr>
          <w:rFonts w:ascii="Calibri" w:hAnsi="Calibri" w:cs="Calibri"/>
          <w:i/>
          <w:color w:val="FF0000"/>
          <w:sz w:val="12"/>
          <w:szCs w:val="12"/>
        </w:rPr>
        <w:t xml:space="preserve">  </w:t>
      </w:r>
      <w:r w:rsidRPr="002B4658">
        <w:rPr>
          <w:rFonts w:ascii="Calibri" w:hAnsi="Calibri" w:cs="Calibri"/>
          <w:i/>
          <w:color w:val="FF0000"/>
          <w:sz w:val="12"/>
          <w:szCs w:val="12"/>
        </w:rPr>
        <w:t xml:space="preserve">povinný doložiť splnomocnenie pre osobu uvedenú v tejto časti na doručovanie písomností, prípadne na celé konanie o žiadosti v zmysle § 25 ods. 5 Správneho poriadku, inak sa komunikácia vo veci žiadosti a doručovanie písomností uskutoční výhradne prostredníctvom adresy </w:t>
      </w:r>
      <w:r w:rsidR="006968DF" w:rsidRPr="002B4658">
        <w:rPr>
          <w:rFonts w:ascii="Calibri" w:hAnsi="Calibri" w:cs="Calibri"/>
          <w:i/>
          <w:color w:val="FF0000"/>
          <w:sz w:val="12"/>
          <w:szCs w:val="12"/>
        </w:rPr>
        <w:t>žiadateľa</w:t>
      </w:r>
      <w:r w:rsidR="00F27D09" w:rsidRPr="002B4658">
        <w:rPr>
          <w:rFonts w:ascii="Calibri" w:hAnsi="Calibri" w:cs="Calibri"/>
          <w:i/>
          <w:color w:val="FF0000"/>
          <w:sz w:val="12"/>
          <w:szCs w:val="12"/>
        </w:rPr>
        <w:t xml:space="preserve"> </w:t>
      </w:r>
      <w:r w:rsidRPr="002B4658">
        <w:rPr>
          <w:rFonts w:ascii="Calibri" w:hAnsi="Calibri" w:cs="Calibri"/>
          <w:i/>
          <w:color w:val="FF0000"/>
          <w:sz w:val="12"/>
          <w:szCs w:val="12"/>
        </w:rPr>
        <w:t xml:space="preserve">uvedenej v časti 1 žiadosti. Ak je v tejto časti uvedených viac osôb, písomnosti sa doručujú v poradí: </w:t>
      </w:r>
    </w:p>
    <w:p w14:paraId="00790FA6" w14:textId="77777777" w:rsidR="006968DF" w:rsidRPr="002B4658" w:rsidRDefault="00D5412D" w:rsidP="00D5412D">
      <w:pPr>
        <w:tabs>
          <w:tab w:val="center" w:pos="3549"/>
        </w:tabs>
        <w:spacing w:after="0"/>
        <w:jc w:val="both"/>
        <w:rPr>
          <w:rFonts w:ascii="Calibri" w:hAnsi="Calibri" w:cs="Calibri"/>
          <w:i/>
          <w:color w:val="FF0000"/>
          <w:sz w:val="12"/>
          <w:szCs w:val="12"/>
        </w:rPr>
      </w:pPr>
      <w:r w:rsidRPr="002B4658">
        <w:rPr>
          <w:rFonts w:ascii="Calibri" w:hAnsi="Calibri" w:cs="Calibri"/>
          <w:i/>
          <w:color w:val="FF0000"/>
          <w:sz w:val="12"/>
          <w:szCs w:val="12"/>
        </w:rPr>
        <w:t xml:space="preserve">1. splnomocnencovi, ak existuje výslovné splnomocnenie na preberanie zásielok, prípadne výslovné splnomocnenie na celé konanie o žiadosti; </w:t>
      </w:r>
    </w:p>
    <w:p w14:paraId="7323ADBE" w14:textId="1E84E1ED" w:rsidR="00E61E00" w:rsidRPr="002B4658" w:rsidRDefault="00D5412D" w:rsidP="00D5412D">
      <w:pPr>
        <w:tabs>
          <w:tab w:val="center" w:pos="3549"/>
        </w:tabs>
        <w:spacing w:after="0"/>
        <w:jc w:val="both"/>
        <w:rPr>
          <w:rFonts w:ascii="Calibri" w:hAnsi="Calibri" w:cs="Calibri"/>
          <w:i/>
          <w:color w:val="FF0000"/>
          <w:sz w:val="12"/>
          <w:szCs w:val="12"/>
        </w:rPr>
      </w:pPr>
      <w:r w:rsidRPr="002B4658">
        <w:rPr>
          <w:rFonts w:ascii="Calibri" w:hAnsi="Calibri" w:cs="Calibri"/>
          <w:i/>
          <w:color w:val="FF0000"/>
          <w:sz w:val="12"/>
          <w:szCs w:val="12"/>
        </w:rPr>
        <w:t xml:space="preserve">2. </w:t>
      </w:r>
      <w:r w:rsidR="006968DF" w:rsidRPr="002B4658">
        <w:rPr>
          <w:rFonts w:ascii="Calibri" w:hAnsi="Calibri" w:cs="Calibri"/>
          <w:i/>
          <w:color w:val="FF0000"/>
          <w:sz w:val="12"/>
          <w:szCs w:val="12"/>
        </w:rPr>
        <w:t>žiadateľovi</w:t>
      </w:r>
      <w:r w:rsidR="00F27D09" w:rsidRPr="002B4658">
        <w:rPr>
          <w:rFonts w:ascii="Calibri" w:hAnsi="Calibri" w:cs="Calibri"/>
          <w:i/>
          <w:color w:val="FF0000"/>
          <w:sz w:val="12"/>
          <w:szCs w:val="12"/>
        </w:rPr>
        <w:t xml:space="preserve"> </w:t>
      </w:r>
      <w:r w:rsidRPr="002B4658">
        <w:rPr>
          <w:rFonts w:ascii="Calibri" w:hAnsi="Calibri" w:cs="Calibri"/>
          <w:i/>
          <w:color w:val="FF0000"/>
          <w:sz w:val="12"/>
          <w:szCs w:val="12"/>
        </w:rPr>
        <w:t xml:space="preserve"> na jeho adresu, k rukám fyzickej osoby, ktorá je zamestnancom povereným na prijímanie písomností;</w:t>
      </w:r>
    </w:p>
    <w:p w14:paraId="3ACD43EA" w14:textId="7DDE3605" w:rsidR="00D5412D" w:rsidRPr="002B4658" w:rsidRDefault="00D5412D" w:rsidP="00D5412D">
      <w:pPr>
        <w:tabs>
          <w:tab w:val="center" w:pos="3549"/>
        </w:tabs>
        <w:spacing w:after="0"/>
        <w:jc w:val="both"/>
        <w:rPr>
          <w:rFonts w:ascii="Calibri" w:hAnsi="Calibri" w:cs="Calibri"/>
          <w:i/>
          <w:color w:val="FF0000"/>
          <w:sz w:val="12"/>
          <w:szCs w:val="12"/>
        </w:rPr>
      </w:pPr>
      <w:r w:rsidRPr="002B4658">
        <w:rPr>
          <w:rFonts w:ascii="Calibri" w:hAnsi="Calibri" w:cs="Calibri"/>
          <w:i/>
          <w:color w:val="FF0000"/>
          <w:sz w:val="12"/>
          <w:szCs w:val="12"/>
        </w:rPr>
        <w:t xml:space="preserve">3. </w:t>
      </w:r>
      <w:r w:rsidR="006968DF" w:rsidRPr="002B4658">
        <w:rPr>
          <w:rFonts w:ascii="Calibri" w:hAnsi="Calibri" w:cs="Calibri"/>
          <w:i/>
          <w:color w:val="FF0000"/>
          <w:sz w:val="12"/>
          <w:szCs w:val="12"/>
        </w:rPr>
        <w:t xml:space="preserve">žiadateľovi </w:t>
      </w:r>
      <w:r w:rsidR="00F27D09" w:rsidRPr="002B4658">
        <w:rPr>
          <w:rFonts w:ascii="Calibri" w:hAnsi="Calibri" w:cs="Calibri"/>
          <w:i/>
          <w:color w:val="FF0000"/>
          <w:sz w:val="12"/>
          <w:szCs w:val="12"/>
        </w:rPr>
        <w:t xml:space="preserve"> </w:t>
      </w:r>
      <w:r w:rsidRPr="002B4658">
        <w:rPr>
          <w:rFonts w:ascii="Calibri" w:hAnsi="Calibri" w:cs="Calibri"/>
          <w:i/>
          <w:color w:val="FF0000"/>
          <w:sz w:val="12"/>
          <w:szCs w:val="12"/>
        </w:rPr>
        <w:t xml:space="preserve">na jeho adresu, konkrétne osobe, ktorá je oprávnená konať za </w:t>
      </w:r>
      <w:r w:rsidR="006968DF" w:rsidRPr="002B4658">
        <w:rPr>
          <w:rFonts w:ascii="Calibri" w:hAnsi="Calibri" w:cs="Calibri"/>
          <w:i/>
          <w:color w:val="FF0000"/>
          <w:sz w:val="12"/>
          <w:szCs w:val="12"/>
        </w:rPr>
        <w:t xml:space="preserve">žiadateľa </w:t>
      </w:r>
      <w:r w:rsidR="00F27D09" w:rsidRPr="002B4658">
        <w:rPr>
          <w:rFonts w:ascii="Calibri" w:hAnsi="Calibri" w:cs="Calibri"/>
          <w:i/>
          <w:color w:val="FF0000"/>
          <w:sz w:val="12"/>
          <w:szCs w:val="12"/>
        </w:rPr>
        <w:t xml:space="preserve"> </w:t>
      </w:r>
      <w:r w:rsidRPr="002B4658">
        <w:rPr>
          <w:rFonts w:ascii="Calibri" w:hAnsi="Calibri" w:cs="Calibri"/>
          <w:i/>
          <w:color w:val="FF0000"/>
          <w:sz w:val="12"/>
          <w:szCs w:val="12"/>
        </w:rPr>
        <w:t>ako štatutárny orgán.“</w:t>
      </w:r>
    </w:p>
    <w:p w14:paraId="6FB34571" w14:textId="77777777" w:rsidR="007A3E90" w:rsidRPr="002B4658" w:rsidRDefault="007A3E90" w:rsidP="00D5412D">
      <w:pPr>
        <w:tabs>
          <w:tab w:val="center" w:pos="3549"/>
        </w:tabs>
        <w:spacing w:after="0"/>
        <w:jc w:val="both"/>
        <w:rPr>
          <w:rFonts w:ascii="Calibri" w:hAnsi="Calibri" w:cs="Calibri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038"/>
        <w:gridCol w:w="3042"/>
        <w:gridCol w:w="2982"/>
      </w:tblGrid>
      <w:tr w:rsidR="00D5412D" w:rsidRPr="002B4658" w14:paraId="5EF4328E" w14:textId="77777777" w:rsidTr="007A3E90">
        <w:tc>
          <w:tcPr>
            <w:tcW w:w="3038" w:type="dxa"/>
            <w:shd w:val="clear" w:color="auto" w:fill="F2F2F2" w:themeFill="background1" w:themeFillShade="F2"/>
          </w:tcPr>
          <w:p w14:paraId="4B7BED4C" w14:textId="77777777" w:rsidR="00D5412D" w:rsidRPr="002B4658" w:rsidRDefault="00D5412D" w:rsidP="00024771">
            <w:pPr>
              <w:tabs>
                <w:tab w:val="center" w:pos="3549"/>
              </w:tabs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2B4658">
              <w:rPr>
                <w:rFonts w:ascii="Calibri" w:hAnsi="Calibri" w:cs="Calibri"/>
                <w:b/>
                <w:sz w:val="16"/>
                <w:szCs w:val="16"/>
              </w:rPr>
              <w:t>Meno a priezvisko</w:t>
            </w:r>
          </w:p>
          <w:p w14:paraId="6C4B5027" w14:textId="77777777" w:rsidR="00D5412D" w:rsidRPr="002B4658" w:rsidRDefault="00D5412D" w:rsidP="00024771">
            <w:pPr>
              <w:tabs>
                <w:tab w:val="center" w:pos="3549"/>
              </w:tabs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3042" w:type="dxa"/>
            <w:shd w:val="clear" w:color="auto" w:fill="F2F2F2" w:themeFill="background1" w:themeFillShade="F2"/>
          </w:tcPr>
          <w:p w14:paraId="204ED651" w14:textId="77777777" w:rsidR="00D5412D" w:rsidRPr="002B4658" w:rsidRDefault="00D5412D" w:rsidP="00024771">
            <w:pPr>
              <w:tabs>
                <w:tab w:val="center" w:pos="3549"/>
              </w:tabs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2B4658">
              <w:rPr>
                <w:rFonts w:ascii="Calibri" w:hAnsi="Calibri" w:cs="Calibri"/>
                <w:b/>
                <w:sz w:val="16"/>
                <w:szCs w:val="16"/>
              </w:rPr>
              <w:t>Adresa na doručovanie</w:t>
            </w:r>
          </w:p>
        </w:tc>
        <w:tc>
          <w:tcPr>
            <w:tcW w:w="2982" w:type="dxa"/>
            <w:shd w:val="clear" w:color="auto" w:fill="F2F2F2" w:themeFill="background1" w:themeFillShade="F2"/>
          </w:tcPr>
          <w:p w14:paraId="0B809581" w14:textId="77777777" w:rsidR="00D5412D" w:rsidRPr="002B4658" w:rsidRDefault="00D5412D" w:rsidP="00024771">
            <w:pPr>
              <w:tabs>
                <w:tab w:val="center" w:pos="3549"/>
              </w:tabs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2B4658">
              <w:rPr>
                <w:rFonts w:ascii="Calibri" w:hAnsi="Calibri" w:cs="Calibri"/>
                <w:b/>
                <w:sz w:val="16"/>
                <w:szCs w:val="16"/>
              </w:rPr>
              <w:t>E-mail</w:t>
            </w:r>
          </w:p>
        </w:tc>
      </w:tr>
      <w:tr w:rsidR="00D5412D" w:rsidRPr="002B4658" w14:paraId="24599847" w14:textId="77777777" w:rsidTr="007A3E90">
        <w:tc>
          <w:tcPr>
            <w:tcW w:w="3038" w:type="dxa"/>
          </w:tcPr>
          <w:p w14:paraId="5944505E" w14:textId="77777777" w:rsidR="00D5412D" w:rsidRPr="002B4658" w:rsidRDefault="00D5412D" w:rsidP="00024771">
            <w:pPr>
              <w:tabs>
                <w:tab w:val="center" w:pos="3549"/>
              </w:tabs>
              <w:rPr>
                <w:rFonts w:ascii="Calibri" w:hAnsi="Calibri" w:cs="Calibri"/>
                <w:sz w:val="16"/>
                <w:szCs w:val="16"/>
              </w:rPr>
            </w:pPr>
          </w:p>
          <w:p w14:paraId="2CCC1DBC" w14:textId="77777777" w:rsidR="00833FA7" w:rsidRPr="002B4658" w:rsidRDefault="00833FA7" w:rsidP="00024771">
            <w:pPr>
              <w:tabs>
                <w:tab w:val="center" w:pos="3549"/>
              </w:tabs>
              <w:rPr>
                <w:rFonts w:ascii="Calibri" w:hAnsi="Calibri" w:cs="Calibri"/>
                <w:sz w:val="16"/>
                <w:szCs w:val="16"/>
              </w:rPr>
            </w:pPr>
          </w:p>
          <w:p w14:paraId="2D9D8B3E" w14:textId="77777777" w:rsidR="00D5412D" w:rsidRPr="002B4658" w:rsidRDefault="00D5412D" w:rsidP="00024771">
            <w:pPr>
              <w:tabs>
                <w:tab w:val="center" w:pos="3549"/>
              </w:tabs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042" w:type="dxa"/>
          </w:tcPr>
          <w:p w14:paraId="0FF38A1D" w14:textId="77777777" w:rsidR="00D5412D" w:rsidRPr="002B4658" w:rsidRDefault="00D5412D" w:rsidP="00024771">
            <w:pPr>
              <w:tabs>
                <w:tab w:val="center" w:pos="3549"/>
              </w:tabs>
              <w:rPr>
                <w:rFonts w:ascii="Calibri" w:hAnsi="Calibri" w:cs="Calibri"/>
                <w:sz w:val="16"/>
                <w:szCs w:val="16"/>
              </w:rPr>
            </w:pPr>
          </w:p>
          <w:p w14:paraId="0D06440B" w14:textId="77777777" w:rsidR="00833FA7" w:rsidRPr="002B4658" w:rsidRDefault="00833FA7" w:rsidP="00024771">
            <w:pPr>
              <w:tabs>
                <w:tab w:val="center" w:pos="3549"/>
              </w:tabs>
              <w:rPr>
                <w:rFonts w:ascii="Calibri" w:hAnsi="Calibri" w:cs="Calibri"/>
                <w:sz w:val="16"/>
                <w:szCs w:val="16"/>
              </w:rPr>
            </w:pPr>
          </w:p>
          <w:p w14:paraId="446D14BD" w14:textId="77777777" w:rsidR="00833FA7" w:rsidRPr="002B4658" w:rsidRDefault="00833FA7" w:rsidP="00024771">
            <w:pPr>
              <w:tabs>
                <w:tab w:val="center" w:pos="3549"/>
              </w:tabs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982" w:type="dxa"/>
          </w:tcPr>
          <w:p w14:paraId="27C18016" w14:textId="77777777" w:rsidR="00D5412D" w:rsidRPr="002B4658" w:rsidRDefault="00D5412D" w:rsidP="00024771">
            <w:pPr>
              <w:tabs>
                <w:tab w:val="center" w:pos="3549"/>
              </w:tabs>
              <w:rPr>
                <w:rFonts w:ascii="Calibri" w:hAnsi="Calibri" w:cs="Calibri"/>
                <w:sz w:val="16"/>
                <w:szCs w:val="16"/>
              </w:rPr>
            </w:pPr>
          </w:p>
          <w:p w14:paraId="455B9546" w14:textId="77777777" w:rsidR="00833FA7" w:rsidRPr="002B4658" w:rsidRDefault="00833FA7" w:rsidP="00024771">
            <w:pPr>
              <w:tabs>
                <w:tab w:val="center" w:pos="3549"/>
              </w:tabs>
              <w:rPr>
                <w:rFonts w:ascii="Calibri" w:hAnsi="Calibri" w:cs="Calibri"/>
                <w:sz w:val="16"/>
                <w:szCs w:val="16"/>
              </w:rPr>
            </w:pPr>
          </w:p>
          <w:p w14:paraId="657A6AA1" w14:textId="77777777" w:rsidR="00833FA7" w:rsidRPr="002B4658" w:rsidRDefault="00833FA7" w:rsidP="00024771">
            <w:pPr>
              <w:tabs>
                <w:tab w:val="center" w:pos="3549"/>
              </w:tabs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5412D" w:rsidRPr="002B4658" w14:paraId="320BB495" w14:textId="77777777" w:rsidTr="007A3E90">
        <w:tc>
          <w:tcPr>
            <w:tcW w:w="3038" w:type="dxa"/>
          </w:tcPr>
          <w:p w14:paraId="1C33A3F4" w14:textId="77777777" w:rsidR="00D5412D" w:rsidRPr="002B4658" w:rsidRDefault="00D5412D" w:rsidP="00024771">
            <w:pPr>
              <w:tabs>
                <w:tab w:val="center" w:pos="3549"/>
              </w:tabs>
              <w:rPr>
                <w:rFonts w:ascii="Calibri" w:hAnsi="Calibri" w:cs="Calibri"/>
                <w:sz w:val="16"/>
                <w:szCs w:val="16"/>
              </w:rPr>
            </w:pPr>
          </w:p>
          <w:p w14:paraId="0425780C" w14:textId="77777777" w:rsidR="00833FA7" w:rsidRPr="002B4658" w:rsidRDefault="00833FA7" w:rsidP="00024771">
            <w:pPr>
              <w:tabs>
                <w:tab w:val="center" w:pos="3549"/>
              </w:tabs>
              <w:rPr>
                <w:rFonts w:ascii="Calibri" w:hAnsi="Calibri" w:cs="Calibri"/>
                <w:sz w:val="16"/>
                <w:szCs w:val="16"/>
              </w:rPr>
            </w:pPr>
          </w:p>
          <w:p w14:paraId="2C7B24E0" w14:textId="77777777" w:rsidR="00D5412D" w:rsidRPr="002B4658" w:rsidRDefault="00D5412D" w:rsidP="00024771">
            <w:pPr>
              <w:tabs>
                <w:tab w:val="center" w:pos="3549"/>
              </w:tabs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042" w:type="dxa"/>
          </w:tcPr>
          <w:p w14:paraId="0B4267EA" w14:textId="77777777" w:rsidR="00D5412D" w:rsidRPr="002B4658" w:rsidRDefault="00D5412D" w:rsidP="00024771">
            <w:pPr>
              <w:tabs>
                <w:tab w:val="center" w:pos="3549"/>
              </w:tabs>
              <w:rPr>
                <w:rFonts w:ascii="Calibri" w:hAnsi="Calibri" w:cs="Calibri"/>
                <w:sz w:val="16"/>
                <w:szCs w:val="16"/>
              </w:rPr>
            </w:pPr>
          </w:p>
          <w:p w14:paraId="0D993AE0" w14:textId="77777777" w:rsidR="00833FA7" w:rsidRPr="002B4658" w:rsidRDefault="00833FA7" w:rsidP="00024771">
            <w:pPr>
              <w:tabs>
                <w:tab w:val="center" w:pos="3549"/>
              </w:tabs>
              <w:rPr>
                <w:rFonts w:ascii="Calibri" w:hAnsi="Calibri" w:cs="Calibri"/>
                <w:sz w:val="16"/>
                <w:szCs w:val="16"/>
              </w:rPr>
            </w:pPr>
          </w:p>
          <w:p w14:paraId="4A746610" w14:textId="77777777" w:rsidR="00833FA7" w:rsidRPr="002B4658" w:rsidRDefault="00833FA7" w:rsidP="00024771">
            <w:pPr>
              <w:tabs>
                <w:tab w:val="center" w:pos="3549"/>
              </w:tabs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982" w:type="dxa"/>
          </w:tcPr>
          <w:p w14:paraId="6E7C409D" w14:textId="77777777" w:rsidR="00D5412D" w:rsidRPr="002B4658" w:rsidRDefault="00D5412D" w:rsidP="00024771">
            <w:pPr>
              <w:tabs>
                <w:tab w:val="center" w:pos="3549"/>
              </w:tabs>
              <w:rPr>
                <w:rFonts w:ascii="Calibri" w:hAnsi="Calibri" w:cs="Calibri"/>
                <w:sz w:val="16"/>
                <w:szCs w:val="16"/>
              </w:rPr>
            </w:pPr>
          </w:p>
          <w:p w14:paraId="2FC7A7D8" w14:textId="77777777" w:rsidR="00833FA7" w:rsidRPr="002B4658" w:rsidRDefault="00833FA7" w:rsidP="00024771">
            <w:pPr>
              <w:tabs>
                <w:tab w:val="center" w:pos="3549"/>
              </w:tabs>
              <w:rPr>
                <w:rFonts w:ascii="Calibri" w:hAnsi="Calibri" w:cs="Calibri"/>
                <w:sz w:val="16"/>
                <w:szCs w:val="16"/>
              </w:rPr>
            </w:pPr>
          </w:p>
          <w:p w14:paraId="197ED706" w14:textId="77777777" w:rsidR="00833FA7" w:rsidRPr="002B4658" w:rsidRDefault="00833FA7" w:rsidP="00024771">
            <w:pPr>
              <w:tabs>
                <w:tab w:val="center" w:pos="3549"/>
              </w:tabs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5412D" w:rsidRPr="002B4658" w14:paraId="347899BE" w14:textId="77777777" w:rsidTr="007A3E90">
        <w:tc>
          <w:tcPr>
            <w:tcW w:w="3038" w:type="dxa"/>
          </w:tcPr>
          <w:p w14:paraId="061B82D6" w14:textId="77777777" w:rsidR="00D5412D" w:rsidRPr="002B4658" w:rsidRDefault="00D5412D" w:rsidP="00024771">
            <w:pPr>
              <w:tabs>
                <w:tab w:val="center" w:pos="3549"/>
              </w:tabs>
              <w:rPr>
                <w:rFonts w:ascii="Calibri" w:hAnsi="Calibri" w:cs="Calibri"/>
                <w:sz w:val="16"/>
                <w:szCs w:val="16"/>
              </w:rPr>
            </w:pPr>
          </w:p>
          <w:p w14:paraId="687702E3" w14:textId="77777777" w:rsidR="00833FA7" w:rsidRPr="002B4658" w:rsidRDefault="00833FA7" w:rsidP="00024771">
            <w:pPr>
              <w:tabs>
                <w:tab w:val="center" w:pos="3549"/>
              </w:tabs>
              <w:rPr>
                <w:rFonts w:ascii="Calibri" w:hAnsi="Calibri" w:cs="Calibri"/>
                <w:sz w:val="16"/>
                <w:szCs w:val="16"/>
              </w:rPr>
            </w:pPr>
          </w:p>
          <w:p w14:paraId="38B6B2AE" w14:textId="77777777" w:rsidR="00D5412D" w:rsidRPr="002B4658" w:rsidRDefault="00D5412D" w:rsidP="00024771">
            <w:pPr>
              <w:tabs>
                <w:tab w:val="center" w:pos="3549"/>
              </w:tabs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042" w:type="dxa"/>
          </w:tcPr>
          <w:p w14:paraId="53F18C7C" w14:textId="77777777" w:rsidR="00D5412D" w:rsidRPr="002B4658" w:rsidRDefault="00D5412D" w:rsidP="00024771">
            <w:pPr>
              <w:tabs>
                <w:tab w:val="center" w:pos="3549"/>
              </w:tabs>
              <w:rPr>
                <w:rFonts w:ascii="Calibri" w:hAnsi="Calibri" w:cs="Calibri"/>
                <w:sz w:val="16"/>
                <w:szCs w:val="16"/>
              </w:rPr>
            </w:pPr>
          </w:p>
          <w:p w14:paraId="74A751A0" w14:textId="77777777" w:rsidR="00833FA7" w:rsidRPr="002B4658" w:rsidRDefault="00833FA7" w:rsidP="00024771">
            <w:pPr>
              <w:tabs>
                <w:tab w:val="center" w:pos="3549"/>
              </w:tabs>
              <w:rPr>
                <w:rFonts w:ascii="Calibri" w:hAnsi="Calibri" w:cs="Calibri"/>
                <w:sz w:val="16"/>
                <w:szCs w:val="16"/>
              </w:rPr>
            </w:pPr>
          </w:p>
          <w:p w14:paraId="51F36C7F" w14:textId="77777777" w:rsidR="00833FA7" w:rsidRPr="002B4658" w:rsidRDefault="00833FA7" w:rsidP="00024771">
            <w:pPr>
              <w:tabs>
                <w:tab w:val="center" w:pos="3549"/>
              </w:tabs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982" w:type="dxa"/>
          </w:tcPr>
          <w:p w14:paraId="02962A45" w14:textId="77777777" w:rsidR="00D5412D" w:rsidRPr="002B4658" w:rsidRDefault="00D5412D" w:rsidP="00024771">
            <w:pPr>
              <w:tabs>
                <w:tab w:val="center" w:pos="3549"/>
              </w:tabs>
              <w:rPr>
                <w:rFonts w:ascii="Calibri" w:hAnsi="Calibri" w:cs="Calibri"/>
                <w:sz w:val="16"/>
                <w:szCs w:val="16"/>
              </w:rPr>
            </w:pPr>
          </w:p>
          <w:p w14:paraId="55E03C48" w14:textId="77777777" w:rsidR="00833FA7" w:rsidRPr="002B4658" w:rsidRDefault="00833FA7" w:rsidP="00024771">
            <w:pPr>
              <w:tabs>
                <w:tab w:val="center" w:pos="3549"/>
              </w:tabs>
              <w:rPr>
                <w:rFonts w:ascii="Calibri" w:hAnsi="Calibri" w:cs="Calibri"/>
                <w:sz w:val="16"/>
                <w:szCs w:val="16"/>
              </w:rPr>
            </w:pPr>
          </w:p>
          <w:p w14:paraId="16757E3D" w14:textId="77777777" w:rsidR="00833FA7" w:rsidRPr="002B4658" w:rsidRDefault="00833FA7" w:rsidP="00024771">
            <w:pPr>
              <w:tabs>
                <w:tab w:val="center" w:pos="3549"/>
              </w:tabs>
              <w:rPr>
                <w:rFonts w:ascii="Calibri" w:hAnsi="Calibri" w:cs="Calibri"/>
                <w:sz w:val="16"/>
                <w:szCs w:val="16"/>
              </w:rPr>
            </w:pPr>
          </w:p>
        </w:tc>
      </w:tr>
    </w:tbl>
    <w:p w14:paraId="7A392689" w14:textId="0C718E0B" w:rsidR="00D5412D" w:rsidRPr="002B4658" w:rsidRDefault="00D5412D" w:rsidP="00D5412D">
      <w:pPr>
        <w:rPr>
          <w:rFonts w:ascii="Calibri" w:hAnsi="Calibri" w:cs="Calibri"/>
        </w:rPr>
      </w:pPr>
    </w:p>
    <w:p w14:paraId="7D885D3D" w14:textId="17AB08A2" w:rsidR="00C86CD6" w:rsidRPr="002B4658" w:rsidRDefault="00C86CD6" w:rsidP="00C86CD6">
      <w:pPr>
        <w:pStyle w:val="Nadpis1"/>
        <w:numPr>
          <w:ilvl w:val="0"/>
          <w:numId w:val="1"/>
        </w:numPr>
        <w:spacing w:before="0" w:after="62" w:line="262" w:lineRule="auto"/>
        <w:ind w:left="426"/>
        <w:rPr>
          <w:rFonts w:ascii="Calibri" w:eastAsiaTheme="minorHAnsi" w:hAnsi="Calibri" w:cs="Calibri"/>
          <w:bCs/>
          <w:color w:val="0070C0"/>
          <w:sz w:val="28"/>
          <w:szCs w:val="28"/>
        </w:rPr>
      </w:pPr>
      <w:r w:rsidRPr="002B4658">
        <w:rPr>
          <w:rFonts w:ascii="Calibri" w:eastAsiaTheme="minorHAnsi" w:hAnsi="Calibri" w:cs="Calibri"/>
          <w:b/>
          <w:bCs/>
          <w:color w:val="0070C0"/>
          <w:sz w:val="28"/>
          <w:szCs w:val="28"/>
        </w:rPr>
        <w:t>Identifikácia projektu</w:t>
      </w:r>
      <w:r w:rsidR="00FA1877" w:rsidRPr="002B4658">
        <w:rPr>
          <w:rFonts w:ascii="Calibri" w:eastAsiaTheme="minorHAnsi" w:hAnsi="Calibri" w:cs="Calibri"/>
          <w:bCs/>
          <w:color w:val="0070C0"/>
          <w:sz w:val="28"/>
          <w:szCs w:val="28"/>
        </w:rPr>
        <w:t xml:space="preserve"> </w:t>
      </w:r>
      <w:r w:rsidR="006968DF" w:rsidRPr="002B4658">
        <w:rPr>
          <w:rFonts w:ascii="Calibri" w:eastAsiaTheme="minorHAnsi" w:hAnsi="Calibri" w:cs="Calibri"/>
          <w:b/>
          <w:bCs/>
          <w:i/>
          <w:color w:val="FF0000"/>
          <w:sz w:val="12"/>
          <w:szCs w:val="12"/>
        </w:rPr>
        <w:t>Vypĺňa žiadateľ</w:t>
      </w:r>
      <w:r w:rsidR="006968DF" w:rsidRPr="002B4658">
        <w:rPr>
          <w:rFonts w:ascii="Calibri" w:eastAsiaTheme="minorHAnsi" w:hAnsi="Calibri" w:cs="Calibri"/>
          <w:b/>
          <w:bCs/>
          <w:i/>
          <w:color w:val="auto"/>
          <w:sz w:val="12"/>
          <w:szCs w:val="12"/>
        </w:rPr>
        <w:t xml:space="preserve"> </w:t>
      </w:r>
    </w:p>
    <w:tbl>
      <w:tblPr>
        <w:tblStyle w:val="Mriekatabuky"/>
        <w:tblW w:w="0" w:type="auto"/>
        <w:tblInd w:w="10" w:type="dxa"/>
        <w:tblLook w:val="04A0" w:firstRow="1" w:lastRow="0" w:firstColumn="1" w:lastColumn="0" w:noHBand="0" w:noVBand="1"/>
      </w:tblPr>
      <w:tblGrid>
        <w:gridCol w:w="1980"/>
        <w:gridCol w:w="7072"/>
      </w:tblGrid>
      <w:tr w:rsidR="00C86CD6" w:rsidRPr="002B4658" w14:paraId="56219185" w14:textId="77777777" w:rsidTr="00247FC4">
        <w:tc>
          <w:tcPr>
            <w:tcW w:w="1980" w:type="dxa"/>
            <w:shd w:val="clear" w:color="auto" w:fill="F2F2F2" w:themeFill="background1" w:themeFillShade="F2"/>
          </w:tcPr>
          <w:p w14:paraId="736DD695" w14:textId="77777777" w:rsidR="00C86CD6" w:rsidRPr="002B4658" w:rsidRDefault="00C86CD6" w:rsidP="00024771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2B4658">
              <w:rPr>
                <w:rFonts w:ascii="Calibri" w:hAnsi="Calibri" w:cs="Calibri"/>
                <w:b/>
                <w:sz w:val="16"/>
                <w:szCs w:val="16"/>
              </w:rPr>
              <w:t>Názov projektu</w:t>
            </w:r>
          </w:p>
          <w:p w14:paraId="1529B515" w14:textId="7074A56C" w:rsidR="00C86CD6" w:rsidRPr="002B4658" w:rsidRDefault="00C86CD6" w:rsidP="004937DD">
            <w:pPr>
              <w:rPr>
                <w:rFonts w:ascii="Calibri" w:hAnsi="Calibri" w:cs="Calibri"/>
              </w:rPr>
            </w:pPr>
            <w:r w:rsidRPr="002B4658">
              <w:rPr>
                <w:rFonts w:ascii="Calibri" w:hAnsi="Calibri" w:cs="Calibri"/>
                <w:i/>
                <w:sz w:val="12"/>
                <w:szCs w:val="12"/>
              </w:rPr>
              <w:t xml:space="preserve">(uvedie sa názov </w:t>
            </w:r>
            <w:r w:rsidR="004A6C0F" w:rsidRPr="002B4658">
              <w:rPr>
                <w:rFonts w:ascii="Calibri" w:hAnsi="Calibri" w:cs="Calibri"/>
                <w:i/>
                <w:sz w:val="12"/>
                <w:szCs w:val="12"/>
              </w:rPr>
              <w:t>NKP</w:t>
            </w:r>
            <w:r w:rsidRPr="002B4658">
              <w:rPr>
                <w:rFonts w:ascii="Calibri" w:hAnsi="Calibri" w:cs="Calibri"/>
                <w:i/>
                <w:sz w:val="12"/>
                <w:szCs w:val="12"/>
              </w:rPr>
              <w:t>)</w:t>
            </w:r>
          </w:p>
        </w:tc>
        <w:tc>
          <w:tcPr>
            <w:tcW w:w="7072" w:type="dxa"/>
          </w:tcPr>
          <w:p w14:paraId="7C149289" w14:textId="77777777" w:rsidR="00C86CD6" w:rsidRPr="002B4658" w:rsidRDefault="00C86CD6" w:rsidP="00024771">
            <w:pPr>
              <w:rPr>
                <w:rFonts w:ascii="Calibri" w:hAnsi="Calibri" w:cs="Calibri"/>
                <w:sz w:val="16"/>
                <w:szCs w:val="16"/>
              </w:rPr>
            </w:pPr>
          </w:p>
          <w:p w14:paraId="7724B430" w14:textId="7A068AEF" w:rsidR="008B72B7" w:rsidRPr="002B4658" w:rsidRDefault="008B72B7" w:rsidP="00024771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C86CD6" w:rsidRPr="002B4658" w14:paraId="5B6B6EE3" w14:textId="77777777" w:rsidTr="00466DCB">
        <w:tc>
          <w:tcPr>
            <w:tcW w:w="1980" w:type="dxa"/>
            <w:shd w:val="clear" w:color="auto" w:fill="F2F2F2" w:themeFill="background1" w:themeFillShade="F2"/>
          </w:tcPr>
          <w:p w14:paraId="6BA98B95" w14:textId="22EE150B" w:rsidR="00C86CD6" w:rsidRPr="002B4658" w:rsidRDefault="00C86CD6" w:rsidP="006968D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2B4658">
              <w:rPr>
                <w:rFonts w:ascii="Calibri" w:hAnsi="Calibri" w:cs="Calibri"/>
                <w:b/>
                <w:sz w:val="16"/>
                <w:szCs w:val="16"/>
              </w:rPr>
              <w:t xml:space="preserve">Názov </w:t>
            </w:r>
            <w:r w:rsidR="006968DF" w:rsidRPr="002B4658">
              <w:rPr>
                <w:rFonts w:ascii="Calibri" w:hAnsi="Calibri" w:cs="Calibri"/>
                <w:b/>
                <w:sz w:val="16"/>
                <w:szCs w:val="16"/>
              </w:rPr>
              <w:t>žiadateľa</w:t>
            </w:r>
            <w:r w:rsidRPr="002B4658">
              <w:rPr>
                <w:rFonts w:ascii="Calibri" w:hAnsi="Calibri" w:cs="Calibri"/>
                <w:b/>
                <w:sz w:val="16"/>
                <w:szCs w:val="16"/>
              </w:rPr>
              <w:t xml:space="preserve">, ktorý je správcom </w:t>
            </w:r>
            <w:r w:rsidR="006968DF" w:rsidRPr="002B4658">
              <w:rPr>
                <w:rFonts w:ascii="Calibri" w:hAnsi="Calibri" w:cs="Calibri"/>
                <w:b/>
                <w:sz w:val="16"/>
                <w:szCs w:val="16"/>
              </w:rPr>
              <w:t>NKP</w:t>
            </w:r>
          </w:p>
        </w:tc>
        <w:tc>
          <w:tcPr>
            <w:tcW w:w="7072" w:type="dxa"/>
          </w:tcPr>
          <w:p w14:paraId="625CBBF4" w14:textId="77777777" w:rsidR="00C86CD6" w:rsidRPr="002B4658" w:rsidRDefault="00C86CD6" w:rsidP="00024771">
            <w:pPr>
              <w:rPr>
                <w:rFonts w:ascii="Calibri" w:hAnsi="Calibri" w:cs="Calibri"/>
                <w:sz w:val="16"/>
                <w:szCs w:val="16"/>
              </w:rPr>
            </w:pPr>
          </w:p>
          <w:p w14:paraId="08590D99" w14:textId="77777777" w:rsidR="008B72B7" w:rsidRPr="002B4658" w:rsidRDefault="008B72B7" w:rsidP="00024771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6968DF" w:rsidRPr="002B4658" w14:paraId="3D4BC29A" w14:textId="77777777" w:rsidTr="00466DCB">
        <w:tc>
          <w:tcPr>
            <w:tcW w:w="1980" w:type="dxa"/>
            <w:shd w:val="clear" w:color="auto" w:fill="F2F2F2" w:themeFill="background1" w:themeFillShade="F2"/>
          </w:tcPr>
          <w:p w14:paraId="236D95C9" w14:textId="428380D5" w:rsidR="006968DF" w:rsidRPr="002B4658" w:rsidRDefault="006968DF" w:rsidP="006968D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2B4658">
              <w:rPr>
                <w:rFonts w:ascii="Calibri" w:hAnsi="Calibri" w:cs="Calibri"/>
                <w:b/>
                <w:sz w:val="16"/>
                <w:szCs w:val="16"/>
              </w:rPr>
              <w:t>Číslo listu vlastníctva k NKP, ktorá je predmetom projektu</w:t>
            </w:r>
          </w:p>
        </w:tc>
        <w:tc>
          <w:tcPr>
            <w:tcW w:w="7072" w:type="dxa"/>
          </w:tcPr>
          <w:p w14:paraId="3E181789" w14:textId="77777777" w:rsidR="006968DF" w:rsidRPr="002B4658" w:rsidRDefault="006968DF" w:rsidP="00024771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E217AF" w:rsidRPr="002B4658" w14:paraId="1AD3B22D" w14:textId="77777777" w:rsidTr="00F40033">
        <w:trPr>
          <w:trHeight w:val="508"/>
        </w:trPr>
        <w:tc>
          <w:tcPr>
            <w:tcW w:w="1980" w:type="dxa"/>
            <w:vMerge w:val="restart"/>
            <w:shd w:val="clear" w:color="auto" w:fill="F2F2F2" w:themeFill="background1" w:themeFillShade="F2"/>
          </w:tcPr>
          <w:p w14:paraId="24891EAD" w14:textId="45FB0F34" w:rsidR="00E217AF" w:rsidRPr="002B4658" w:rsidRDefault="00E217AF" w:rsidP="00024771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2B4658">
              <w:rPr>
                <w:rFonts w:ascii="Calibri" w:hAnsi="Calibri" w:cs="Calibri"/>
                <w:b/>
                <w:sz w:val="16"/>
                <w:szCs w:val="16"/>
              </w:rPr>
              <w:t xml:space="preserve">Popis debarierizačných prvkov v projekte </w:t>
            </w:r>
          </w:p>
          <w:p w14:paraId="3B6AAB43" w14:textId="77777777" w:rsidR="00E217AF" w:rsidRPr="002B4658" w:rsidRDefault="00E217AF" w:rsidP="00024771">
            <w:pPr>
              <w:rPr>
                <w:rFonts w:ascii="Calibri" w:hAnsi="Calibri" w:cs="Calibri"/>
                <w:b/>
              </w:rPr>
            </w:pPr>
          </w:p>
          <w:p w14:paraId="2C922730" w14:textId="1E0371C3" w:rsidR="00E217AF" w:rsidRPr="002B4658" w:rsidRDefault="00E217AF" w:rsidP="003214FB">
            <w:pPr>
              <w:rPr>
                <w:rFonts w:ascii="Calibri" w:hAnsi="Calibri" w:cs="Calibri"/>
                <w:b/>
              </w:rPr>
            </w:pPr>
            <w:r w:rsidRPr="002B4658">
              <w:rPr>
                <w:rFonts w:ascii="Calibri" w:hAnsi="Calibri" w:cs="Calibri"/>
                <w:i/>
                <w:color w:val="FF0000"/>
                <w:sz w:val="12"/>
                <w:szCs w:val="12"/>
              </w:rPr>
              <w:t xml:space="preserve">Žiadateľ  </w:t>
            </w:r>
            <w:r w:rsidR="003214FB" w:rsidRPr="002B4658">
              <w:rPr>
                <w:rFonts w:ascii="Calibri" w:hAnsi="Calibri" w:cs="Calibri"/>
                <w:i/>
                <w:color w:val="FF0000"/>
                <w:sz w:val="12"/>
                <w:szCs w:val="12"/>
              </w:rPr>
              <w:t xml:space="preserve">popíše </w:t>
            </w:r>
            <w:r w:rsidRPr="002B4658">
              <w:rPr>
                <w:rFonts w:ascii="Calibri" w:hAnsi="Calibri" w:cs="Calibri"/>
                <w:i/>
                <w:color w:val="FF0000"/>
                <w:sz w:val="12"/>
                <w:szCs w:val="12"/>
              </w:rPr>
              <w:t>minimálne 4 debariérizačné prvky. V prípade väčšieho počtu debariérizačných prvkov žiadateľ doplní ďalšie riadky.</w:t>
            </w:r>
          </w:p>
        </w:tc>
        <w:tc>
          <w:tcPr>
            <w:tcW w:w="7072" w:type="dxa"/>
            <w:shd w:val="clear" w:color="auto" w:fill="auto"/>
          </w:tcPr>
          <w:p w14:paraId="7DF61E5F" w14:textId="77777777" w:rsidR="00E217AF" w:rsidRPr="002B4658" w:rsidRDefault="00E217AF" w:rsidP="00024771">
            <w:pPr>
              <w:rPr>
                <w:rFonts w:ascii="Calibri" w:hAnsi="Calibri" w:cs="Calibri"/>
                <w:sz w:val="16"/>
                <w:szCs w:val="16"/>
              </w:rPr>
            </w:pPr>
            <w:r w:rsidRPr="002B4658">
              <w:rPr>
                <w:rFonts w:ascii="Calibri" w:hAnsi="Calibri" w:cs="Calibri"/>
                <w:sz w:val="16"/>
                <w:szCs w:val="16"/>
              </w:rPr>
              <w:t>1.</w:t>
            </w:r>
          </w:p>
          <w:p w14:paraId="7A72A292" w14:textId="77777777" w:rsidR="00E217AF" w:rsidRPr="002B4658" w:rsidRDefault="00E217AF" w:rsidP="00024771">
            <w:pPr>
              <w:rPr>
                <w:rFonts w:ascii="Calibri" w:hAnsi="Calibri" w:cs="Calibri"/>
                <w:color w:val="FF0000"/>
                <w:sz w:val="16"/>
                <w:szCs w:val="16"/>
              </w:rPr>
            </w:pPr>
          </w:p>
        </w:tc>
      </w:tr>
      <w:tr w:rsidR="00E217AF" w:rsidRPr="002B4658" w14:paraId="07F1EFEE" w14:textId="77777777" w:rsidTr="00F40033">
        <w:tc>
          <w:tcPr>
            <w:tcW w:w="1980" w:type="dxa"/>
            <w:vMerge/>
            <w:shd w:val="clear" w:color="auto" w:fill="F2F2F2" w:themeFill="background1" w:themeFillShade="F2"/>
          </w:tcPr>
          <w:p w14:paraId="46673AFE" w14:textId="77777777" w:rsidR="00E217AF" w:rsidRPr="002B4658" w:rsidRDefault="00E217AF" w:rsidP="00024771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7072" w:type="dxa"/>
          </w:tcPr>
          <w:p w14:paraId="014F0987" w14:textId="77777777" w:rsidR="00E217AF" w:rsidRPr="002B4658" w:rsidRDefault="00E217AF" w:rsidP="00024771">
            <w:pPr>
              <w:rPr>
                <w:rFonts w:ascii="Calibri" w:hAnsi="Calibri" w:cs="Calibri"/>
                <w:sz w:val="16"/>
                <w:szCs w:val="16"/>
              </w:rPr>
            </w:pPr>
            <w:r w:rsidRPr="002B4658">
              <w:rPr>
                <w:rFonts w:ascii="Calibri" w:hAnsi="Calibri" w:cs="Calibri"/>
                <w:sz w:val="16"/>
                <w:szCs w:val="16"/>
              </w:rPr>
              <w:t>2.</w:t>
            </w:r>
          </w:p>
          <w:p w14:paraId="72D8F312" w14:textId="77777777" w:rsidR="00E217AF" w:rsidRPr="002B4658" w:rsidRDefault="00E217AF" w:rsidP="00024771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E217AF" w:rsidRPr="002B4658" w14:paraId="5C977528" w14:textId="77777777" w:rsidTr="00F40033">
        <w:tc>
          <w:tcPr>
            <w:tcW w:w="1980" w:type="dxa"/>
            <w:vMerge/>
            <w:shd w:val="clear" w:color="auto" w:fill="F2F2F2" w:themeFill="background1" w:themeFillShade="F2"/>
          </w:tcPr>
          <w:p w14:paraId="678E30A3" w14:textId="77777777" w:rsidR="00E217AF" w:rsidRPr="002B4658" w:rsidRDefault="00E217AF" w:rsidP="00024771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7072" w:type="dxa"/>
          </w:tcPr>
          <w:p w14:paraId="54ECB960" w14:textId="77777777" w:rsidR="00E217AF" w:rsidRPr="002B4658" w:rsidRDefault="00E217AF" w:rsidP="00024771">
            <w:pPr>
              <w:rPr>
                <w:rFonts w:ascii="Calibri" w:hAnsi="Calibri" w:cs="Calibri"/>
                <w:sz w:val="16"/>
                <w:szCs w:val="16"/>
              </w:rPr>
            </w:pPr>
            <w:r w:rsidRPr="002B4658">
              <w:rPr>
                <w:rFonts w:ascii="Calibri" w:hAnsi="Calibri" w:cs="Calibri"/>
                <w:sz w:val="16"/>
                <w:szCs w:val="16"/>
              </w:rPr>
              <w:t>3.</w:t>
            </w:r>
          </w:p>
          <w:p w14:paraId="7ACE6F79" w14:textId="77777777" w:rsidR="00E217AF" w:rsidRPr="002B4658" w:rsidRDefault="00E217AF" w:rsidP="00024771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E217AF" w:rsidRPr="002B4658" w14:paraId="611C5F54" w14:textId="77777777" w:rsidTr="00466DCB">
        <w:trPr>
          <w:trHeight w:val="415"/>
        </w:trPr>
        <w:tc>
          <w:tcPr>
            <w:tcW w:w="1980" w:type="dxa"/>
            <w:vMerge/>
            <w:shd w:val="clear" w:color="auto" w:fill="F2F2F2" w:themeFill="background1" w:themeFillShade="F2"/>
          </w:tcPr>
          <w:p w14:paraId="397677A4" w14:textId="77777777" w:rsidR="00E217AF" w:rsidRPr="002B4658" w:rsidRDefault="00E217AF" w:rsidP="00024771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7072" w:type="dxa"/>
          </w:tcPr>
          <w:p w14:paraId="10D8AEF0" w14:textId="77777777" w:rsidR="00E217AF" w:rsidRPr="002B4658" w:rsidRDefault="00E217AF" w:rsidP="00024771">
            <w:pPr>
              <w:rPr>
                <w:rFonts w:ascii="Calibri" w:hAnsi="Calibri" w:cs="Calibri"/>
                <w:sz w:val="16"/>
                <w:szCs w:val="16"/>
              </w:rPr>
            </w:pPr>
            <w:r w:rsidRPr="002B4658">
              <w:rPr>
                <w:rFonts w:ascii="Calibri" w:hAnsi="Calibri" w:cs="Calibri"/>
                <w:sz w:val="16"/>
                <w:szCs w:val="16"/>
              </w:rPr>
              <w:t>4.</w:t>
            </w:r>
          </w:p>
          <w:p w14:paraId="3D0AC460" w14:textId="77777777" w:rsidR="00E217AF" w:rsidRPr="002B4658" w:rsidRDefault="00E217AF" w:rsidP="00386436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E217AF" w:rsidRPr="002B4658" w14:paraId="3234BC12" w14:textId="77777777" w:rsidTr="00466DCB">
        <w:trPr>
          <w:trHeight w:val="415"/>
        </w:trPr>
        <w:tc>
          <w:tcPr>
            <w:tcW w:w="1980" w:type="dxa"/>
            <w:vMerge/>
            <w:shd w:val="clear" w:color="auto" w:fill="F2F2F2" w:themeFill="background1" w:themeFillShade="F2"/>
          </w:tcPr>
          <w:p w14:paraId="48B67F4F" w14:textId="77777777" w:rsidR="00E217AF" w:rsidRPr="002B4658" w:rsidRDefault="00E217AF" w:rsidP="00024771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7072" w:type="dxa"/>
          </w:tcPr>
          <w:p w14:paraId="1C3ED9C3" w14:textId="1B0475B6" w:rsidR="00E217AF" w:rsidRPr="002B4658" w:rsidRDefault="00E217AF" w:rsidP="00024771">
            <w:pPr>
              <w:rPr>
                <w:rFonts w:ascii="Calibri" w:hAnsi="Calibri" w:cs="Calibri"/>
                <w:sz w:val="16"/>
                <w:szCs w:val="16"/>
              </w:rPr>
            </w:pPr>
            <w:r w:rsidRPr="002B4658">
              <w:rPr>
                <w:rFonts w:ascii="Calibri" w:hAnsi="Calibri" w:cs="Calibri"/>
                <w:sz w:val="16"/>
                <w:szCs w:val="16"/>
              </w:rPr>
              <w:t>5.</w:t>
            </w:r>
          </w:p>
        </w:tc>
      </w:tr>
      <w:tr w:rsidR="00247FC4" w:rsidRPr="002B4658" w14:paraId="3EA0ABB0" w14:textId="50CB2519" w:rsidTr="00466DCB">
        <w:tc>
          <w:tcPr>
            <w:tcW w:w="1980" w:type="dxa"/>
            <w:shd w:val="clear" w:color="auto" w:fill="F2F2F2" w:themeFill="background1" w:themeFillShade="F2"/>
          </w:tcPr>
          <w:p w14:paraId="31E56970" w14:textId="4B56A54E" w:rsidR="00247FC4" w:rsidRPr="002B4658" w:rsidRDefault="00247FC4" w:rsidP="00024771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2B4658">
              <w:rPr>
                <w:rFonts w:ascii="Calibri" w:hAnsi="Calibri" w:cs="Calibri"/>
                <w:b/>
                <w:sz w:val="16"/>
                <w:szCs w:val="16"/>
              </w:rPr>
              <w:t>Pôvodná podlahová plocha pred obnovou</w:t>
            </w:r>
          </w:p>
        </w:tc>
        <w:tc>
          <w:tcPr>
            <w:tcW w:w="7072" w:type="dxa"/>
          </w:tcPr>
          <w:p w14:paraId="490ACE7F" w14:textId="561077A7" w:rsidR="00247FC4" w:rsidRPr="002B4658" w:rsidRDefault="00247FC4" w:rsidP="00024771">
            <w:pPr>
              <w:rPr>
                <w:rFonts w:ascii="Calibri" w:hAnsi="Calibri" w:cs="Calibri"/>
                <w:sz w:val="16"/>
                <w:szCs w:val="16"/>
                <w:highlight w:val="yellow"/>
              </w:rPr>
            </w:pPr>
          </w:p>
        </w:tc>
      </w:tr>
      <w:tr w:rsidR="00247FC4" w:rsidRPr="002B4658" w14:paraId="0572C0A0" w14:textId="39155862" w:rsidTr="00466DCB">
        <w:tc>
          <w:tcPr>
            <w:tcW w:w="1980" w:type="dxa"/>
            <w:shd w:val="clear" w:color="auto" w:fill="F2F2F2" w:themeFill="background1" w:themeFillShade="F2"/>
          </w:tcPr>
          <w:p w14:paraId="51992314" w14:textId="01F06F19" w:rsidR="00247FC4" w:rsidRPr="002B4658" w:rsidRDefault="00247FC4" w:rsidP="00024771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2B4658">
              <w:rPr>
                <w:rFonts w:ascii="Calibri" w:hAnsi="Calibri" w:cs="Calibri"/>
                <w:b/>
                <w:sz w:val="16"/>
                <w:szCs w:val="16"/>
              </w:rPr>
              <w:t>Podlahová plocha po obnove</w:t>
            </w:r>
          </w:p>
        </w:tc>
        <w:tc>
          <w:tcPr>
            <w:tcW w:w="7072" w:type="dxa"/>
          </w:tcPr>
          <w:p w14:paraId="7AE38503" w14:textId="7FE2C10F" w:rsidR="00247FC4" w:rsidRPr="002B4658" w:rsidRDefault="00247FC4" w:rsidP="00024771">
            <w:pPr>
              <w:rPr>
                <w:rFonts w:ascii="Calibri" w:hAnsi="Calibri" w:cs="Calibri"/>
                <w:sz w:val="16"/>
                <w:szCs w:val="16"/>
                <w:highlight w:val="yellow"/>
              </w:rPr>
            </w:pPr>
          </w:p>
        </w:tc>
      </w:tr>
      <w:tr w:rsidR="00247FC4" w:rsidRPr="002B4658" w14:paraId="559D9BE0" w14:textId="0983A383" w:rsidTr="00C74637">
        <w:trPr>
          <w:trHeight w:val="541"/>
        </w:trPr>
        <w:tc>
          <w:tcPr>
            <w:tcW w:w="9052" w:type="dxa"/>
            <w:gridSpan w:val="2"/>
            <w:shd w:val="clear" w:color="auto" w:fill="F2F2F2" w:themeFill="background1" w:themeFillShade="F2"/>
          </w:tcPr>
          <w:p w14:paraId="44B457EB" w14:textId="602F169E" w:rsidR="00247FC4" w:rsidRPr="002B4658" w:rsidRDefault="00247FC4" w:rsidP="00A1545A">
            <w:pPr>
              <w:jc w:val="both"/>
              <w:rPr>
                <w:rFonts w:ascii="Calibri" w:hAnsi="Calibri" w:cs="Calibri"/>
                <w:i/>
                <w:sz w:val="12"/>
                <w:szCs w:val="12"/>
              </w:rPr>
            </w:pPr>
            <w:r w:rsidRPr="002B4658">
              <w:rPr>
                <w:rFonts w:ascii="Calibri" w:hAnsi="Calibri" w:cs="Calibri"/>
                <w:i/>
                <w:color w:val="000000"/>
                <w:sz w:val="12"/>
                <w:szCs w:val="12"/>
              </w:rPr>
              <w:t>V prípade rekonštrukci</w:t>
            </w:r>
            <w:r w:rsidR="00EF1B08" w:rsidRPr="002B4658">
              <w:rPr>
                <w:rFonts w:ascii="Calibri" w:hAnsi="Calibri" w:cs="Calibri"/>
                <w:i/>
                <w:color w:val="000000"/>
                <w:sz w:val="12"/>
                <w:szCs w:val="12"/>
              </w:rPr>
              <w:t>e</w:t>
            </w:r>
            <w:r w:rsidRPr="002B4658">
              <w:rPr>
                <w:rFonts w:ascii="Calibri" w:hAnsi="Calibri" w:cs="Calibri"/>
                <w:i/>
                <w:color w:val="000000"/>
                <w:sz w:val="12"/>
                <w:szCs w:val="12"/>
              </w:rPr>
              <w:t xml:space="preserve"> a modernizáci</w:t>
            </w:r>
            <w:r w:rsidR="00EF1B08" w:rsidRPr="002B4658">
              <w:rPr>
                <w:rFonts w:ascii="Calibri" w:hAnsi="Calibri" w:cs="Calibri"/>
                <w:i/>
                <w:color w:val="000000"/>
                <w:sz w:val="12"/>
                <w:szCs w:val="12"/>
              </w:rPr>
              <w:t>e</w:t>
            </w:r>
            <w:r w:rsidRPr="002B4658">
              <w:rPr>
                <w:rFonts w:ascii="Calibri" w:hAnsi="Calibri" w:cs="Calibri"/>
                <w:i/>
                <w:color w:val="000000"/>
                <w:sz w:val="12"/>
                <w:szCs w:val="12"/>
              </w:rPr>
              <w:t xml:space="preserve"> stavieb, pri ktorých objektívne nie je možné určiť pôvodnú a novú podlahovú plochu (napr. hrady, zámky a pod.), užívateľ v takýchto prípadoch predmetný údaj neuvedie. </w:t>
            </w:r>
            <w:r w:rsidR="00386436" w:rsidRPr="002B4658">
              <w:rPr>
                <w:rFonts w:ascii="Calibri" w:hAnsi="Calibri" w:cs="Calibri"/>
                <w:i/>
                <w:color w:val="000000"/>
                <w:sz w:val="12"/>
                <w:szCs w:val="12"/>
              </w:rPr>
              <w:t xml:space="preserve">Subjekt na zapojenie </w:t>
            </w:r>
            <w:r w:rsidR="00137952" w:rsidRPr="002B4658">
              <w:rPr>
                <w:rFonts w:ascii="Calibri" w:hAnsi="Calibri" w:cs="Calibri"/>
                <w:i/>
                <w:color w:val="000000"/>
                <w:sz w:val="12"/>
                <w:szCs w:val="12"/>
              </w:rPr>
              <w:t xml:space="preserve"> v tomto bode</w:t>
            </w:r>
            <w:r w:rsidRPr="002B4658">
              <w:rPr>
                <w:rFonts w:ascii="Calibri" w:hAnsi="Calibri" w:cs="Calibri"/>
                <w:i/>
                <w:color w:val="000000"/>
                <w:sz w:val="12"/>
                <w:szCs w:val="12"/>
              </w:rPr>
              <w:t xml:space="preserve"> náležite odôvodní, prečo </w:t>
            </w:r>
            <w:r w:rsidR="00362591" w:rsidRPr="002B4658">
              <w:rPr>
                <w:rFonts w:ascii="Calibri" w:hAnsi="Calibri" w:cs="Calibri"/>
                <w:i/>
                <w:color w:val="000000"/>
                <w:sz w:val="12"/>
                <w:szCs w:val="12"/>
              </w:rPr>
              <w:t>ne</w:t>
            </w:r>
            <w:r w:rsidRPr="002B4658">
              <w:rPr>
                <w:rFonts w:ascii="Calibri" w:hAnsi="Calibri" w:cs="Calibri"/>
                <w:i/>
                <w:color w:val="000000"/>
                <w:sz w:val="12"/>
                <w:szCs w:val="12"/>
              </w:rPr>
              <w:t>uv</w:t>
            </w:r>
            <w:r w:rsidR="00362591" w:rsidRPr="002B4658">
              <w:rPr>
                <w:rFonts w:ascii="Calibri" w:hAnsi="Calibri" w:cs="Calibri"/>
                <w:i/>
                <w:color w:val="000000"/>
                <w:sz w:val="12"/>
                <w:szCs w:val="12"/>
              </w:rPr>
              <w:t>i</w:t>
            </w:r>
            <w:r w:rsidRPr="002B4658">
              <w:rPr>
                <w:rFonts w:ascii="Calibri" w:hAnsi="Calibri" w:cs="Calibri"/>
                <w:i/>
                <w:color w:val="000000"/>
                <w:sz w:val="12"/>
                <w:szCs w:val="12"/>
              </w:rPr>
              <w:t>ed</w:t>
            </w:r>
            <w:r w:rsidR="00362591" w:rsidRPr="002B4658">
              <w:rPr>
                <w:rFonts w:ascii="Calibri" w:hAnsi="Calibri" w:cs="Calibri"/>
                <w:i/>
                <w:color w:val="000000"/>
                <w:sz w:val="12"/>
                <w:szCs w:val="12"/>
              </w:rPr>
              <w:t>ol</w:t>
            </w:r>
            <w:r w:rsidRPr="002B4658">
              <w:rPr>
                <w:rFonts w:ascii="Calibri" w:hAnsi="Calibri" w:cs="Calibri"/>
                <w:i/>
                <w:color w:val="000000"/>
                <w:sz w:val="12"/>
                <w:szCs w:val="12"/>
              </w:rPr>
              <w:t xml:space="preserve"> pôvodn</w:t>
            </w:r>
            <w:r w:rsidR="00362591" w:rsidRPr="002B4658">
              <w:rPr>
                <w:rFonts w:ascii="Calibri" w:hAnsi="Calibri" w:cs="Calibri"/>
                <w:i/>
                <w:color w:val="000000"/>
                <w:sz w:val="12"/>
                <w:szCs w:val="12"/>
              </w:rPr>
              <w:t>ú</w:t>
            </w:r>
            <w:r w:rsidRPr="002B4658">
              <w:rPr>
                <w:rFonts w:ascii="Calibri" w:hAnsi="Calibri" w:cs="Calibri"/>
                <w:i/>
                <w:color w:val="000000"/>
                <w:sz w:val="12"/>
                <w:szCs w:val="12"/>
              </w:rPr>
              <w:t xml:space="preserve"> a nov</w:t>
            </w:r>
            <w:r w:rsidR="00362591" w:rsidRPr="002B4658">
              <w:rPr>
                <w:rFonts w:ascii="Calibri" w:hAnsi="Calibri" w:cs="Calibri"/>
                <w:i/>
                <w:color w:val="000000"/>
                <w:sz w:val="12"/>
                <w:szCs w:val="12"/>
              </w:rPr>
              <w:t>ú</w:t>
            </w:r>
            <w:r w:rsidRPr="002B4658">
              <w:rPr>
                <w:rFonts w:ascii="Calibri" w:hAnsi="Calibri" w:cs="Calibri"/>
                <w:i/>
                <w:color w:val="000000"/>
                <w:sz w:val="12"/>
                <w:szCs w:val="12"/>
              </w:rPr>
              <w:t xml:space="preserve"> podlahov</w:t>
            </w:r>
            <w:r w:rsidR="00362591" w:rsidRPr="002B4658">
              <w:rPr>
                <w:rFonts w:ascii="Calibri" w:hAnsi="Calibri" w:cs="Calibri"/>
                <w:i/>
                <w:color w:val="000000"/>
                <w:sz w:val="12"/>
                <w:szCs w:val="12"/>
              </w:rPr>
              <w:t>ú</w:t>
            </w:r>
            <w:r w:rsidRPr="002B4658">
              <w:rPr>
                <w:rFonts w:ascii="Calibri" w:hAnsi="Calibri" w:cs="Calibri"/>
                <w:i/>
                <w:color w:val="000000"/>
                <w:sz w:val="12"/>
                <w:szCs w:val="12"/>
              </w:rPr>
              <w:t xml:space="preserve"> ploch</w:t>
            </w:r>
            <w:r w:rsidR="00362591" w:rsidRPr="002B4658">
              <w:rPr>
                <w:rFonts w:ascii="Calibri" w:hAnsi="Calibri" w:cs="Calibri"/>
                <w:i/>
                <w:color w:val="000000"/>
                <w:sz w:val="12"/>
                <w:szCs w:val="12"/>
              </w:rPr>
              <w:t>u</w:t>
            </w:r>
            <w:r w:rsidRPr="002B4658">
              <w:rPr>
                <w:rFonts w:ascii="Calibri" w:hAnsi="Calibri" w:cs="Calibri"/>
                <w:i/>
                <w:color w:val="000000"/>
                <w:sz w:val="12"/>
                <w:szCs w:val="12"/>
              </w:rPr>
              <w:t xml:space="preserve"> rekonštruovanej národnej kultúrnej pamiatky.</w:t>
            </w:r>
          </w:p>
        </w:tc>
      </w:tr>
      <w:tr w:rsidR="00247FC4" w:rsidRPr="002B4658" w14:paraId="0817EE41" w14:textId="43438193" w:rsidTr="00C74637">
        <w:trPr>
          <w:trHeight w:val="549"/>
        </w:trPr>
        <w:tc>
          <w:tcPr>
            <w:tcW w:w="9052" w:type="dxa"/>
            <w:gridSpan w:val="2"/>
            <w:shd w:val="clear" w:color="auto" w:fill="auto"/>
          </w:tcPr>
          <w:p w14:paraId="5CD4F00E" w14:textId="1A249296" w:rsidR="00247FC4" w:rsidRPr="002B4658" w:rsidRDefault="00247FC4" w:rsidP="00024771">
            <w:pPr>
              <w:rPr>
                <w:rFonts w:ascii="Calibri" w:hAnsi="Calibri" w:cs="Calibri"/>
                <w:i/>
                <w:color w:val="000000"/>
                <w:sz w:val="18"/>
                <w:szCs w:val="18"/>
                <w:highlight w:val="yellow"/>
              </w:rPr>
            </w:pPr>
          </w:p>
          <w:p w14:paraId="61204F60" w14:textId="08184E9A" w:rsidR="00247FC4" w:rsidRPr="002B4658" w:rsidRDefault="00247FC4" w:rsidP="00024771">
            <w:pPr>
              <w:rPr>
                <w:rFonts w:ascii="Calibri" w:hAnsi="Calibri" w:cs="Calibri"/>
                <w:i/>
                <w:color w:val="000000"/>
                <w:sz w:val="18"/>
                <w:szCs w:val="18"/>
                <w:highlight w:val="yellow"/>
              </w:rPr>
            </w:pPr>
          </w:p>
          <w:p w14:paraId="1B64E0FC" w14:textId="278C0FB6" w:rsidR="00C74637" w:rsidRPr="002B4658" w:rsidRDefault="00C74637" w:rsidP="00024771">
            <w:pPr>
              <w:rPr>
                <w:rFonts w:ascii="Calibri" w:hAnsi="Calibri" w:cs="Calibri"/>
                <w:i/>
                <w:color w:val="000000"/>
                <w:sz w:val="18"/>
                <w:szCs w:val="18"/>
                <w:highlight w:val="yellow"/>
              </w:rPr>
            </w:pPr>
          </w:p>
        </w:tc>
      </w:tr>
    </w:tbl>
    <w:p w14:paraId="18820C29" w14:textId="77777777" w:rsidR="00C86CD6" w:rsidRPr="002B4658" w:rsidRDefault="00C86CD6" w:rsidP="00D5412D">
      <w:pPr>
        <w:rPr>
          <w:rFonts w:ascii="Calibri" w:hAnsi="Calibri" w:cs="Calibri"/>
        </w:rPr>
      </w:pPr>
    </w:p>
    <w:p w14:paraId="501930EC" w14:textId="77777777" w:rsidR="00B32B87" w:rsidRPr="002B4658" w:rsidRDefault="00B32B87" w:rsidP="00B32B87">
      <w:pPr>
        <w:pStyle w:val="Nadpis1"/>
        <w:numPr>
          <w:ilvl w:val="0"/>
          <w:numId w:val="1"/>
        </w:numPr>
        <w:spacing w:before="0" w:after="62" w:line="262" w:lineRule="auto"/>
        <w:ind w:left="426"/>
        <w:rPr>
          <w:rFonts w:ascii="Calibri" w:eastAsiaTheme="minorHAnsi" w:hAnsi="Calibri" w:cs="Calibri"/>
          <w:bCs/>
          <w:color w:val="0070C0"/>
          <w:sz w:val="28"/>
          <w:szCs w:val="28"/>
        </w:rPr>
      </w:pPr>
      <w:r w:rsidRPr="002B4658">
        <w:rPr>
          <w:rFonts w:ascii="Calibri" w:eastAsiaTheme="minorHAnsi" w:hAnsi="Calibri" w:cs="Calibri"/>
          <w:b/>
          <w:bCs/>
          <w:color w:val="0070C0"/>
          <w:sz w:val="28"/>
          <w:szCs w:val="28"/>
        </w:rPr>
        <w:t>Miesto realizácie projektu</w:t>
      </w:r>
      <w:r w:rsidR="00FA1877" w:rsidRPr="002B4658">
        <w:rPr>
          <w:rFonts w:ascii="Calibri" w:eastAsiaTheme="minorHAnsi" w:hAnsi="Calibri" w:cs="Calibri"/>
          <w:bCs/>
          <w:color w:val="0070C0"/>
          <w:sz w:val="28"/>
          <w:szCs w:val="28"/>
        </w:rPr>
        <w:t xml:space="preserve"> </w:t>
      </w:r>
      <w:r w:rsidR="00FA1877" w:rsidRPr="002B4658">
        <w:rPr>
          <w:rFonts w:ascii="Calibri" w:eastAsiaTheme="minorHAnsi" w:hAnsi="Calibri" w:cs="Calibri"/>
          <w:bCs/>
          <w:color w:val="0070C0"/>
          <w:sz w:val="12"/>
          <w:szCs w:val="12"/>
        </w:rPr>
        <w:t>-</w:t>
      </w:r>
      <w:r w:rsidR="00FA1877" w:rsidRPr="002B4658">
        <w:rPr>
          <w:rFonts w:ascii="Calibri" w:eastAsiaTheme="minorHAnsi" w:hAnsi="Calibri" w:cs="Calibri"/>
          <w:bCs/>
          <w:color w:val="0070C0"/>
          <w:sz w:val="28"/>
          <w:szCs w:val="28"/>
        </w:rPr>
        <w:t xml:space="preserve"> </w:t>
      </w:r>
      <w:r w:rsidR="00FA1877" w:rsidRPr="002B4658">
        <w:rPr>
          <w:rFonts w:ascii="Calibri" w:eastAsiaTheme="minorHAnsi" w:hAnsi="Calibri" w:cs="Calibri"/>
          <w:b/>
          <w:bCs/>
          <w:i/>
          <w:color w:val="FF0000"/>
          <w:sz w:val="12"/>
          <w:szCs w:val="12"/>
        </w:rPr>
        <w:t>Vypĺňa žiadateľ</w:t>
      </w:r>
    </w:p>
    <w:p w14:paraId="7176B821" w14:textId="053006CE" w:rsidR="00B32B87" w:rsidRPr="002B4658" w:rsidRDefault="00FC2066" w:rsidP="00466DCB">
      <w:pPr>
        <w:spacing w:after="0"/>
        <w:jc w:val="both"/>
        <w:rPr>
          <w:rFonts w:ascii="Calibri" w:hAnsi="Calibri" w:cs="Calibri"/>
          <w:bCs/>
          <w:i/>
          <w:color w:val="FF0000"/>
          <w:sz w:val="12"/>
          <w:szCs w:val="12"/>
        </w:rPr>
      </w:pPr>
      <w:r w:rsidRPr="002B4658">
        <w:rPr>
          <w:rFonts w:ascii="Calibri" w:hAnsi="Calibri" w:cs="Calibri"/>
          <w:bCs/>
          <w:i/>
          <w:color w:val="FF0000"/>
          <w:sz w:val="12"/>
          <w:szCs w:val="12"/>
        </w:rPr>
        <w:t xml:space="preserve">Žiadateľ </w:t>
      </w:r>
      <w:r w:rsidR="004D6D0F" w:rsidRPr="002B4658">
        <w:rPr>
          <w:rFonts w:ascii="Calibri" w:hAnsi="Calibri" w:cs="Calibri"/>
          <w:bCs/>
          <w:i/>
          <w:color w:val="FF0000"/>
          <w:sz w:val="12"/>
          <w:szCs w:val="12"/>
        </w:rPr>
        <w:t xml:space="preserve"> </w:t>
      </w:r>
      <w:r w:rsidR="00B32B87" w:rsidRPr="002B4658">
        <w:rPr>
          <w:rFonts w:ascii="Calibri" w:hAnsi="Calibri" w:cs="Calibri"/>
          <w:bCs/>
          <w:i/>
          <w:color w:val="FF0000"/>
          <w:sz w:val="12"/>
          <w:szCs w:val="12"/>
        </w:rPr>
        <w:t xml:space="preserve">definuje miesto realizácie projektu na najnižšiu možnú úroveň. </w:t>
      </w:r>
      <w:r w:rsidR="00EE5C6E" w:rsidRPr="002B4658">
        <w:rPr>
          <w:rFonts w:ascii="Calibri" w:hAnsi="Calibri" w:cs="Calibri"/>
          <w:bCs/>
          <w:i/>
          <w:color w:val="FF0000"/>
          <w:sz w:val="12"/>
          <w:szCs w:val="12"/>
        </w:rPr>
        <w:t>M</w:t>
      </w:r>
      <w:r w:rsidR="00B32B87" w:rsidRPr="002B4658">
        <w:rPr>
          <w:rFonts w:ascii="Calibri" w:hAnsi="Calibri" w:cs="Calibri"/>
          <w:bCs/>
          <w:i/>
          <w:color w:val="FF0000"/>
          <w:sz w:val="12"/>
          <w:szCs w:val="12"/>
        </w:rPr>
        <w:t xml:space="preserve">iestom realizácie projektu </w:t>
      </w:r>
      <w:r w:rsidR="00EE5C6E" w:rsidRPr="002B4658">
        <w:rPr>
          <w:rFonts w:ascii="Calibri" w:hAnsi="Calibri" w:cs="Calibri"/>
          <w:bCs/>
          <w:i/>
          <w:color w:val="FF0000"/>
          <w:sz w:val="12"/>
          <w:szCs w:val="12"/>
        </w:rPr>
        <w:t xml:space="preserve">sa </w:t>
      </w:r>
      <w:r w:rsidR="00B32B87" w:rsidRPr="002B4658">
        <w:rPr>
          <w:rFonts w:ascii="Calibri" w:hAnsi="Calibri" w:cs="Calibri"/>
          <w:bCs/>
          <w:i/>
          <w:color w:val="FF0000"/>
          <w:sz w:val="12"/>
          <w:szCs w:val="12"/>
        </w:rPr>
        <w:t xml:space="preserve">rozumie </w:t>
      </w:r>
      <w:r w:rsidR="00AC2B58" w:rsidRPr="002B4658">
        <w:rPr>
          <w:rFonts w:ascii="Calibri" w:hAnsi="Calibri" w:cs="Calibri"/>
          <w:bCs/>
          <w:i/>
          <w:color w:val="FF0000"/>
          <w:sz w:val="12"/>
          <w:szCs w:val="12"/>
        </w:rPr>
        <w:t>miesto, kde sa nachádza</w:t>
      </w:r>
      <w:r w:rsidR="00EE5C6E" w:rsidRPr="002B4658">
        <w:rPr>
          <w:rFonts w:ascii="Calibri" w:hAnsi="Calibri" w:cs="Calibri"/>
          <w:bCs/>
          <w:i/>
          <w:color w:val="FF0000"/>
          <w:sz w:val="12"/>
          <w:szCs w:val="12"/>
        </w:rPr>
        <w:t xml:space="preserve"> NKP</w:t>
      </w:r>
      <w:r w:rsidR="00AC2B58" w:rsidRPr="002B4658">
        <w:rPr>
          <w:rFonts w:ascii="Calibri" w:hAnsi="Calibri" w:cs="Calibri"/>
          <w:bCs/>
          <w:i/>
          <w:color w:val="FF0000"/>
          <w:sz w:val="12"/>
          <w:szCs w:val="12"/>
        </w:rPr>
        <w:t>, na obnovu ktorej je zameraná ŽoZNP</w:t>
      </w:r>
    </w:p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418"/>
        <w:gridCol w:w="2118"/>
        <w:gridCol w:w="1570"/>
        <w:gridCol w:w="1276"/>
        <w:gridCol w:w="1843"/>
        <w:gridCol w:w="1842"/>
      </w:tblGrid>
      <w:tr w:rsidR="004D6D0F" w:rsidRPr="002B4658" w14:paraId="6CB9557D" w14:textId="77777777" w:rsidTr="00466DCB">
        <w:tc>
          <w:tcPr>
            <w:tcW w:w="418" w:type="dxa"/>
            <w:shd w:val="clear" w:color="auto" w:fill="F2F2F2" w:themeFill="background1" w:themeFillShade="F2"/>
          </w:tcPr>
          <w:p w14:paraId="7282C77E" w14:textId="77777777" w:rsidR="004D6D0F" w:rsidRPr="002B4658" w:rsidRDefault="004D6D0F" w:rsidP="00A1545A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2B4658">
              <w:rPr>
                <w:rFonts w:ascii="Calibri" w:hAnsi="Calibri" w:cs="Calibri"/>
                <w:b/>
                <w:sz w:val="16"/>
                <w:szCs w:val="16"/>
              </w:rPr>
              <w:t>P. č.</w:t>
            </w:r>
          </w:p>
        </w:tc>
        <w:tc>
          <w:tcPr>
            <w:tcW w:w="2118" w:type="dxa"/>
            <w:shd w:val="clear" w:color="auto" w:fill="F2F2F2" w:themeFill="background1" w:themeFillShade="F2"/>
          </w:tcPr>
          <w:p w14:paraId="1E2C1035" w14:textId="77777777" w:rsidR="004D6D0F" w:rsidRPr="002B4658" w:rsidRDefault="004D6D0F" w:rsidP="00466DCB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2B4658">
              <w:rPr>
                <w:rFonts w:ascii="Calibri" w:hAnsi="Calibri" w:cs="Calibri"/>
                <w:b/>
                <w:sz w:val="16"/>
                <w:szCs w:val="16"/>
              </w:rPr>
              <w:t>Štát</w:t>
            </w:r>
          </w:p>
        </w:tc>
        <w:tc>
          <w:tcPr>
            <w:tcW w:w="1570" w:type="dxa"/>
            <w:shd w:val="clear" w:color="auto" w:fill="F2F2F2" w:themeFill="background1" w:themeFillShade="F2"/>
          </w:tcPr>
          <w:p w14:paraId="1B76763B" w14:textId="77777777" w:rsidR="004D6D0F" w:rsidRPr="002B4658" w:rsidRDefault="004D6D0F" w:rsidP="00466DCB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2B4658">
              <w:rPr>
                <w:rFonts w:ascii="Calibri" w:hAnsi="Calibri" w:cs="Calibri"/>
                <w:b/>
                <w:sz w:val="16"/>
                <w:szCs w:val="16"/>
              </w:rPr>
              <w:t>Región</w:t>
            </w:r>
          </w:p>
          <w:p w14:paraId="2AA27905" w14:textId="77777777" w:rsidR="004D6D0F" w:rsidRPr="002B4658" w:rsidRDefault="004D6D0F" w:rsidP="00466DC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2B4658">
              <w:rPr>
                <w:rFonts w:ascii="Calibri" w:hAnsi="Calibri" w:cs="Calibri"/>
                <w:b/>
                <w:sz w:val="16"/>
                <w:szCs w:val="16"/>
              </w:rPr>
              <w:t>(NUTS II)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36098883" w14:textId="77777777" w:rsidR="004D6D0F" w:rsidRPr="002B4658" w:rsidRDefault="004D6D0F" w:rsidP="00466DCB">
            <w:pPr>
              <w:tabs>
                <w:tab w:val="center" w:pos="1785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2B4658">
              <w:rPr>
                <w:rFonts w:ascii="Calibri" w:hAnsi="Calibri" w:cs="Calibri"/>
                <w:b/>
                <w:sz w:val="16"/>
                <w:szCs w:val="16"/>
              </w:rPr>
              <w:t>Vyšší územný celok</w:t>
            </w:r>
          </w:p>
          <w:p w14:paraId="26C6DF4F" w14:textId="77777777" w:rsidR="004D6D0F" w:rsidRPr="002B4658" w:rsidRDefault="004D6D0F" w:rsidP="00466DC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2B4658">
              <w:rPr>
                <w:rFonts w:ascii="Calibri" w:hAnsi="Calibri" w:cs="Calibri"/>
                <w:b/>
                <w:sz w:val="16"/>
                <w:szCs w:val="16"/>
              </w:rPr>
              <w:t>(NUTS III)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3671ABBF" w14:textId="77777777" w:rsidR="004D6D0F" w:rsidRPr="002B4658" w:rsidRDefault="004D6D0F" w:rsidP="00466DCB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2B4658">
              <w:rPr>
                <w:rFonts w:ascii="Calibri" w:hAnsi="Calibri" w:cs="Calibri"/>
                <w:b/>
                <w:sz w:val="16"/>
                <w:szCs w:val="16"/>
              </w:rPr>
              <w:t>Okres</w:t>
            </w:r>
          </w:p>
          <w:p w14:paraId="41D69441" w14:textId="77777777" w:rsidR="004D6D0F" w:rsidRPr="002B4658" w:rsidRDefault="004D6D0F" w:rsidP="00466DC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2B4658">
              <w:rPr>
                <w:rFonts w:ascii="Calibri" w:hAnsi="Calibri" w:cs="Calibri"/>
                <w:sz w:val="16"/>
                <w:szCs w:val="16"/>
              </w:rPr>
              <w:t>(LAU1)</w:t>
            </w:r>
          </w:p>
        </w:tc>
        <w:tc>
          <w:tcPr>
            <w:tcW w:w="1842" w:type="dxa"/>
            <w:shd w:val="clear" w:color="auto" w:fill="F2F2F2" w:themeFill="background1" w:themeFillShade="F2"/>
          </w:tcPr>
          <w:p w14:paraId="60026198" w14:textId="77777777" w:rsidR="004D6D0F" w:rsidRPr="002B4658" w:rsidRDefault="004D6D0F" w:rsidP="00466DCB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2B4658">
              <w:rPr>
                <w:rFonts w:ascii="Calibri" w:hAnsi="Calibri" w:cs="Calibri"/>
                <w:b/>
                <w:sz w:val="16"/>
                <w:szCs w:val="16"/>
              </w:rPr>
              <w:t>Obec</w:t>
            </w:r>
          </w:p>
          <w:p w14:paraId="5666F835" w14:textId="77777777" w:rsidR="004D6D0F" w:rsidRPr="002B4658" w:rsidRDefault="004D6D0F" w:rsidP="00466DCB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2B4658">
              <w:rPr>
                <w:rFonts w:ascii="Calibri" w:hAnsi="Calibri" w:cs="Calibri"/>
                <w:sz w:val="16"/>
                <w:szCs w:val="16"/>
              </w:rPr>
              <w:t>(LAU2)</w:t>
            </w:r>
          </w:p>
        </w:tc>
      </w:tr>
      <w:tr w:rsidR="004D6D0F" w:rsidRPr="002B4658" w14:paraId="5D9F7A2F" w14:textId="77777777" w:rsidTr="00466DCB">
        <w:tc>
          <w:tcPr>
            <w:tcW w:w="418" w:type="dxa"/>
          </w:tcPr>
          <w:p w14:paraId="1D11A0A9" w14:textId="77777777" w:rsidR="004D6D0F" w:rsidRPr="002B4658" w:rsidRDefault="004D6D0F" w:rsidP="00A1545A">
            <w:pPr>
              <w:rPr>
                <w:rFonts w:ascii="Calibri" w:hAnsi="Calibri" w:cs="Calibri"/>
                <w:sz w:val="16"/>
                <w:szCs w:val="16"/>
              </w:rPr>
            </w:pPr>
          </w:p>
          <w:p w14:paraId="484D3DCC" w14:textId="77777777" w:rsidR="004D6D0F" w:rsidRPr="002B4658" w:rsidRDefault="004D6D0F" w:rsidP="00466DCB">
            <w:pPr>
              <w:rPr>
                <w:rFonts w:ascii="Calibri" w:hAnsi="Calibri" w:cs="Calibri"/>
                <w:sz w:val="16"/>
                <w:szCs w:val="16"/>
              </w:rPr>
            </w:pPr>
          </w:p>
          <w:p w14:paraId="5648A31C" w14:textId="77777777" w:rsidR="004D6D0F" w:rsidRPr="002B4658" w:rsidRDefault="004D6D0F" w:rsidP="00466DC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118" w:type="dxa"/>
          </w:tcPr>
          <w:p w14:paraId="3BA64782" w14:textId="77777777" w:rsidR="004D6D0F" w:rsidRPr="002B4658" w:rsidRDefault="004D6D0F" w:rsidP="00466DCB">
            <w:pPr>
              <w:rPr>
                <w:rFonts w:ascii="Calibri" w:hAnsi="Calibri" w:cs="Calibri"/>
                <w:sz w:val="16"/>
                <w:szCs w:val="16"/>
              </w:rPr>
            </w:pPr>
          </w:p>
          <w:p w14:paraId="75121400" w14:textId="77777777" w:rsidR="004D6D0F" w:rsidRPr="002B4658" w:rsidRDefault="004D6D0F" w:rsidP="00466DCB">
            <w:pPr>
              <w:rPr>
                <w:rFonts w:ascii="Calibri" w:hAnsi="Calibri" w:cs="Calibri"/>
                <w:sz w:val="16"/>
                <w:szCs w:val="16"/>
              </w:rPr>
            </w:pPr>
          </w:p>
          <w:p w14:paraId="519632AB" w14:textId="77777777" w:rsidR="004D6D0F" w:rsidRPr="002B4658" w:rsidRDefault="004D6D0F" w:rsidP="00466DC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570" w:type="dxa"/>
          </w:tcPr>
          <w:p w14:paraId="0A22AEE7" w14:textId="77777777" w:rsidR="004D6D0F" w:rsidRPr="002B4658" w:rsidRDefault="004D6D0F" w:rsidP="00466DCB">
            <w:pPr>
              <w:rPr>
                <w:rFonts w:ascii="Calibri" w:hAnsi="Calibri" w:cs="Calibri"/>
                <w:sz w:val="16"/>
                <w:szCs w:val="16"/>
              </w:rPr>
            </w:pPr>
          </w:p>
          <w:p w14:paraId="6F9C9328" w14:textId="77777777" w:rsidR="004D6D0F" w:rsidRPr="002B4658" w:rsidRDefault="004D6D0F" w:rsidP="00466DCB">
            <w:pPr>
              <w:rPr>
                <w:rFonts w:ascii="Calibri" w:hAnsi="Calibri" w:cs="Calibri"/>
                <w:sz w:val="16"/>
                <w:szCs w:val="16"/>
              </w:rPr>
            </w:pPr>
          </w:p>
          <w:p w14:paraId="64C64B0F" w14:textId="77777777" w:rsidR="004D6D0F" w:rsidRPr="002B4658" w:rsidRDefault="004D6D0F" w:rsidP="00466DC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76" w:type="dxa"/>
          </w:tcPr>
          <w:p w14:paraId="263A5D16" w14:textId="77777777" w:rsidR="004D6D0F" w:rsidRPr="002B4658" w:rsidRDefault="004D6D0F" w:rsidP="00466DCB">
            <w:pPr>
              <w:rPr>
                <w:rFonts w:ascii="Calibri" w:hAnsi="Calibri" w:cs="Calibri"/>
                <w:sz w:val="16"/>
                <w:szCs w:val="16"/>
              </w:rPr>
            </w:pPr>
          </w:p>
          <w:p w14:paraId="2811D848" w14:textId="77777777" w:rsidR="004D6D0F" w:rsidRPr="002B4658" w:rsidRDefault="004D6D0F" w:rsidP="00466DCB">
            <w:pPr>
              <w:rPr>
                <w:rFonts w:ascii="Calibri" w:hAnsi="Calibri" w:cs="Calibri"/>
                <w:sz w:val="16"/>
                <w:szCs w:val="16"/>
              </w:rPr>
            </w:pPr>
          </w:p>
          <w:p w14:paraId="4FA2F9FA" w14:textId="77777777" w:rsidR="004D6D0F" w:rsidRPr="002B4658" w:rsidRDefault="004D6D0F" w:rsidP="00466DC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43" w:type="dxa"/>
          </w:tcPr>
          <w:p w14:paraId="3A5CD206" w14:textId="77777777" w:rsidR="004D6D0F" w:rsidRPr="002B4658" w:rsidRDefault="004D6D0F" w:rsidP="00466DCB">
            <w:pPr>
              <w:rPr>
                <w:rFonts w:ascii="Calibri" w:hAnsi="Calibri" w:cs="Calibri"/>
                <w:sz w:val="16"/>
                <w:szCs w:val="16"/>
              </w:rPr>
            </w:pPr>
          </w:p>
          <w:p w14:paraId="15F200BB" w14:textId="77777777" w:rsidR="004D6D0F" w:rsidRPr="002B4658" w:rsidRDefault="004D6D0F" w:rsidP="00466DCB">
            <w:pPr>
              <w:rPr>
                <w:rFonts w:ascii="Calibri" w:hAnsi="Calibri" w:cs="Calibri"/>
                <w:sz w:val="16"/>
                <w:szCs w:val="16"/>
              </w:rPr>
            </w:pPr>
          </w:p>
          <w:p w14:paraId="0012C387" w14:textId="77777777" w:rsidR="004D6D0F" w:rsidRPr="002B4658" w:rsidRDefault="004D6D0F" w:rsidP="00466DC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42" w:type="dxa"/>
          </w:tcPr>
          <w:p w14:paraId="6AE3D15B" w14:textId="77777777" w:rsidR="004D6D0F" w:rsidRPr="002B4658" w:rsidRDefault="004D6D0F" w:rsidP="00466DCB">
            <w:pPr>
              <w:rPr>
                <w:rFonts w:ascii="Calibri" w:hAnsi="Calibri" w:cs="Calibri"/>
                <w:sz w:val="16"/>
                <w:szCs w:val="16"/>
              </w:rPr>
            </w:pPr>
          </w:p>
          <w:p w14:paraId="40E37C8E" w14:textId="77777777" w:rsidR="004D6D0F" w:rsidRPr="002B4658" w:rsidRDefault="004D6D0F" w:rsidP="00466DCB">
            <w:pPr>
              <w:rPr>
                <w:rFonts w:ascii="Calibri" w:hAnsi="Calibri" w:cs="Calibri"/>
                <w:sz w:val="16"/>
                <w:szCs w:val="16"/>
              </w:rPr>
            </w:pPr>
          </w:p>
          <w:p w14:paraId="722E3BCF" w14:textId="77777777" w:rsidR="004D6D0F" w:rsidRPr="002B4658" w:rsidRDefault="004D6D0F" w:rsidP="00466DC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4D6D0F" w:rsidRPr="002B4658" w14:paraId="0A763667" w14:textId="77777777" w:rsidTr="00466DCB">
        <w:tc>
          <w:tcPr>
            <w:tcW w:w="418" w:type="dxa"/>
          </w:tcPr>
          <w:p w14:paraId="4A1F473F" w14:textId="77777777" w:rsidR="004D6D0F" w:rsidRPr="002B4658" w:rsidRDefault="004D6D0F" w:rsidP="00A1545A">
            <w:pPr>
              <w:rPr>
                <w:rFonts w:ascii="Calibri" w:hAnsi="Calibri" w:cs="Calibri"/>
                <w:sz w:val="16"/>
                <w:szCs w:val="16"/>
              </w:rPr>
            </w:pPr>
          </w:p>
          <w:p w14:paraId="2CFD247D" w14:textId="77777777" w:rsidR="004D6D0F" w:rsidRPr="002B4658" w:rsidRDefault="004D6D0F" w:rsidP="00466DCB">
            <w:pPr>
              <w:rPr>
                <w:rFonts w:ascii="Calibri" w:hAnsi="Calibri" w:cs="Calibri"/>
                <w:sz w:val="16"/>
                <w:szCs w:val="16"/>
              </w:rPr>
            </w:pPr>
          </w:p>
          <w:p w14:paraId="066D98C5" w14:textId="77777777" w:rsidR="004D6D0F" w:rsidRPr="002B4658" w:rsidRDefault="004D6D0F" w:rsidP="00466DC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118" w:type="dxa"/>
          </w:tcPr>
          <w:p w14:paraId="358A6A60" w14:textId="77777777" w:rsidR="004D6D0F" w:rsidRPr="002B4658" w:rsidRDefault="004D6D0F" w:rsidP="00466DCB">
            <w:pPr>
              <w:rPr>
                <w:rFonts w:ascii="Calibri" w:hAnsi="Calibri" w:cs="Calibri"/>
                <w:sz w:val="16"/>
                <w:szCs w:val="16"/>
              </w:rPr>
            </w:pPr>
          </w:p>
          <w:p w14:paraId="1A1FB02E" w14:textId="77777777" w:rsidR="004D6D0F" w:rsidRPr="002B4658" w:rsidRDefault="004D6D0F" w:rsidP="00466DCB">
            <w:pPr>
              <w:rPr>
                <w:rFonts w:ascii="Calibri" w:hAnsi="Calibri" w:cs="Calibri"/>
                <w:sz w:val="16"/>
                <w:szCs w:val="16"/>
              </w:rPr>
            </w:pPr>
          </w:p>
          <w:p w14:paraId="4CB69D3E" w14:textId="77777777" w:rsidR="004D6D0F" w:rsidRPr="002B4658" w:rsidRDefault="004D6D0F" w:rsidP="00466DC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570" w:type="dxa"/>
          </w:tcPr>
          <w:p w14:paraId="14BB26C6" w14:textId="77777777" w:rsidR="004D6D0F" w:rsidRPr="002B4658" w:rsidRDefault="004D6D0F" w:rsidP="00466DCB">
            <w:pPr>
              <w:rPr>
                <w:rFonts w:ascii="Calibri" w:hAnsi="Calibri" w:cs="Calibri"/>
                <w:sz w:val="16"/>
                <w:szCs w:val="16"/>
              </w:rPr>
            </w:pPr>
          </w:p>
          <w:p w14:paraId="6ACB25D6" w14:textId="77777777" w:rsidR="004D6D0F" w:rsidRPr="002B4658" w:rsidRDefault="004D6D0F" w:rsidP="00466DCB">
            <w:pPr>
              <w:rPr>
                <w:rFonts w:ascii="Calibri" w:hAnsi="Calibri" w:cs="Calibri"/>
                <w:sz w:val="16"/>
                <w:szCs w:val="16"/>
              </w:rPr>
            </w:pPr>
          </w:p>
          <w:p w14:paraId="0E776D85" w14:textId="77777777" w:rsidR="004D6D0F" w:rsidRPr="002B4658" w:rsidRDefault="004D6D0F" w:rsidP="00466DC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76" w:type="dxa"/>
          </w:tcPr>
          <w:p w14:paraId="16B134A7" w14:textId="77777777" w:rsidR="004D6D0F" w:rsidRPr="002B4658" w:rsidRDefault="004D6D0F" w:rsidP="00466DCB">
            <w:pPr>
              <w:rPr>
                <w:rFonts w:ascii="Calibri" w:hAnsi="Calibri" w:cs="Calibri"/>
                <w:sz w:val="16"/>
                <w:szCs w:val="16"/>
              </w:rPr>
            </w:pPr>
          </w:p>
          <w:p w14:paraId="273D9A06" w14:textId="77777777" w:rsidR="004D6D0F" w:rsidRPr="002B4658" w:rsidRDefault="004D6D0F" w:rsidP="00466DCB">
            <w:pPr>
              <w:rPr>
                <w:rFonts w:ascii="Calibri" w:hAnsi="Calibri" w:cs="Calibri"/>
                <w:sz w:val="16"/>
                <w:szCs w:val="16"/>
              </w:rPr>
            </w:pPr>
          </w:p>
          <w:p w14:paraId="014AAA3B" w14:textId="77777777" w:rsidR="004D6D0F" w:rsidRPr="002B4658" w:rsidRDefault="004D6D0F" w:rsidP="00466DC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43" w:type="dxa"/>
          </w:tcPr>
          <w:p w14:paraId="287148F1" w14:textId="77777777" w:rsidR="004D6D0F" w:rsidRPr="002B4658" w:rsidRDefault="004D6D0F" w:rsidP="00466DCB">
            <w:pPr>
              <w:rPr>
                <w:rFonts w:ascii="Calibri" w:hAnsi="Calibri" w:cs="Calibri"/>
                <w:sz w:val="16"/>
                <w:szCs w:val="16"/>
              </w:rPr>
            </w:pPr>
          </w:p>
          <w:p w14:paraId="1D07FF2D" w14:textId="77777777" w:rsidR="004D6D0F" w:rsidRPr="002B4658" w:rsidRDefault="004D6D0F" w:rsidP="00466DCB">
            <w:pPr>
              <w:rPr>
                <w:rFonts w:ascii="Calibri" w:hAnsi="Calibri" w:cs="Calibri"/>
                <w:sz w:val="16"/>
                <w:szCs w:val="16"/>
              </w:rPr>
            </w:pPr>
          </w:p>
          <w:p w14:paraId="56D5141C" w14:textId="77777777" w:rsidR="004D6D0F" w:rsidRPr="002B4658" w:rsidRDefault="004D6D0F" w:rsidP="00466DC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42" w:type="dxa"/>
          </w:tcPr>
          <w:p w14:paraId="4771658D" w14:textId="77777777" w:rsidR="004D6D0F" w:rsidRPr="002B4658" w:rsidRDefault="004D6D0F" w:rsidP="00466DCB">
            <w:pPr>
              <w:rPr>
                <w:rFonts w:ascii="Calibri" w:hAnsi="Calibri" w:cs="Calibri"/>
                <w:sz w:val="16"/>
                <w:szCs w:val="16"/>
              </w:rPr>
            </w:pPr>
          </w:p>
          <w:p w14:paraId="6451BF9E" w14:textId="77777777" w:rsidR="004D6D0F" w:rsidRPr="002B4658" w:rsidRDefault="004D6D0F" w:rsidP="00466DCB">
            <w:pPr>
              <w:rPr>
                <w:rFonts w:ascii="Calibri" w:hAnsi="Calibri" w:cs="Calibri"/>
                <w:sz w:val="16"/>
                <w:szCs w:val="16"/>
              </w:rPr>
            </w:pPr>
          </w:p>
          <w:p w14:paraId="2F30F1BB" w14:textId="77777777" w:rsidR="004D6D0F" w:rsidRPr="002B4658" w:rsidRDefault="004D6D0F" w:rsidP="00466DC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</w:tbl>
    <w:p w14:paraId="57965723" w14:textId="77777777" w:rsidR="00EE1BEB" w:rsidRPr="002B4658" w:rsidRDefault="00EE1BEB" w:rsidP="00B32B87">
      <w:pPr>
        <w:rPr>
          <w:rFonts w:ascii="Calibri" w:hAnsi="Calibri" w:cs="Calibri"/>
          <w:b/>
          <w:bCs/>
          <w:i/>
          <w:color w:val="FF0000"/>
          <w:sz w:val="12"/>
          <w:szCs w:val="12"/>
        </w:rPr>
      </w:pPr>
    </w:p>
    <w:p w14:paraId="7411BE1E" w14:textId="1E81D2D2" w:rsidR="008B72B7" w:rsidRPr="002B4658" w:rsidRDefault="0056751B" w:rsidP="00190894">
      <w:pPr>
        <w:spacing w:after="0"/>
        <w:jc w:val="both"/>
        <w:rPr>
          <w:rFonts w:ascii="Calibri" w:hAnsi="Calibri" w:cs="Calibri"/>
          <w:bCs/>
          <w:i/>
          <w:color w:val="FF0000"/>
          <w:sz w:val="12"/>
          <w:szCs w:val="12"/>
        </w:rPr>
      </w:pPr>
      <w:r w:rsidRPr="002B4658">
        <w:rPr>
          <w:rFonts w:ascii="Calibri" w:hAnsi="Calibri" w:cs="Calibri"/>
          <w:b/>
          <w:bCs/>
          <w:i/>
          <w:color w:val="FF0000"/>
          <w:sz w:val="12"/>
          <w:szCs w:val="12"/>
        </w:rPr>
        <w:t xml:space="preserve">Poznámka k miestu realizácie č. 1: </w:t>
      </w:r>
      <w:r w:rsidRPr="002B4658">
        <w:rPr>
          <w:rFonts w:ascii="Calibri" w:hAnsi="Calibri" w:cs="Calibri"/>
          <w:bCs/>
          <w:i/>
          <w:color w:val="FF0000"/>
          <w:sz w:val="12"/>
          <w:szCs w:val="12"/>
        </w:rPr>
        <w:t xml:space="preserve">Vypĺňa </w:t>
      </w:r>
      <w:r w:rsidR="00FC2066" w:rsidRPr="002B4658">
        <w:rPr>
          <w:rFonts w:ascii="Calibri" w:hAnsi="Calibri" w:cs="Calibri"/>
          <w:bCs/>
          <w:i/>
          <w:color w:val="FF0000"/>
          <w:sz w:val="12"/>
          <w:szCs w:val="12"/>
        </w:rPr>
        <w:t xml:space="preserve">žiadateľ </w:t>
      </w:r>
      <w:r w:rsidRPr="002B4658">
        <w:rPr>
          <w:rFonts w:ascii="Calibri" w:hAnsi="Calibri" w:cs="Calibri"/>
          <w:bCs/>
          <w:i/>
          <w:color w:val="FF0000"/>
          <w:sz w:val="12"/>
          <w:szCs w:val="12"/>
        </w:rPr>
        <w:t>- ak relevantné uvedie sa špecifikácia konkrétneho miesta realizácie aktivít projektu v konkrétnej forme (ulica/orientačné/súpisné/parcelné číslo a pod.).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E1BEB" w:rsidRPr="002B4658" w14:paraId="07890BE0" w14:textId="77777777" w:rsidTr="00EE1BEB">
        <w:tc>
          <w:tcPr>
            <w:tcW w:w="9062" w:type="dxa"/>
          </w:tcPr>
          <w:p w14:paraId="412D5ECF" w14:textId="77777777" w:rsidR="00EE1BEB" w:rsidRPr="002B4658" w:rsidRDefault="00EE1BEB" w:rsidP="00A1545A">
            <w:pPr>
              <w:rPr>
                <w:rFonts w:ascii="Calibri" w:hAnsi="Calibri" w:cs="Calibri"/>
                <w:bCs/>
                <w:i/>
                <w:sz w:val="12"/>
                <w:szCs w:val="12"/>
              </w:rPr>
            </w:pPr>
          </w:p>
          <w:p w14:paraId="3150E5B5" w14:textId="74FA4B73" w:rsidR="00EE1BEB" w:rsidRPr="002B4658" w:rsidRDefault="00EE1BEB" w:rsidP="00466DCB">
            <w:pPr>
              <w:rPr>
                <w:rFonts w:ascii="Calibri" w:hAnsi="Calibri" w:cs="Calibri"/>
                <w:bCs/>
                <w:i/>
                <w:sz w:val="12"/>
                <w:szCs w:val="12"/>
              </w:rPr>
            </w:pPr>
          </w:p>
        </w:tc>
      </w:tr>
    </w:tbl>
    <w:p w14:paraId="117219E6" w14:textId="1CED5CA0" w:rsidR="00EE1BEB" w:rsidRPr="002B4658" w:rsidRDefault="00EE1BEB" w:rsidP="00B32B87">
      <w:pPr>
        <w:rPr>
          <w:rFonts w:ascii="Calibri" w:hAnsi="Calibri" w:cs="Calibri"/>
          <w:bCs/>
          <w:i/>
          <w:sz w:val="12"/>
          <w:szCs w:val="12"/>
        </w:rPr>
      </w:pPr>
    </w:p>
    <w:p w14:paraId="06DBC3CC" w14:textId="77777777" w:rsidR="008B72B7" w:rsidRPr="002B4658" w:rsidRDefault="008B72B7" w:rsidP="008B72B7">
      <w:pPr>
        <w:pStyle w:val="Nadpis1"/>
        <w:numPr>
          <w:ilvl w:val="0"/>
          <w:numId w:val="1"/>
        </w:numPr>
        <w:spacing w:before="0" w:after="62" w:line="262" w:lineRule="auto"/>
        <w:ind w:left="426"/>
        <w:rPr>
          <w:rFonts w:ascii="Calibri" w:hAnsi="Calibri" w:cs="Calibri"/>
          <w:b/>
          <w:sz w:val="28"/>
          <w:szCs w:val="28"/>
        </w:rPr>
      </w:pPr>
      <w:r w:rsidRPr="002B4658">
        <w:rPr>
          <w:rFonts w:ascii="Calibri" w:eastAsiaTheme="minorHAnsi" w:hAnsi="Calibri" w:cs="Calibri"/>
          <w:b/>
          <w:bCs/>
          <w:color w:val="0070C0"/>
          <w:sz w:val="28"/>
          <w:szCs w:val="28"/>
        </w:rPr>
        <w:t>Popis</w:t>
      </w:r>
      <w:r w:rsidRPr="002B4658">
        <w:rPr>
          <w:rFonts w:ascii="Calibri" w:hAnsi="Calibri" w:cs="Calibri"/>
          <w:b/>
          <w:sz w:val="28"/>
          <w:szCs w:val="28"/>
        </w:rPr>
        <w:t xml:space="preserve"> projektu</w:t>
      </w:r>
    </w:p>
    <w:p w14:paraId="37F33071" w14:textId="77777777" w:rsidR="008B72B7" w:rsidRPr="002B4658" w:rsidRDefault="008B72B7" w:rsidP="00035183">
      <w:pPr>
        <w:pStyle w:val="Nadpis3"/>
        <w:rPr>
          <w:i/>
          <w:color w:val="auto"/>
          <w:sz w:val="12"/>
          <w:szCs w:val="12"/>
        </w:rPr>
      </w:pPr>
      <w:r w:rsidRPr="002B4658">
        <w:rPr>
          <w:color w:val="2F5496" w:themeColor="accent5" w:themeShade="BF"/>
          <w:sz w:val="24"/>
          <w:szCs w:val="24"/>
        </w:rPr>
        <w:t xml:space="preserve">5.1 Účel projektu a jeho očakávané </w:t>
      </w:r>
      <w:r w:rsidRPr="002B4658">
        <w:rPr>
          <w:color w:val="2F5496" w:themeColor="accent5" w:themeShade="BF"/>
          <w:sz w:val="22"/>
        </w:rPr>
        <w:t>výsledky</w:t>
      </w:r>
      <w:r w:rsidRPr="002B4658">
        <w:rPr>
          <w:color w:val="2F5496" w:themeColor="accent5" w:themeShade="BF"/>
        </w:rPr>
        <w:t xml:space="preserve"> -</w:t>
      </w:r>
      <w:r w:rsidRPr="002B4658">
        <w:rPr>
          <w:color w:val="2F5496" w:themeColor="accent5" w:themeShade="BF"/>
          <w:sz w:val="22"/>
        </w:rPr>
        <w:t xml:space="preserve"> </w:t>
      </w:r>
      <w:r w:rsidRPr="002B4658">
        <w:rPr>
          <w:i/>
          <w:color w:val="FF0000"/>
          <w:sz w:val="12"/>
          <w:szCs w:val="12"/>
        </w:rPr>
        <w:t>Vypĺňa žiadateľ</w:t>
      </w:r>
    </w:p>
    <w:p w14:paraId="079635E5" w14:textId="3D85DF3F" w:rsidR="008B72B7" w:rsidRPr="002B4658" w:rsidRDefault="004B49CA" w:rsidP="008B72B7">
      <w:pPr>
        <w:spacing w:after="0"/>
        <w:jc w:val="both"/>
        <w:rPr>
          <w:rFonts w:ascii="Calibri" w:hAnsi="Calibri" w:cs="Calibri"/>
          <w:i/>
          <w:sz w:val="12"/>
          <w:szCs w:val="12"/>
        </w:rPr>
      </w:pPr>
      <w:r w:rsidRPr="002B4658">
        <w:rPr>
          <w:rFonts w:ascii="Calibri" w:hAnsi="Calibri" w:cs="Calibri"/>
          <w:i/>
          <w:color w:val="FF0000"/>
          <w:sz w:val="12"/>
          <w:szCs w:val="12"/>
        </w:rPr>
        <w:t>Žiadateľ</w:t>
      </w:r>
      <w:r w:rsidR="00EE1BEB" w:rsidRPr="002B4658">
        <w:rPr>
          <w:rFonts w:ascii="Calibri" w:hAnsi="Calibri" w:cs="Calibri"/>
          <w:i/>
          <w:color w:val="FF0000"/>
          <w:sz w:val="12"/>
          <w:szCs w:val="12"/>
        </w:rPr>
        <w:t xml:space="preserve"> </w:t>
      </w:r>
      <w:r w:rsidR="008B72B7" w:rsidRPr="002B4658">
        <w:rPr>
          <w:rFonts w:ascii="Calibri" w:hAnsi="Calibri" w:cs="Calibri"/>
          <w:i/>
          <w:color w:val="FF0000"/>
          <w:sz w:val="12"/>
          <w:szCs w:val="12"/>
        </w:rPr>
        <w:t xml:space="preserve">popíše účel projektu a jeho očakávané výsledky. </w:t>
      </w:r>
      <w:r w:rsidRPr="002B4658">
        <w:rPr>
          <w:rFonts w:ascii="Calibri" w:hAnsi="Calibri" w:cs="Calibri"/>
          <w:i/>
          <w:color w:val="FF0000"/>
          <w:sz w:val="12"/>
          <w:szCs w:val="12"/>
        </w:rPr>
        <w:t>Žiadateľ</w:t>
      </w:r>
      <w:r w:rsidR="00EE1BEB" w:rsidRPr="002B4658">
        <w:rPr>
          <w:rFonts w:ascii="Calibri" w:hAnsi="Calibri" w:cs="Calibri"/>
          <w:i/>
          <w:color w:val="FF0000"/>
          <w:sz w:val="12"/>
          <w:szCs w:val="12"/>
        </w:rPr>
        <w:t xml:space="preserve"> </w:t>
      </w:r>
      <w:r w:rsidR="008B72B7" w:rsidRPr="002B4658">
        <w:rPr>
          <w:rFonts w:ascii="Calibri" w:hAnsi="Calibri" w:cs="Calibri"/>
          <w:i/>
          <w:color w:val="FF0000"/>
          <w:sz w:val="12"/>
          <w:szCs w:val="12"/>
        </w:rPr>
        <w:t xml:space="preserve">popíše prečo je potrebné projekt realizovať, čo je jeho cieľom, čo sa má jeho realizáciou vyriešiť (priame, resp. udržateľné výhody pre cieľovú skupinu). Účel projektu </w:t>
      </w:r>
      <w:r w:rsidRPr="002B4658">
        <w:rPr>
          <w:rFonts w:ascii="Calibri" w:hAnsi="Calibri" w:cs="Calibri"/>
          <w:i/>
          <w:color w:val="FF0000"/>
          <w:sz w:val="12"/>
          <w:szCs w:val="12"/>
        </w:rPr>
        <w:t>žiadateľ</w:t>
      </w:r>
      <w:r w:rsidR="00EE1BEB" w:rsidRPr="002B4658">
        <w:rPr>
          <w:rFonts w:ascii="Calibri" w:hAnsi="Calibri" w:cs="Calibri"/>
          <w:i/>
          <w:color w:val="FF0000"/>
          <w:sz w:val="12"/>
          <w:szCs w:val="12"/>
        </w:rPr>
        <w:t xml:space="preserve"> </w:t>
      </w:r>
      <w:r w:rsidR="008B72B7" w:rsidRPr="002B4658">
        <w:rPr>
          <w:rFonts w:ascii="Calibri" w:hAnsi="Calibri" w:cs="Calibri"/>
          <w:i/>
          <w:color w:val="FF0000"/>
          <w:sz w:val="12"/>
          <w:szCs w:val="12"/>
        </w:rPr>
        <w:t xml:space="preserve"> popíše cez očakávané prínosy (výsledky), ktoré nastanú po jeho realizácií (jeho dlhodobý prínos).   </w:t>
      </w:r>
    </w:p>
    <w:p w14:paraId="289E59AD" w14:textId="77777777" w:rsidR="00035183" w:rsidRPr="002B4658" w:rsidRDefault="00035183" w:rsidP="008B72B7">
      <w:pPr>
        <w:spacing w:after="0"/>
        <w:jc w:val="both"/>
        <w:rPr>
          <w:rFonts w:ascii="Calibri" w:hAnsi="Calibri" w:cs="Calibri"/>
          <w:sz w:val="12"/>
          <w:szCs w:val="12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B72B7" w:rsidRPr="002B4658" w14:paraId="1001033A" w14:textId="77777777" w:rsidTr="008B72B7">
        <w:trPr>
          <w:trHeight w:val="2724"/>
        </w:trPr>
        <w:tc>
          <w:tcPr>
            <w:tcW w:w="9062" w:type="dxa"/>
          </w:tcPr>
          <w:p w14:paraId="5DE30043" w14:textId="77777777" w:rsidR="008B72B7" w:rsidRPr="002B4658" w:rsidRDefault="008B72B7" w:rsidP="008B72B7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14:paraId="688DEFF1" w14:textId="77777777" w:rsidR="00035183" w:rsidRPr="002B4658" w:rsidRDefault="00035183" w:rsidP="008B72B7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14:paraId="283AD615" w14:textId="77777777" w:rsidR="00035183" w:rsidRPr="002B4658" w:rsidRDefault="00035183" w:rsidP="008B72B7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14:paraId="74339BD3" w14:textId="77777777" w:rsidR="00035183" w:rsidRPr="002B4658" w:rsidRDefault="00035183" w:rsidP="008B72B7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14:paraId="7AEDD054" w14:textId="77777777" w:rsidR="00035183" w:rsidRPr="002B4658" w:rsidRDefault="00035183" w:rsidP="008B72B7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14:paraId="105E2F43" w14:textId="77777777" w:rsidR="00035183" w:rsidRPr="002B4658" w:rsidRDefault="00035183" w:rsidP="008B72B7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14:paraId="0847E3DA" w14:textId="77777777" w:rsidR="00035183" w:rsidRPr="002B4658" w:rsidRDefault="00035183" w:rsidP="008B72B7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14:paraId="48FCD2C0" w14:textId="77777777" w:rsidR="00035183" w:rsidRPr="002B4658" w:rsidRDefault="00035183" w:rsidP="008B72B7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14:paraId="262DDE34" w14:textId="77777777" w:rsidR="00035183" w:rsidRPr="002B4658" w:rsidRDefault="00035183" w:rsidP="008B72B7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14:paraId="48B22B2F" w14:textId="77777777" w:rsidR="00035183" w:rsidRPr="002B4658" w:rsidRDefault="00035183" w:rsidP="008B72B7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14:paraId="762F900C" w14:textId="77777777" w:rsidR="00035183" w:rsidRPr="002B4658" w:rsidRDefault="00035183" w:rsidP="008B72B7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14:paraId="19B624BB" w14:textId="77777777" w:rsidR="00035183" w:rsidRPr="002B4658" w:rsidRDefault="00035183" w:rsidP="008B72B7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14:paraId="7BABE3E2" w14:textId="77777777" w:rsidR="00035183" w:rsidRPr="002B4658" w:rsidRDefault="00035183" w:rsidP="008B72B7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14:paraId="0C526006" w14:textId="77777777" w:rsidR="00035183" w:rsidRPr="002B4658" w:rsidRDefault="00035183" w:rsidP="008B72B7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14:paraId="4F3A70AA" w14:textId="77777777" w:rsidR="00035183" w:rsidRPr="002B4658" w:rsidRDefault="00035183" w:rsidP="008B72B7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</w:tbl>
    <w:p w14:paraId="11E576E7" w14:textId="77777777" w:rsidR="008B72B7" w:rsidRPr="002B4658" w:rsidRDefault="008B72B7" w:rsidP="008B72B7">
      <w:pPr>
        <w:spacing w:after="0"/>
        <w:jc w:val="both"/>
        <w:rPr>
          <w:rFonts w:ascii="Calibri" w:hAnsi="Calibri" w:cs="Calibri"/>
        </w:rPr>
      </w:pPr>
    </w:p>
    <w:p w14:paraId="2B0F438D" w14:textId="77777777" w:rsidR="00035183" w:rsidRPr="002B4658" w:rsidRDefault="00035183" w:rsidP="00E16F9A">
      <w:pPr>
        <w:pStyle w:val="Nadpis3"/>
        <w:rPr>
          <w:bCs/>
          <w:i/>
          <w:color w:val="auto"/>
          <w:sz w:val="12"/>
          <w:szCs w:val="12"/>
        </w:rPr>
      </w:pPr>
      <w:r w:rsidRPr="002B4658">
        <w:rPr>
          <w:color w:val="2F5496" w:themeColor="accent5" w:themeShade="BF"/>
          <w:sz w:val="24"/>
          <w:szCs w:val="24"/>
        </w:rPr>
        <w:t xml:space="preserve">5.2 </w:t>
      </w:r>
      <w:r w:rsidR="003C2A2B" w:rsidRPr="002B4658">
        <w:rPr>
          <w:color w:val="2F5496" w:themeColor="accent5" w:themeShade="BF"/>
          <w:sz w:val="24"/>
          <w:szCs w:val="24"/>
        </w:rPr>
        <w:t>Popis východiskovej situácie</w:t>
      </w:r>
      <w:r w:rsidRPr="002B4658">
        <w:rPr>
          <w:color w:val="2F5496" w:themeColor="accent5" w:themeShade="BF"/>
          <w:sz w:val="24"/>
          <w:szCs w:val="24"/>
        </w:rPr>
        <w:t xml:space="preserve"> </w:t>
      </w:r>
      <w:r w:rsidRPr="002B4658">
        <w:rPr>
          <w:color w:val="FF0000"/>
          <w:sz w:val="24"/>
          <w:szCs w:val="24"/>
        </w:rPr>
        <w:t>-</w:t>
      </w:r>
      <w:r w:rsidRPr="002B4658">
        <w:rPr>
          <w:color w:val="FF0000"/>
        </w:rPr>
        <w:t xml:space="preserve"> </w:t>
      </w:r>
      <w:r w:rsidRPr="002B4658">
        <w:rPr>
          <w:bCs/>
          <w:i/>
          <w:color w:val="FF0000"/>
          <w:sz w:val="12"/>
          <w:szCs w:val="12"/>
        </w:rPr>
        <w:t>Vypĺňa žiadateľ</w:t>
      </w:r>
    </w:p>
    <w:p w14:paraId="039F4494" w14:textId="53D24C27" w:rsidR="00035183" w:rsidRPr="002B4658" w:rsidRDefault="004B49CA" w:rsidP="00035183">
      <w:pPr>
        <w:spacing w:after="0"/>
        <w:ind w:right="-5"/>
        <w:jc w:val="both"/>
        <w:rPr>
          <w:rFonts w:ascii="Calibri" w:hAnsi="Calibri" w:cs="Calibri"/>
          <w:bCs/>
          <w:i/>
          <w:color w:val="FF0000"/>
          <w:sz w:val="12"/>
          <w:szCs w:val="12"/>
        </w:rPr>
      </w:pPr>
      <w:r w:rsidRPr="002B4658">
        <w:rPr>
          <w:rFonts w:ascii="Calibri" w:hAnsi="Calibri" w:cs="Calibri"/>
          <w:bCs/>
          <w:i/>
          <w:color w:val="FF0000"/>
          <w:sz w:val="12"/>
          <w:szCs w:val="12"/>
        </w:rPr>
        <w:t>Žiadateľ</w:t>
      </w:r>
      <w:r w:rsidR="00EE1BEB" w:rsidRPr="002B4658">
        <w:rPr>
          <w:rFonts w:ascii="Calibri" w:hAnsi="Calibri" w:cs="Calibri"/>
          <w:bCs/>
          <w:i/>
          <w:color w:val="FF0000"/>
          <w:sz w:val="12"/>
          <w:szCs w:val="12"/>
        </w:rPr>
        <w:t xml:space="preserve"> </w:t>
      </w:r>
      <w:r w:rsidR="00035183" w:rsidRPr="002B4658">
        <w:rPr>
          <w:rFonts w:ascii="Calibri" w:hAnsi="Calibri" w:cs="Calibri"/>
          <w:bCs/>
          <w:i/>
          <w:color w:val="FF0000"/>
          <w:sz w:val="12"/>
          <w:szCs w:val="12"/>
        </w:rPr>
        <w:t xml:space="preserve"> popíše východiskovú situáciu vo vzťahu k navrhovanému projektu, resp. vstupoch, ktoré ovplyvňujú realizáciu projektu.</w:t>
      </w:r>
    </w:p>
    <w:p w14:paraId="44412345" w14:textId="77777777" w:rsidR="004B49CA" w:rsidRPr="002B4658" w:rsidRDefault="004B49CA" w:rsidP="00035183">
      <w:pPr>
        <w:spacing w:after="100"/>
        <w:ind w:right="-5"/>
        <w:jc w:val="both"/>
        <w:rPr>
          <w:rFonts w:ascii="Calibri" w:hAnsi="Calibri" w:cs="Calibri"/>
          <w:b/>
          <w:bCs/>
          <w:i/>
          <w:color w:val="FF0000"/>
          <w:sz w:val="12"/>
          <w:szCs w:val="12"/>
        </w:rPr>
      </w:pPr>
    </w:p>
    <w:p w14:paraId="101698C4" w14:textId="45C04CF5" w:rsidR="00035183" w:rsidRPr="002B4658" w:rsidRDefault="00035183" w:rsidP="00035183">
      <w:pPr>
        <w:spacing w:after="100"/>
        <w:ind w:right="-5"/>
        <w:jc w:val="both"/>
        <w:rPr>
          <w:rFonts w:ascii="Calibri" w:hAnsi="Calibri" w:cs="Calibri"/>
          <w:b/>
          <w:bCs/>
          <w:i/>
          <w:color w:val="FF0000"/>
          <w:sz w:val="12"/>
          <w:szCs w:val="12"/>
        </w:rPr>
      </w:pPr>
      <w:r w:rsidRPr="002B4658">
        <w:rPr>
          <w:rFonts w:ascii="Calibri" w:hAnsi="Calibri" w:cs="Calibri"/>
          <w:b/>
          <w:bCs/>
          <w:i/>
          <w:color w:val="FF0000"/>
          <w:sz w:val="12"/>
          <w:szCs w:val="12"/>
        </w:rPr>
        <w:t xml:space="preserve">V rámci tejto časti sa </w:t>
      </w:r>
      <w:r w:rsidR="004B49CA" w:rsidRPr="002B4658">
        <w:rPr>
          <w:rFonts w:ascii="Calibri" w:hAnsi="Calibri" w:cs="Calibri"/>
          <w:b/>
          <w:bCs/>
          <w:i/>
          <w:color w:val="FF0000"/>
          <w:sz w:val="12"/>
          <w:szCs w:val="12"/>
        </w:rPr>
        <w:t xml:space="preserve">žiadateľ </w:t>
      </w:r>
      <w:r w:rsidRPr="002B4658">
        <w:rPr>
          <w:rFonts w:ascii="Calibri" w:hAnsi="Calibri" w:cs="Calibri"/>
          <w:b/>
          <w:bCs/>
          <w:i/>
          <w:color w:val="FF0000"/>
          <w:sz w:val="12"/>
          <w:szCs w:val="12"/>
        </w:rPr>
        <w:t xml:space="preserve"> zameriava najmä na: </w:t>
      </w:r>
    </w:p>
    <w:p w14:paraId="4DEF571E" w14:textId="77777777" w:rsidR="00035183" w:rsidRPr="002B4658" w:rsidRDefault="00035183" w:rsidP="006B7837">
      <w:pPr>
        <w:numPr>
          <w:ilvl w:val="0"/>
          <w:numId w:val="3"/>
        </w:numPr>
        <w:spacing w:after="0"/>
        <w:ind w:left="426" w:right="-5" w:hanging="284"/>
        <w:jc w:val="both"/>
        <w:rPr>
          <w:rFonts w:ascii="Calibri" w:hAnsi="Calibri" w:cs="Calibri"/>
          <w:bCs/>
          <w:i/>
          <w:color w:val="FF0000"/>
          <w:sz w:val="12"/>
          <w:szCs w:val="12"/>
        </w:rPr>
      </w:pPr>
      <w:r w:rsidRPr="002B4658">
        <w:rPr>
          <w:rFonts w:ascii="Calibri" w:hAnsi="Calibri" w:cs="Calibri"/>
          <w:bCs/>
          <w:i/>
          <w:color w:val="FF0000"/>
          <w:sz w:val="12"/>
          <w:szCs w:val="12"/>
        </w:rPr>
        <w:t xml:space="preserve">východiskovú situáciu v dotknutom území, v ktorom sa má projekt realizovať (stručný prehľad súčasných údajov o infraštruktúre, prehľad celkového stavu dotknutej oblasti, regióne), </w:t>
      </w:r>
    </w:p>
    <w:p w14:paraId="71EDF169" w14:textId="77777777" w:rsidR="00035183" w:rsidRPr="002B4658" w:rsidRDefault="00035183" w:rsidP="006B7837">
      <w:pPr>
        <w:numPr>
          <w:ilvl w:val="0"/>
          <w:numId w:val="3"/>
        </w:numPr>
        <w:spacing w:after="0"/>
        <w:ind w:left="426" w:right="-5" w:hanging="284"/>
        <w:jc w:val="both"/>
        <w:rPr>
          <w:rFonts w:ascii="Calibri" w:hAnsi="Calibri" w:cs="Calibri"/>
          <w:bCs/>
          <w:i/>
          <w:color w:val="FF0000"/>
          <w:sz w:val="12"/>
          <w:szCs w:val="12"/>
        </w:rPr>
      </w:pPr>
      <w:r w:rsidRPr="002B4658">
        <w:rPr>
          <w:rFonts w:ascii="Calibri" w:hAnsi="Calibri" w:cs="Calibri"/>
          <w:bCs/>
          <w:i/>
          <w:color w:val="FF0000"/>
          <w:sz w:val="12"/>
          <w:szCs w:val="12"/>
        </w:rPr>
        <w:t>identifikácia potrieb v rámci obnovy NKP vo vlastníctve štátu,</w:t>
      </w:r>
      <w:r w:rsidRPr="002B4658" w:rsidDel="00C41999">
        <w:rPr>
          <w:rFonts w:ascii="Calibri" w:hAnsi="Calibri" w:cs="Calibri"/>
          <w:bCs/>
          <w:i/>
          <w:color w:val="FF0000"/>
          <w:sz w:val="12"/>
          <w:szCs w:val="12"/>
        </w:rPr>
        <w:t xml:space="preserve"> </w:t>
      </w:r>
    </w:p>
    <w:p w14:paraId="50534F57" w14:textId="77777777" w:rsidR="00035183" w:rsidRPr="002B4658" w:rsidRDefault="00035183" w:rsidP="006B7837">
      <w:pPr>
        <w:numPr>
          <w:ilvl w:val="0"/>
          <w:numId w:val="3"/>
        </w:numPr>
        <w:spacing w:after="0"/>
        <w:ind w:left="426" w:right="-5" w:hanging="284"/>
        <w:jc w:val="both"/>
        <w:rPr>
          <w:rFonts w:ascii="Calibri" w:hAnsi="Calibri" w:cs="Calibri"/>
          <w:bCs/>
          <w:i/>
          <w:color w:val="FF0000"/>
          <w:sz w:val="12"/>
          <w:szCs w:val="12"/>
        </w:rPr>
      </w:pPr>
      <w:r w:rsidRPr="002B4658">
        <w:rPr>
          <w:rFonts w:ascii="Calibri" w:hAnsi="Calibri" w:cs="Calibri"/>
          <w:bCs/>
          <w:i/>
          <w:color w:val="FF0000"/>
          <w:sz w:val="12"/>
          <w:szCs w:val="12"/>
        </w:rPr>
        <w:t>identifikáciu potrieb (problémov) skupín, v prospech ktorých je projekt realizovaný, resp. cieľového územia (hlavné problémy na danom území),</w:t>
      </w:r>
    </w:p>
    <w:p w14:paraId="1368013D" w14:textId="6B62DF56" w:rsidR="00527DB8" w:rsidRPr="002B4658" w:rsidRDefault="00035183" w:rsidP="006B7837">
      <w:pPr>
        <w:numPr>
          <w:ilvl w:val="0"/>
          <w:numId w:val="3"/>
        </w:numPr>
        <w:spacing w:after="0"/>
        <w:ind w:left="426" w:right="-5" w:hanging="284"/>
        <w:jc w:val="both"/>
        <w:rPr>
          <w:rFonts w:ascii="Calibri" w:hAnsi="Calibri" w:cs="Calibri"/>
          <w:color w:val="FF0000"/>
          <w:sz w:val="12"/>
          <w:szCs w:val="12"/>
        </w:rPr>
      </w:pPr>
      <w:r w:rsidRPr="002B4658">
        <w:rPr>
          <w:rFonts w:ascii="Calibri" w:hAnsi="Calibri" w:cs="Calibri"/>
          <w:bCs/>
          <w:i/>
          <w:color w:val="FF0000"/>
          <w:sz w:val="12"/>
          <w:szCs w:val="12"/>
        </w:rPr>
        <w:t>popis toho, ako realizácia projektu rieši identifikované potreby (problémy) skupín, v prospech ktorých je projekt realizovaný, resp. cieľového územia, popis toho, ako projekt nadväzuje na existujúcu infraštruktúru, resp. na už zrealizované aktivity v danej oblasti (ak relevantné)</w:t>
      </w:r>
      <w:r w:rsidR="00527DB8" w:rsidRPr="002B4658">
        <w:rPr>
          <w:rFonts w:ascii="Calibri" w:hAnsi="Calibri" w:cs="Calibri"/>
          <w:bCs/>
          <w:i/>
          <w:color w:val="FF0000"/>
          <w:sz w:val="12"/>
          <w:szCs w:val="12"/>
        </w:rPr>
        <w:t>,</w:t>
      </w:r>
    </w:p>
    <w:p w14:paraId="56B6195F" w14:textId="482DB7F1" w:rsidR="00527DB8" w:rsidRPr="002B4658" w:rsidRDefault="00527DB8" w:rsidP="00527DB8">
      <w:pPr>
        <w:pStyle w:val="Odsekzoznamu"/>
        <w:numPr>
          <w:ilvl w:val="0"/>
          <w:numId w:val="3"/>
        </w:numPr>
        <w:ind w:left="426" w:hanging="284"/>
        <w:rPr>
          <w:rFonts w:ascii="Calibri" w:hAnsi="Calibri" w:cs="Calibri"/>
          <w:bCs/>
          <w:i/>
          <w:color w:val="FF0000"/>
          <w:sz w:val="12"/>
          <w:szCs w:val="12"/>
        </w:rPr>
      </w:pPr>
      <w:r w:rsidRPr="002B4658">
        <w:rPr>
          <w:rFonts w:ascii="Calibri" w:hAnsi="Calibri" w:cs="Calibri"/>
          <w:bCs/>
          <w:i/>
          <w:color w:val="FF0000"/>
          <w:sz w:val="12"/>
          <w:szCs w:val="12"/>
        </w:rPr>
        <w:t>identifikáciu projektov/aktivít obdobného charakteru v NKP realizovaných v dobe predkladania ŽoZNP,, resp. v blízkej budúcnosti, ak o tom žiadateľ má informáciu;</w:t>
      </w:r>
    </w:p>
    <w:p w14:paraId="37B37BF2" w14:textId="2232242F" w:rsidR="00527DB8" w:rsidRPr="002B4658" w:rsidRDefault="00527DB8" w:rsidP="00527DB8">
      <w:pPr>
        <w:pStyle w:val="Odsekzoznamu"/>
        <w:numPr>
          <w:ilvl w:val="0"/>
          <w:numId w:val="3"/>
        </w:numPr>
        <w:ind w:left="426" w:hanging="284"/>
        <w:rPr>
          <w:rFonts w:ascii="Calibri" w:hAnsi="Calibri" w:cs="Calibri"/>
          <w:bCs/>
          <w:i/>
          <w:color w:val="FF0000"/>
          <w:sz w:val="12"/>
          <w:szCs w:val="12"/>
        </w:rPr>
      </w:pPr>
      <w:r w:rsidRPr="002B4658">
        <w:rPr>
          <w:rFonts w:ascii="Calibri" w:hAnsi="Calibri" w:cs="Calibri"/>
          <w:bCs/>
          <w:i/>
          <w:color w:val="FF0000"/>
          <w:sz w:val="12"/>
          <w:szCs w:val="12"/>
        </w:rPr>
        <w:t>vymedzenie jednoznačných deliacich línií v prípade realizácie projektov/aktivít obdobného charakteru v NKP v minulosti, v čase predkladania ŽoZNP alebo v blízkej budúcnosti, ak o tom žiadateľ má informáciu.</w:t>
      </w:r>
    </w:p>
    <w:p w14:paraId="50CACFE0" w14:textId="1129D3E4" w:rsidR="00E16F9A" w:rsidRPr="002B4658" w:rsidRDefault="008372F2" w:rsidP="008372F2">
      <w:pPr>
        <w:spacing w:after="0"/>
        <w:ind w:right="-5"/>
        <w:jc w:val="both"/>
        <w:rPr>
          <w:rFonts w:ascii="Calibri" w:hAnsi="Calibri" w:cs="Calibri"/>
          <w:b/>
          <w:bCs/>
          <w:color w:val="FF0000"/>
          <w:sz w:val="12"/>
          <w:szCs w:val="12"/>
        </w:rPr>
      </w:pPr>
      <w:r w:rsidRPr="002B4658">
        <w:rPr>
          <w:rFonts w:ascii="Calibri" w:hAnsi="Calibri" w:cs="Calibri"/>
          <w:b/>
          <w:bCs/>
          <w:color w:val="FF0000"/>
          <w:sz w:val="12"/>
          <w:szCs w:val="12"/>
        </w:rPr>
        <w:lastRenderedPageBreak/>
        <w:t>Ak žiadateľ z dôvodu technických obmedzení predkladá niektorú z príloh ŽoZNP v listinnej podobe, v tejto časti ju identifikuje (uvedie číslo prílohy ŽoZNP, jej názov a dokumenty, ktoré obsahuje).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16F9A" w:rsidRPr="002B4658" w14:paraId="7C059D14" w14:textId="77777777" w:rsidTr="00E16F9A">
        <w:trPr>
          <w:trHeight w:val="3730"/>
        </w:trPr>
        <w:tc>
          <w:tcPr>
            <w:tcW w:w="9062" w:type="dxa"/>
          </w:tcPr>
          <w:p w14:paraId="0F95AC74" w14:textId="77777777" w:rsidR="00E16F9A" w:rsidRPr="002B4658" w:rsidRDefault="00E16F9A" w:rsidP="00035183">
            <w:pPr>
              <w:ind w:right="-5"/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</w:tr>
    </w:tbl>
    <w:p w14:paraId="7E67F848" w14:textId="77777777" w:rsidR="00035183" w:rsidRPr="002B4658" w:rsidRDefault="00035183" w:rsidP="00035183">
      <w:pPr>
        <w:spacing w:after="0"/>
        <w:ind w:right="-5"/>
        <w:jc w:val="both"/>
        <w:rPr>
          <w:rFonts w:ascii="Calibri" w:hAnsi="Calibri" w:cs="Calibri"/>
        </w:rPr>
      </w:pPr>
    </w:p>
    <w:p w14:paraId="75ACD146" w14:textId="7D553635" w:rsidR="00E16F9A" w:rsidRPr="002B4658" w:rsidRDefault="00E16F9A" w:rsidP="00E16F9A">
      <w:pPr>
        <w:pStyle w:val="Nadpis3"/>
        <w:rPr>
          <w:bCs/>
          <w:i/>
          <w:color w:val="auto"/>
          <w:sz w:val="12"/>
          <w:szCs w:val="12"/>
        </w:rPr>
      </w:pPr>
      <w:r w:rsidRPr="002B4658">
        <w:rPr>
          <w:color w:val="2F5496" w:themeColor="accent5" w:themeShade="BF"/>
          <w:sz w:val="24"/>
          <w:szCs w:val="24"/>
        </w:rPr>
        <w:t>5.3 Spôsob</w:t>
      </w:r>
      <w:r w:rsidRPr="002B4658">
        <w:rPr>
          <w:sz w:val="24"/>
          <w:szCs w:val="24"/>
        </w:rPr>
        <w:t xml:space="preserve"> </w:t>
      </w:r>
      <w:r w:rsidRPr="002B4658">
        <w:rPr>
          <w:color w:val="2F5496" w:themeColor="accent5" w:themeShade="BF"/>
          <w:sz w:val="24"/>
          <w:szCs w:val="24"/>
        </w:rPr>
        <w:t>realizácie aktivít projektu</w:t>
      </w:r>
      <w:r w:rsidRPr="002B4658">
        <w:rPr>
          <w:color w:val="2F5496" w:themeColor="accent5" w:themeShade="BF"/>
          <w:sz w:val="12"/>
          <w:szCs w:val="12"/>
        </w:rPr>
        <w:t xml:space="preserve">- </w:t>
      </w:r>
      <w:r w:rsidRPr="002B4658">
        <w:rPr>
          <w:bCs/>
          <w:i/>
          <w:color w:val="auto"/>
          <w:sz w:val="12"/>
          <w:szCs w:val="12"/>
        </w:rPr>
        <w:t xml:space="preserve"> </w:t>
      </w:r>
      <w:r w:rsidRPr="002B4658">
        <w:rPr>
          <w:bCs/>
          <w:i/>
          <w:color w:val="FF0000"/>
          <w:sz w:val="12"/>
          <w:szCs w:val="12"/>
        </w:rPr>
        <w:t xml:space="preserve">Vypĺňa </w:t>
      </w:r>
      <w:r w:rsidR="004B49CA" w:rsidRPr="002B4658">
        <w:rPr>
          <w:bCs/>
          <w:i/>
          <w:color w:val="FF0000"/>
          <w:sz w:val="12"/>
          <w:szCs w:val="12"/>
        </w:rPr>
        <w:t>žiadateľ</w:t>
      </w:r>
    </w:p>
    <w:p w14:paraId="01E552A9" w14:textId="490D7BFA" w:rsidR="00E16F9A" w:rsidRPr="002B4658" w:rsidRDefault="004B49CA" w:rsidP="00E16F9A">
      <w:pPr>
        <w:spacing w:after="100"/>
        <w:ind w:right="-5"/>
        <w:jc w:val="both"/>
        <w:rPr>
          <w:rFonts w:ascii="Calibri" w:hAnsi="Calibri" w:cs="Calibri"/>
          <w:i/>
          <w:color w:val="FF0000"/>
          <w:sz w:val="12"/>
          <w:szCs w:val="12"/>
        </w:rPr>
      </w:pPr>
      <w:r w:rsidRPr="002B4658">
        <w:rPr>
          <w:rFonts w:ascii="Calibri" w:hAnsi="Calibri" w:cs="Calibri"/>
          <w:i/>
          <w:color w:val="FF0000"/>
          <w:sz w:val="12"/>
          <w:szCs w:val="12"/>
        </w:rPr>
        <w:t>Žiadateľ</w:t>
      </w:r>
      <w:r w:rsidR="00EE1BEB" w:rsidRPr="002B4658">
        <w:rPr>
          <w:rFonts w:ascii="Calibri" w:hAnsi="Calibri" w:cs="Calibri"/>
          <w:i/>
          <w:color w:val="FF0000"/>
          <w:sz w:val="12"/>
          <w:szCs w:val="12"/>
        </w:rPr>
        <w:t xml:space="preserve"> </w:t>
      </w:r>
      <w:r w:rsidR="00E16F9A" w:rsidRPr="002B4658">
        <w:rPr>
          <w:rFonts w:ascii="Calibri" w:hAnsi="Calibri" w:cs="Calibri"/>
          <w:i/>
          <w:color w:val="FF0000"/>
          <w:sz w:val="12"/>
          <w:szCs w:val="12"/>
        </w:rPr>
        <w:t xml:space="preserve">popíše spôsob realizácie </w:t>
      </w:r>
      <w:r w:rsidR="00EE1BEB" w:rsidRPr="002B4658">
        <w:rPr>
          <w:rFonts w:ascii="Calibri" w:hAnsi="Calibri" w:cs="Calibri"/>
          <w:i/>
          <w:color w:val="FF0000"/>
          <w:sz w:val="12"/>
          <w:szCs w:val="12"/>
        </w:rPr>
        <w:t xml:space="preserve">hlavnej aktivity </w:t>
      </w:r>
      <w:r w:rsidR="00E16F9A" w:rsidRPr="002B4658">
        <w:rPr>
          <w:rFonts w:ascii="Calibri" w:hAnsi="Calibri" w:cs="Calibri"/>
          <w:i/>
          <w:color w:val="FF0000"/>
          <w:sz w:val="12"/>
          <w:szCs w:val="12"/>
        </w:rPr>
        <w:t>projektu</w:t>
      </w:r>
      <w:r w:rsidR="00EE1BEB" w:rsidRPr="002B4658">
        <w:rPr>
          <w:rFonts w:ascii="Calibri" w:hAnsi="Calibri" w:cs="Calibri"/>
          <w:i/>
          <w:color w:val="FF0000"/>
          <w:sz w:val="12"/>
          <w:szCs w:val="12"/>
        </w:rPr>
        <w:t xml:space="preserve"> </w:t>
      </w:r>
      <w:r w:rsidR="00E16F9A" w:rsidRPr="002B4658">
        <w:rPr>
          <w:rFonts w:ascii="Calibri" w:hAnsi="Calibri" w:cs="Calibri"/>
          <w:i/>
          <w:color w:val="FF0000"/>
          <w:sz w:val="12"/>
          <w:szCs w:val="12"/>
        </w:rPr>
        <w:t xml:space="preserve">s ohľadom na očakávané výsledky. </w:t>
      </w:r>
    </w:p>
    <w:p w14:paraId="55A0C3FB" w14:textId="2559EEE1" w:rsidR="00E16F9A" w:rsidRPr="002B4658" w:rsidRDefault="00E16F9A" w:rsidP="00E16F9A">
      <w:pPr>
        <w:spacing w:after="0"/>
        <w:ind w:right="-5"/>
        <w:jc w:val="both"/>
        <w:rPr>
          <w:rFonts w:ascii="Calibri" w:hAnsi="Calibri" w:cs="Calibri"/>
          <w:i/>
          <w:color w:val="FF0000"/>
          <w:sz w:val="12"/>
          <w:szCs w:val="12"/>
        </w:rPr>
      </w:pPr>
      <w:r w:rsidRPr="002B4658">
        <w:rPr>
          <w:rFonts w:ascii="Calibri" w:hAnsi="Calibri" w:cs="Calibri"/>
          <w:b/>
          <w:i/>
          <w:color w:val="FF0000"/>
          <w:sz w:val="12"/>
          <w:szCs w:val="12"/>
        </w:rPr>
        <w:t xml:space="preserve">V rámci tejto časti sa </w:t>
      </w:r>
      <w:r w:rsidR="004B49CA" w:rsidRPr="002B4658">
        <w:rPr>
          <w:rFonts w:ascii="Calibri" w:hAnsi="Calibri" w:cs="Calibri"/>
          <w:b/>
          <w:i/>
          <w:color w:val="FF0000"/>
          <w:sz w:val="12"/>
          <w:szCs w:val="12"/>
        </w:rPr>
        <w:t>žiadateľ</w:t>
      </w:r>
      <w:r w:rsidR="00EE1BEB" w:rsidRPr="002B4658">
        <w:rPr>
          <w:rFonts w:ascii="Calibri" w:hAnsi="Calibri" w:cs="Calibri"/>
          <w:b/>
          <w:i/>
          <w:color w:val="FF0000"/>
          <w:sz w:val="12"/>
          <w:szCs w:val="12"/>
        </w:rPr>
        <w:t xml:space="preserve"> </w:t>
      </w:r>
      <w:r w:rsidRPr="002B4658">
        <w:rPr>
          <w:rFonts w:ascii="Calibri" w:hAnsi="Calibri" w:cs="Calibri"/>
          <w:b/>
          <w:i/>
          <w:color w:val="FF0000"/>
          <w:sz w:val="12"/>
          <w:szCs w:val="12"/>
        </w:rPr>
        <w:t xml:space="preserve">zameriava najmä na: </w:t>
      </w:r>
    </w:p>
    <w:p w14:paraId="138B62EF" w14:textId="0F978CF5" w:rsidR="00E16F9A" w:rsidRPr="002B4658" w:rsidRDefault="00E16F9A" w:rsidP="00E16F9A">
      <w:pPr>
        <w:spacing w:after="0"/>
        <w:ind w:right="-5"/>
        <w:jc w:val="both"/>
        <w:rPr>
          <w:rFonts w:ascii="Calibri" w:hAnsi="Calibri" w:cs="Calibri"/>
          <w:i/>
          <w:color w:val="FF0000"/>
          <w:sz w:val="12"/>
          <w:szCs w:val="12"/>
        </w:rPr>
      </w:pPr>
      <w:r w:rsidRPr="002B4658">
        <w:rPr>
          <w:rFonts w:ascii="Calibri" w:hAnsi="Calibri" w:cs="Calibri"/>
          <w:i/>
          <w:color w:val="FF0000"/>
          <w:sz w:val="12"/>
          <w:szCs w:val="12"/>
        </w:rPr>
        <w:t xml:space="preserve">- popis </w:t>
      </w:r>
      <w:r w:rsidR="00EE1BEB" w:rsidRPr="002B4658">
        <w:rPr>
          <w:rFonts w:ascii="Calibri" w:hAnsi="Calibri" w:cs="Calibri"/>
          <w:i/>
          <w:color w:val="FF0000"/>
          <w:sz w:val="12"/>
          <w:szCs w:val="12"/>
        </w:rPr>
        <w:t>hlavnej aktivity projektu,</w:t>
      </w:r>
      <w:r w:rsidRPr="002B4658">
        <w:rPr>
          <w:rFonts w:ascii="Calibri" w:hAnsi="Calibri" w:cs="Calibri"/>
          <w:i/>
          <w:color w:val="FF0000"/>
          <w:sz w:val="12"/>
          <w:szCs w:val="12"/>
        </w:rPr>
        <w:t>, spôsob</w:t>
      </w:r>
      <w:r w:rsidR="00EE1BEB" w:rsidRPr="002B4658">
        <w:rPr>
          <w:rFonts w:ascii="Calibri" w:hAnsi="Calibri" w:cs="Calibri"/>
          <w:i/>
          <w:color w:val="FF0000"/>
          <w:sz w:val="12"/>
          <w:szCs w:val="12"/>
        </w:rPr>
        <w:t xml:space="preserve"> jej</w:t>
      </w:r>
      <w:r w:rsidRPr="002B4658">
        <w:rPr>
          <w:rFonts w:ascii="Calibri" w:hAnsi="Calibri" w:cs="Calibri"/>
          <w:i/>
          <w:color w:val="FF0000"/>
          <w:sz w:val="12"/>
          <w:szCs w:val="12"/>
        </w:rPr>
        <w:t xml:space="preserve"> realizácie, technické zabezpečenie,  uskutočniteľnosť, reálnosť a primeranosť, </w:t>
      </w:r>
    </w:p>
    <w:p w14:paraId="655F20C5" w14:textId="44074A9A" w:rsidR="00E16F9A" w:rsidRPr="002B4658" w:rsidRDefault="00E16F9A" w:rsidP="00E16F9A">
      <w:pPr>
        <w:spacing w:after="0"/>
        <w:ind w:right="-5"/>
        <w:jc w:val="both"/>
        <w:rPr>
          <w:rFonts w:ascii="Calibri" w:hAnsi="Calibri" w:cs="Calibri"/>
          <w:i/>
          <w:color w:val="FF0000"/>
          <w:sz w:val="12"/>
          <w:szCs w:val="12"/>
        </w:rPr>
      </w:pPr>
      <w:r w:rsidRPr="002B4658">
        <w:rPr>
          <w:rFonts w:ascii="Calibri" w:hAnsi="Calibri" w:cs="Calibri"/>
          <w:i/>
          <w:color w:val="FF0000"/>
          <w:sz w:val="12"/>
          <w:szCs w:val="12"/>
        </w:rPr>
        <w:t xml:space="preserve">- časovú následnosť </w:t>
      </w:r>
      <w:r w:rsidR="00EE1BEB" w:rsidRPr="002B4658">
        <w:rPr>
          <w:rFonts w:ascii="Calibri" w:hAnsi="Calibri" w:cs="Calibri"/>
          <w:i/>
          <w:color w:val="FF0000"/>
          <w:sz w:val="12"/>
          <w:szCs w:val="12"/>
        </w:rPr>
        <w:t xml:space="preserve">jednotlivých čiastkových </w:t>
      </w:r>
      <w:r w:rsidRPr="002B4658">
        <w:rPr>
          <w:rFonts w:ascii="Calibri" w:hAnsi="Calibri" w:cs="Calibri"/>
          <w:i/>
          <w:color w:val="FF0000"/>
          <w:sz w:val="12"/>
          <w:szCs w:val="12"/>
        </w:rPr>
        <w:t>aktivít projektu</w:t>
      </w:r>
      <w:r w:rsidR="00EE1BEB" w:rsidRPr="002B4658">
        <w:rPr>
          <w:rFonts w:ascii="Calibri" w:hAnsi="Calibri" w:cs="Calibri"/>
          <w:i/>
          <w:color w:val="FF0000"/>
          <w:sz w:val="12"/>
          <w:szCs w:val="12"/>
        </w:rPr>
        <w:t>, z ktorých sa skladá hlavná aktivita projektu</w:t>
      </w:r>
      <w:r w:rsidRPr="002B4658">
        <w:rPr>
          <w:rFonts w:ascii="Calibri" w:hAnsi="Calibri" w:cs="Calibri"/>
          <w:i/>
          <w:color w:val="FF0000"/>
          <w:sz w:val="12"/>
          <w:szCs w:val="12"/>
        </w:rPr>
        <w:t>, ich nadväznosť,</w:t>
      </w:r>
    </w:p>
    <w:p w14:paraId="0D791D61" w14:textId="66C5C73E" w:rsidR="00E16F9A" w:rsidRPr="002B4658" w:rsidRDefault="00E16F9A" w:rsidP="00E16F9A">
      <w:pPr>
        <w:spacing w:after="0"/>
        <w:ind w:right="-5"/>
        <w:jc w:val="both"/>
        <w:rPr>
          <w:rFonts w:ascii="Calibri" w:hAnsi="Calibri" w:cs="Calibri"/>
          <w:i/>
          <w:color w:val="FF0000"/>
          <w:sz w:val="12"/>
          <w:szCs w:val="12"/>
        </w:rPr>
      </w:pPr>
      <w:r w:rsidRPr="002B4658">
        <w:rPr>
          <w:rFonts w:ascii="Calibri" w:hAnsi="Calibri" w:cs="Calibri"/>
          <w:i/>
          <w:color w:val="FF0000"/>
          <w:sz w:val="12"/>
          <w:szCs w:val="12"/>
        </w:rPr>
        <w:t>- popis, ako budú dosiahnuté stanovené ciele projektu,</w:t>
      </w:r>
    </w:p>
    <w:p w14:paraId="7A68D6B8" w14:textId="77777777" w:rsidR="00E16F9A" w:rsidRPr="002B4658" w:rsidRDefault="00E16F9A" w:rsidP="00E16F9A">
      <w:pPr>
        <w:spacing w:after="0"/>
        <w:ind w:right="-5"/>
        <w:jc w:val="both"/>
        <w:rPr>
          <w:rFonts w:ascii="Calibri" w:hAnsi="Calibri" w:cs="Calibri"/>
          <w:i/>
          <w:sz w:val="12"/>
          <w:szCs w:val="12"/>
        </w:rPr>
      </w:pPr>
    </w:p>
    <w:p w14:paraId="230251CC" w14:textId="77777777" w:rsidR="00E16F9A" w:rsidRPr="002B4658" w:rsidRDefault="00E16F9A" w:rsidP="00E16F9A">
      <w:pPr>
        <w:spacing w:after="0"/>
        <w:ind w:right="-5"/>
        <w:jc w:val="both"/>
        <w:rPr>
          <w:rFonts w:ascii="Calibri" w:hAnsi="Calibri" w:cs="Calibri"/>
          <w:b/>
          <w:i/>
          <w:color w:val="FF0000"/>
          <w:sz w:val="12"/>
          <w:szCs w:val="12"/>
          <w:u w:val="single"/>
        </w:rPr>
      </w:pPr>
      <w:r w:rsidRPr="002B4658">
        <w:rPr>
          <w:rFonts w:ascii="Calibri" w:hAnsi="Calibri" w:cs="Calibri"/>
          <w:b/>
          <w:i/>
          <w:color w:val="FF0000"/>
          <w:sz w:val="12"/>
          <w:szCs w:val="12"/>
          <w:u w:val="single"/>
        </w:rPr>
        <w:t xml:space="preserve">Súlad projektu s horizontálnymi princípmi a Chartou základných práv EÚ </w:t>
      </w:r>
    </w:p>
    <w:p w14:paraId="2B08C9D1" w14:textId="062DE50A" w:rsidR="00E16F9A" w:rsidRPr="002B4658" w:rsidRDefault="00527DB8" w:rsidP="00E16F9A">
      <w:pPr>
        <w:spacing w:after="0"/>
        <w:ind w:right="-5"/>
        <w:jc w:val="both"/>
        <w:rPr>
          <w:rFonts w:ascii="Calibri" w:hAnsi="Calibri" w:cs="Calibri"/>
          <w:b/>
          <w:i/>
          <w:color w:val="FF0000"/>
          <w:sz w:val="12"/>
          <w:szCs w:val="12"/>
        </w:rPr>
      </w:pPr>
      <w:r w:rsidRPr="002B4658">
        <w:rPr>
          <w:rFonts w:ascii="Calibri" w:hAnsi="Calibri" w:cs="Calibri"/>
          <w:b/>
          <w:i/>
          <w:color w:val="FF0000"/>
          <w:sz w:val="12"/>
          <w:szCs w:val="12"/>
        </w:rPr>
        <w:t>Žiadateľ</w:t>
      </w:r>
      <w:r w:rsidR="00EE1BEB" w:rsidRPr="002B4658">
        <w:rPr>
          <w:rFonts w:ascii="Calibri" w:hAnsi="Calibri" w:cs="Calibri"/>
          <w:b/>
          <w:i/>
          <w:color w:val="FF0000"/>
          <w:sz w:val="12"/>
          <w:szCs w:val="12"/>
        </w:rPr>
        <w:t xml:space="preserve"> </w:t>
      </w:r>
      <w:r w:rsidR="00E16F9A" w:rsidRPr="002B4658">
        <w:rPr>
          <w:rFonts w:ascii="Calibri" w:hAnsi="Calibri" w:cs="Calibri"/>
          <w:b/>
          <w:i/>
          <w:color w:val="FF0000"/>
          <w:sz w:val="12"/>
          <w:szCs w:val="12"/>
        </w:rPr>
        <w:t xml:space="preserve">uvedie, ako je/bude projekt v súlade s horizontálnymi princípmi a Chartou základných práv EÚ, zabezpečuje a presadzuje rodovú rovnosť, nediskrimináciu a prístupnosť pre osoby so zdravotným postihnutím, konkrétne: </w:t>
      </w:r>
    </w:p>
    <w:p w14:paraId="0B330E14" w14:textId="77777777" w:rsidR="00E16F9A" w:rsidRPr="002B4658" w:rsidRDefault="00E16F9A" w:rsidP="00E16F9A">
      <w:pPr>
        <w:pStyle w:val="Odsekzoznamu"/>
        <w:numPr>
          <w:ilvl w:val="0"/>
          <w:numId w:val="8"/>
        </w:numPr>
        <w:spacing w:after="0"/>
        <w:ind w:left="426" w:right="-5"/>
        <w:jc w:val="both"/>
        <w:rPr>
          <w:rFonts w:ascii="Calibri" w:hAnsi="Calibri" w:cs="Calibri"/>
          <w:b/>
          <w:i/>
          <w:color w:val="FF0000"/>
          <w:sz w:val="12"/>
          <w:szCs w:val="12"/>
        </w:rPr>
      </w:pPr>
      <w:r w:rsidRPr="002B4658">
        <w:rPr>
          <w:rFonts w:ascii="Calibri" w:hAnsi="Calibri" w:cs="Calibri"/>
          <w:b/>
          <w:i/>
          <w:color w:val="FF0000"/>
          <w:sz w:val="12"/>
          <w:szCs w:val="12"/>
        </w:rPr>
        <w:t>dodržiavanie základných práv a súlad s Chartou základných práv EÚ,</w:t>
      </w:r>
    </w:p>
    <w:p w14:paraId="40AFBCC1" w14:textId="77777777" w:rsidR="00E16F9A" w:rsidRPr="002B4658" w:rsidRDefault="00E16F9A" w:rsidP="00E16F9A">
      <w:pPr>
        <w:pStyle w:val="Odsekzoznamu"/>
        <w:numPr>
          <w:ilvl w:val="0"/>
          <w:numId w:val="8"/>
        </w:numPr>
        <w:spacing w:after="0"/>
        <w:ind w:left="426" w:right="-5"/>
        <w:jc w:val="both"/>
        <w:rPr>
          <w:rFonts w:ascii="Calibri" w:hAnsi="Calibri" w:cs="Calibri"/>
          <w:b/>
          <w:i/>
          <w:color w:val="FF0000"/>
          <w:sz w:val="12"/>
          <w:szCs w:val="12"/>
        </w:rPr>
      </w:pPr>
      <w:r w:rsidRPr="002B4658">
        <w:rPr>
          <w:rFonts w:ascii="Calibri" w:hAnsi="Calibri" w:cs="Calibri"/>
          <w:b/>
          <w:i/>
          <w:color w:val="FF0000"/>
          <w:sz w:val="12"/>
          <w:szCs w:val="12"/>
        </w:rPr>
        <w:t>presadzovanie rovnosti mužov a žien, uplatňovanie rodovej rovnosti,</w:t>
      </w:r>
    </w:p>
    <w:p w14:paraId="30E90763" w14:textId="77777777" w:rsidR="00E16F9A" w:rsidRPr="002B4658" w:rsidRDefault="00E16F9A" w:rsidP="00E16F9A">
      <w:pPr>
        <w:pStyle w:val="Odsekzoznamu"/>
        <w:numPr>
          <w:ilvl w:val="0"/>
          <w:numId w:val="8"/>
        </w:numPr>
        <w:spacing w:after="0"/>
        <w:ind w:left="426" w:right="-5"/>
        <w:jc w:val="both"/>
        <w:rPr>
          <w:rFonts w:ascii="Calibri" w:hAnsi="Calibri" w:cs="Calibri"/>
          <w:b/>
          <w:i/>
          <w:color w:val="FF0000"/>
          <w:sz w:val="12"/>
          <w:szCs w:val="12"/>
        </w:rPr>
      </w:pPr>
      <w:r w:rsidRPr="002B4658">
        <w:rPr>
          <w:rFonts w:ascii="Calibri" w:hAnsi="Calibri" w:cs="Calibri"/>
          <w:b/>
          <w:i/>
          <w:color w:val="FF0000"/>
          <w:sz w:val="12"/>
          <w:szCs w:val="12"/>
        </w:rPr>
        <w:t>prijatie opatrení na zabránenie akejkoľvek diskriminácie,</w:t>
      </w:r>
    </w:p>
    <w:p w14:paraId="76CD418B" w14:textId="77777777" w:rsidR="00E16F9A" w:rsidRPr="002B4658" w:rsidRDefault="00E16F9A" w:rsidP="00E16F9A">
      <w:pPr>
        <w:pStyle w:val="Odsekzoznamu"/>
        <w:numPr>
          <w:ilvl w:val="0"/>
          <w:numId w:val="8"/>
        </w:numPr>
        <w:spacing w:after="0"/>
        <w:ind w:left="426" w:right="-5"/>
        <w:jc w:val="both"/>
        <w:rPr>
          <w:rFonts w:ascii="Calibri" w:hAnsi="Calibri" w:cs="Calibri"/>
          <w:b/>
          <w:i/>
          <w:color w:val="FF0000"/>
          <w:sz w:val="12"/>
          <w:szCs w:val="12"/>
        </w:rPr>
      </w:pPr>
      <w:r w:rsidRPr="002B4658">
        <w:rPr>
          <w:rFonts w:ascii="Calibri" w:hAnsi="Calibri" w:cs="Calibri"/>
          <w:b/>
          <w:i/>
          <w:color w:val="FF0000"/>
          <w:sz w:val="12"/>
          <w:szCs w:val="12"/>
        </w:rPr>
        <w:t xml:space="preserve">zohľadňovanie prístupnosti pre osoby so zdravotným postihnutím.    </w:t>
      </w:r>
    </w:p>
    <w:p w14:paraId="3B5876DE" w14:textId="29B8660F" w:rsidR="00E16F9A" w:rsidRPr="002B4658" w:rsidRDefault="00E16F9A" w:rsidP="00E16F9A">
      <w:pPr>
        <w:spacing w:after="0"/>
        <w:ind w:right="-5"/>
        <w:jc w:val="both"/>
        <w:rPr>
          <w:rFonts w:ascii="Calibri" w:hAnsi="Calibri" w:cs="Calibri"/>
          <w:b/>
          <w:i/>
          <w:color w:val="FF0000"/>
          <w:sz w:val="12"/>
          <w:szCs w:val="12"/>
        </w:rPr>
      </w:pPr>
      <w:r w:rsidRPr="002B4658">
        <w:rPr>
          <w:rFonts w:ascii="Calibri" w:hAnsi="Calibri" w:cs="Calibri"/>
          <w:b/>
          <w:i/>
          <w:color w:val="FF0000"/>
          <w:sz w:val="12"/>
          <w:szCs w:val="12"/>
        </w:rPr>
        <w:t xml:space="preserve">Upozornenie pre </w:t>
      </w:r>
      <w:r w:rsidR="008372F2" w:rsidRPr="002B4658">
        <w:rPr>
          <w:rFonts w:ascii="Calibri" w:hAnsi="Calibri" w:cs="Calibri"/>
          <w:b/>
          <w:i/>
          <w:color w:val="FF0000"/>
          <w:sz w:val="12"/>
          <w:szCs w:val="12"/>
        </w:rPr>
        <w:t>žiadateľa</w:t>
      </w:r>
      <w:r w:rsidRPr="002B4658">
        <w:rPr>
          <w:rFonts w:ascii="Calibri" w:hAnsi="Calibri" w:cs="Calibri"/>
          <w:b/>
          <w:i/>
          <w:color w:val="FF0000"/>
          <w:sz w:val="12"/>
          <w:szCs w:val="12"/>
        </w:rPr>
        <w:t>:</w:t>
      </w:r>
    </w:p>
    <w:p w14:paraId="4BD508C6" w14:textId="77777777" w:rsidR="00E16F9A" w:rsidRPr="002B4658" w:rsidRDefault="00E16F9A" w:rsidP="005F6467">
      <w:pPr>
        <w:pStyle w:val="Odsekzoznamu"/>
        <w:numPr>
          <w:ilvl w:val="0"/>
          <w:numId w:val="9"/>
        </w:numPr>
        <w:spacing w:after="100"/>
        <w:ind w:right="-5"/>
        <w:jc w:val="both"/>
        <w:rPr>
          <w:rFonts w:ascii="Calibri" w:hAnsi="Calibri" w:cs="Calibri"/>
          <w:i/>
          <w:color w:val="FF0000"/>
          <w:sz w:val="12"/>
          <w:szCs w:val="12"/>
        </w:rPr>
      </w:pPr>
      <w:r w:rsidRPr="002B4658">
        <w:rPr>
          <w:rFonts w:ascii="Calibri" w:hAnsi="Calibri" w:cs="Calibri"/>
          <w:i/>
          <w:color w:val="FF0000"/>
          <w:sz w:val="12"/>
          <w:szCs w:val="12"/>
        </w:rPr>
        <w:t xml:space="preserve">pri všetkých oprávnených aktivitách realizovaných v rámci projektu musí byť zohľadnený princíp rovnosti mužov a žien a princíp nediskriminácie tak, aby nedochádzalo k znevýhodneným podmienkam pre akúkoľvek skupinu osôb a aby boli vytvorené podmienky prístupnosti aj pre osoby so zdravotným postihnutím k fyzickému prostrediu, k informáciám a komunikácii vrátane informačných a komunikačných technológií a systémov, ako aj k ďalším prostriedkom a službám dostupným alebo poskytovaným verejnosti, vrátane všetkých informačných a vzdelávacích aktivít,    </w:t>
      </w:r>
    </w:p>
    <w:p w14:paraId="15D5EA17" w14:textId="3E271144" w:rsidR="00E16F9A" w:rsidRPr="002B4658" w:rsidRDefault="00E16F9A" w:rsidP="005F6467">
      <w:pPr>
        <w:pStyle w:val="Odsekzoznamu"/>
        <w:numPr>
          <w:ilvl w:val="0"/>
          <w:numId w:val="9"/>
        </w:numPr>
        <w:spacing w:after="100"/>
        <w:ind w:right="-5"/>
        <w:jc w:val="both"/>
        <w:rPr>
          <w:rFonts w:ascii="Calibri" w:hAnsi="Calibri" w:cs="Calibri"/>
          <w:i/>
          <w:color w:val="FF0000"/>
          <w:sz w:val="12"/>
          <w:szCs w:val="12"/>
        </w:rPr>
      </w:pPr>
      <w:r w:rsidRPr="002B4658">
        <w:rPr>
          <w:rFonts w:ascii="Calibri" w:hAnsi="Calibri" w:cs="Calibri"/>
          <w:i/>
          <w:color w:val="FF0000"/>
          <w:sz w:val="12"/>
          <w:szCs w:val="12"/>
        </w:rPr>
        <w:t xml:space="preserve">pri výbere odborných kapacít zapojených do realizácie projektu musí byť dodržaný princíp rovnosti mužov a žien a princíp nediskriminácie, </w:t>
      </w:r>
    </w:p>
    <w:p w14:paraId="4A82334B" w14:textId="3246B4E2" w:rsidR="00E16F9A" w:rsidRPr="002B4658" w:rsidRDefault="00E16F9A" w:rsidP="005F6467">
      <w:pPr>
        <w:pStyle w:val="Odsekzoznamu"/>
        <w:numPr>
          <w:ilvl w:val="0"/>
          <w:numId w:val="9"/>
        </w:numPr>
        <w:spacing w:after="100"/>
        <w:ind w:right="-5"/>
        <w:jc w:val="both"/>
        <w:rPr>
          <w:rFonts w:ascii="Calibri" w:hAnsi="Calibri" w:cs="Calibri"/>
          <w:i/>
          <w:color w:val="FF0000"/>
          <w:sz w:val="12"/>
          <w:szCs w:val="12"/>
        </w:rPr>
      </w:pPr>
      <w:r w:rsidRPr="002B4658">
        <w:rPr>
          <w:rFonts w:ascii="Calibri" w:hAnsi="Calibri" w:cs="Calibri"/>
          <w:i/>
          <w:color w:val="FF0000"/>
          <w:sz w:val="12"/>
          <w:szCs w:val="12"/>
        </w:rPr>
        <w:t>v rámci mzdového ohodnotenia  odborných kapacít nesmie dochádzať ku diskriminácií k nerovnému odmeňovaniu za rovnakú prácu na základe pohlavia alebo príslušnosti k akejkoľvek znevýhodnenej skupine osôb.</w:t>
      </w:r>
    </w:p>
    <w:p w14:paraId="7FF6B443" w14:textId="77777777" w:rsidR="00E16F9A" w:rsidRPr="002B4658" w:rsidRDefault="00E16F9A" w:rsidP="005F6467">
      <w:pPr>
        <w:pStyle w:val="Odsekzoznamu"/>
        <w:numPr>
          <w:ilvl w:val="0"/>
          <w:numId w:val="9"/>
        </w:numPr>
        <w:spacing w:after="100"/>
        <w:ind w:right="-5"/>
        <w:jc w:val="both"/>
        <w:rPr>
          <w:rFonts w:ascii="Calibri" w:hAnsi="Calibri" w:cs="Calibri"/>
          <w:b/>
          <w:i/>
          <w:color w:val="FF0000"/>
          <w:sz w:val="12"/>
          <w:szCs w:val="12"/>
        </w:rPr>
      </w:pPr>
      <w:r w:rsidRPr="002B4658">
        <w:rPr>
          <w:rFonts w:ascii="Calibri" w:hAnsi="Calibri" w:cs="Calibri"/>
          <w:b/>
          <w:i/>
          <w:color w:val="FF0000"/>
          <w:sz w:val="12"/>
          <w:szCs w:val="12"/>
        </w:rPr>
        <w:t xml:space="preserve">Viac informácii k plneniu horizontálnych princípov nájdete na webovom sídle horizontalneprincipy.gov.sk"    </w:t>
      </w:r>
    </w:p>
    <w:p w14:paraId="366E5D62" w14:textId="77777777" w:rsidR="00E16F9A" w:rsidRPr="002B4658" w:rsidRDefault="00E16F9A" w:rsidP="005F6467">
      <w:pPr>
        <w:spacing w:after="0"/>
        <w:jc w:val="both"/>
        <w:rPr>
          <w:rFonts w:ascii="Calibri" w:hAnsi="Calibri" w:cs="Calibri"/>
          <w:b/>
          <w:i/>
          <w:color w:val="FF0000"/>
          <w:sz w:val="12"/>
          <w:szCs w:val="12"/>
        </w:rPr>
      </w:pPr>
      <w:r w:rsidRPr="002B4658">
        <w:rPr>
          <w:rFonts w:ascii="Calibri" w:hAnsi="Calibri" w:cs="Calibri"/>
          <w:b/>
          <w:i/>
          <w:color w:val="FF0000"/>
          <w:sz w:val="12"/>
          <w:szCs w:val="12"/>
        </w:rPr>
        <w:t xml:space="preserve">Príspevok projektu k napĺňaniu hlavného cieľa - obnovy kultúrneho dedičstva </w:t>
      </w:r>
    </w:p>
    <w:p w14:paraId="430159EF" w14:textId="5DD1356B" w:rsidR="00E16F9A" w:rsidRPr="002B4658" w:rsidRDefault="008372F2" w:rsidP="005F6467">
      <w:pPr>
        <w:spacing w:after="0"/>
        <w:jc w:val="both"/>
        <w:rPr>
          <w:rFonts w:ascii="Calibri" w:hAnsi="Calibri" w:cs="Calibri"/>
          <w:b/>
          <w:i/>
          <w:color w:val="FF0000"/>
          <w:sz w:val="12"/>
          <w:szCs w:val="12"/>
        </w:rPr>
      </w:pPr>
      <w:r w:rsidRPr="002B4658">
        <w:rPr>
          <w:rFonts w:ascii="Calibri" w:hAnsi="Calibri" w:cs="Calibri"/>
          <w:i/>
          <w:color w:val="FF0000"/>
          <w:sz w:val="12"/>
          <w:szCs w:val="12"/>
        </w:rPr>
        <w:t>Žiadateľ</w:t>
      </w:r>
      <w:r w:rsidR="00A1545A" w:rsidRPr="002B4658">
        <w:rPr>
          <w:rFonts w:ascii="Calibri" w:hAnsi="Calibri" w:cs="Calibri"/>
          <w:i/>
          <w:color w:val="FF0000"/>
          <w:sz w:val="12"/>
          <w:szCs w:val="12"/>
        </w:rPr>
        <w:t xml:space="preserve"> </w:t>
      </w:r>
      <w:r w:rsidR="00E16F9A" w:rsidRPr="002B4658">
        <w:rPr>
          <w:rFonts w:ascii="Calibri" w:hAnsi="Calibri" w:cs="Calibri"/>
          <w:i/>
          <w:color w:val="FF0000"/>
          <w:sz w:val="12"/>
          <w:szCs w:val="12"/>
        </w:rPr>
        <w:t>uvedie, ako projekt prispeje k  obnove kultúrneho dedičstva a využitia kultúry a histórie ako nástroja posilňovania národnej identity.</w:t>
      </w:r>
    </w:p>
    <w:p w14:paraId="25E3FDCB" w14:textId="77777777" w:rsidR="00696145" w:rsidRPr="002B4658" w:rsidRDefault="00696145" w:rsidP="00E16F9A">
      <w:pPr>
        <w:spacing w:after="0"/>
        <w:jc w:val="both"/>
        <w:rPr>
          <w:rFonts w:ascii="Calibri" w:hAnsi="Calibri" w:cs="Calibri"/>
          <w:b/>
          <w:i/>
          <w:color w:val="FF0000"/>
          <w:sz w:val="12"/>
          <w:szCs w:val="12"/>
          <w:u w:val="single"/>
        </w:rPr>
      </w:pPr>
    </w:p>
    <w:p w14:paraId="368C11AA" w14:textId="77777777" w:rsidR="00E16F9A" w:rsidRPr="002B4658" w:rsidRDefault="00E16F9A" w:rsidP="00E16F9A">
      <w:pPr>
        <w:spacing w:after="0"/>
        <w:jc w:val="both"/>
        <w:rPr>
          <w:rFonts w:ascii="Calibri" w:hAnsi="Calibri" w:cs="Calibri"/>
          <w:b/>
          <w:i/>
          <w:color w:val="FF0000"/>
          <w:sz w:val="12"/>
          <w:szCs w:val="12"/>
          <w:u w:val="single"/>
        </w:rPr>
      </w:pPr>
      <w:r w:rsidRPr="002B4658">
        <w:rPr>
          <w:rFonts w:ascii="Calibri" w:hAnsi="Calibri" w:cs="Calibri"/>
          <w:b/>
          <w:i/>
          <w:color w:val="FF0000"/>
          <w:sz w:val="12"/>
          <w:szCs w:val="12"/>
          <w:u w:val="single"/>
        </w:rPr>
        <w:t>Uplatňovanie sociálneho aspektu</w:t>
      </w:r>
    </w:p>
    <w:p w14:paraId="368E7416" w14:textId="3DFB2D27" w:rsidR="00E16F9A" w:rsidRPr="002B4658" w:rsidRDefault="008372F2" w:rsidP="00E16F9A">
      <w:pPr>
        <w:spacing w:after="0"/>
        <w:jc w:val="both"/>
        <w:rPr>
          <w:rFonts w:ascii="Calibri" w:hAnsi="Calibri" w:cs="Calibri"/>
          <w:i/>
          <w:color w:val="FF0000"/>
          <w:sz w:val="12"/>
          <w:szCs w:val="12"/>
        </w:rPr>
      </w:pPr>
      <w:r w:rsidRPr="002B4658">
        <w:rPr>
          <w:rFonts w:ascii="Calibri" w:hAnsi="Calibri" w:cs="Calibri"/>
          <w:i/>
          <w:color w:val="FF0000"/>
          <w:sz w:val="12"/>
          <w:szCs w:val="12"/>
        </w:rPr>
        <w:t>Žiadateľ</w:t>
      </w:r>
      <w:r w:rsidR="00A1545A" w:rsidRPr="002B4658">
        <w:rPr>
          <w:rFonts w:ascii="Calibri" w:hAnsi="Calibri" w:cs="Calibri"/>
          <w:i/>
          <w:color w:val="FF0000"/>
          <w:sz w:val="12"/>
          <w:szCs w:val="12"/>
        </w:rPr>
        <w:t xml:space="preserve"> </w:t>
      </w:r>
      <w:r w:rsidR="00E16F9A" w:rsidRPr="002B4658">
        <w:rPr>
          <w:rFonts w:ascii="Calibri" w:hAnsi="Calibri" w:cs="Calibri"/>
          <w:i/>
          <w:color w:val="FF0000"/>
          <w:sz w:val="12"/>
          <w:szCs w:val="12"/>
        </w:rPr>
        <w:t>uvedie, ako zabezpečil uplatňovanie sociálneho aspektu v projekte cez dve povinné súčasti obnovy NKP a jednu odporúčanú uplatniteľnú pri realizácii „hrubých prác“.</w:t>
      </w:r>
    </w:p>
    <w:p w14:paraId="120834DB" w14:textId="2C7832D4" w:rsidR="00E16F9A" w:rsidRPr="002B4658" w:rsidRDefault="00E16F9A" w:rsidP="005F6467">
      <w:pPr>
        <w:spacing w:after="100"/>
        <w:ind w:right="-5"/>
        <w:jc w:val="both"/>
        <w:rPr>
          <w:rFonts w:ascii="Calibri" w:hAnsi="Calibri" w:cs="Calibri"/>
          <w:i/>
          <w:color w:val="FF0000"/>
          <w:sz w:val="12"/>
          <w:szCs w:val="12"/>
        </w:rPr>
      </w:pPr>
      <w:r w:rsidRPr="002B4658">
        <w:rPr>
          <w:rFonts w:ascii="Calibri" w:hAnsi="Calibri" w:cs="Calibri"/>
          <w:i/>
          <w:color w:val="FF0000"/>
          <w:sz w:val="12"/>
          <w:szCs w:val="12"/>
        </w:rPr>
        <w:t>Povinné súčasti uplatňovania sociálneho aspektu</w:t>
      </w:r>
      <w:r w:rsidR="005F6467" w:rsidRPr="002B4658">
        <w:rPr>
          <w:rFonts w:ascii="Calibri" w:hAnsi="Calibri" w:cs="Calibri"/>
          <w:i/>
          <w:color w:val="FF0000"/>
          <w:sz w:val="12"/>
          <w:szCs w:val="12"/>
        </w:rPr>
        <w:t>:</w:t>
      </w:r>
    </w:p>
    <w:p w14:paraId="5FE06643" w14:textId="649BC221" w:rsidR="00E16F9A" w:rsidRPr="002B4658" w:rsidRDefault="00E16F9A" w:rsidP="005F6467">
      <w:pPr>
        <w:pStyle w:val="Odsekzoznamu"/>
        <w:numPr>
          <w:ilvl w:val="0"/>
          <w:numId w:val="9"/>
        </w:numPr>
        <w:spacing w:after="100"/>
        <w:ind w:right="-5"/>
        <w:jc w:val="both"/>
        <w:rPr>
          <w:rFonts w:ascii="Calibri" w:hAnsi="Calibri" w:cs="Calibri"/>
          <w:i/>
          <w:color w:val="FF0000"/>
          <w:sz w:val="12"/>
          <w:szCs w:val="12"/>
        </w:rPr>
      </w:pPr>
      <w:r w:rsidRPr="002B4658">
        <w:rPr>
          <w:rFonts w:ascii="Calibri" w:hAnsi="Calibri" w:cs="Calibri"/>
          <w:b/>
          <w:i/>
          <w:color w:val="FF0000"/>
          <w:sz w:val="12"/>
          <w:szCs w:val="12"/>
        </w:rPr>
        <w:t>debarierizácia</w:t>
      </w:r>
      <w:r w:rsidRPr="002B4658">
        <w:rPr>
          <w:rFonts w:ascii="Calibri" w:hAnsi="Calibri" w:cs="Calibri"/>
          <w:i/>
          <w:color w:val="FF0000"/>
          <w:sz w:val="12"/>
          <w:szCs w:val="12"/>
        </w:rPr>
        <w:t xml:space="preserve"> (zabezpečenie fyzickej a informačnej debarierizácie výrazne zvýši inklúziu a kultúrnu participáciu všetkým skupinám návštevníkov, predovšetkým so sociálnym a/alebo zdravotným znevýhodnením),</w:t>
      </w:r>
    </w:p>
    <w:p w14:paraId="3EBFF4BA" w14:textId="67FFFE7E" w:rsidR="00E16F9A" w:rsidRPr="002B4658" w:rsidRDefault="00E16F9A" w:rsidP="005F6467">
      <w:pPr>
        <w:pStyle w:val="Odsekzoznamu"/>
        <w:numPr>
          <w:ilvl w:val="0"/>
          <w:numId w:val="9"/>
        </w:numPr>
        <w:spacing w:after="100"/>
        <w:ind w:right="-5"/>
        <w:jc w:val="both"/>
        <w:rPr>
          <w:rFonts w:ascii="Calibri" w:hAnsi="Calibri" w:cs="Calibri"/>
          <w:i/>
          <w:color w:val="FF0000"/>
          <w:sz w:val="12"/>
          <w:szCs w:val="12"/>
        </w:rPr>
      </w:pPr>
      <w:r w:rsidRPr="002B4658">
        <w:rPr>
          <w:rFonts w:ascii="Calibri" w:hAnsi="Calibri" w:cs="Calibri"/>
          <w:b/>
          <w:i/>
          <w:color w:val="FF0000"/>
          <w:sz w:val="12"/>
          <w:szCs w:val="12"/>
        </w:rPr>
        <w:t>spolupráca so vzdelávacími inštitúciami</w:t>
      </w:r>
      <w:r w:rsidRPr="002B4658">
        <w:rPr>
          <w:rFonts w:ascii="Calibri" w:hAnsi="Calibri" w:cs="Calibri"/>
          <w:i/>
          <w:color w:val="FF0000"/>
          <w:sz w:val="12"/>
          <w:szCs w:val="12"/>
        </w:rPr>
        <w:t xml:space="preserve"> v oblasti stavebníctva/architektúry, umeleckého priemyslu a základnými školami (žiadateľ uvedie, ako dodávatelia stavebných prác a odborných špecializovaných prác v rámci výkonu činností zabezpečia zapojenie študentov / vzdelávacích inštitúcii v oblasti stavebníctva/architektúry, umeleckého priemyslu, prípadne základných škôl  formou prezentácie o výkone svojich činností na obnovovanej NKP, a to nielen formou prednášok, ale hlavne formou exkurzií a prezentácie výkonu činností priamo na mieste samotnej obnovy).</w:t>
      </w:r>
    </w:p>
    <w:p w14:paraId="651C5BFC" w14:textId="77777777" w:rsidR="00E16F9A" w:rsidRPr="002B4658" w:rsidRDefault="00E16F9A" w:rsidP="005F6467">
      <w:pPr>
        <w:spacing w:after="100"/>
        <w:ind w:right="-5"/>
        <w:jc w:val="both"/>
        <w:rPr>
          <w:rFonts w:ascii="Calibri" w:hAnsi="Calibri" w:cs="Calibri"/>
          <w:i/>
          <w:color w:val="FF0000"/>
          <w:sz w:val="12"/>
          <w:szCs w:val="12"/>
        </w:rPr>
      </w:pPr>
      <w:r w:rsidRPr="002B4658">
        <w:rPr>
          <w:rFonts w:ascii="Calibri" w:hAnsi="Calibri" w:cs="Calibri"/>
          <w:i/>
          <w:color w:val="FF0000"/>
          <w:sz w:val="12"/>
          <w:szCs w:val="12"/>
        </w:rPr>
        <w:t>Odporúčaná súčasť uplatňovania sociálneho aspektu</w:t>
      </w:r>
    </w:p>
    <w:p w14:paraId="3ED5E423" w14:textId="10B2B236" w:rsidR="005F6467" w:rsidRPr="002B4658" w:rsidRDefault="00E16F9A" w:rsidP="005F6467">
      <w:pPr>
        <w:pStyle w:val="Odsekzoznamu"/>
        <w:numPr>
          <w:ilvl w:val="0"/>
          <w:numId w:val="9"/>
        </w:numPr>
        <w:spacing w:after="100"/>
        <w:ind w:right="-5"/>
        <w:jc w:val="both"/>
        <w:rPr>
          <w:rFonts w:ascii="Calibri" w:hAnsi="Calibri" w:cs="Calibri"/>
          <w:i/>
          <w:color w:val="FF0000"/>
          <w:sz w:val="12"/>
          <w:szCs w:val="12"/>
        </w:rPr>
      </w:pPr>
      <w:r w:rsidRPr="002B4658">
        <w:rPr>
          <w:rFonts w:ascii="Calibri" w:hAnsi="Calibri" w:cs="Calibri"/>
          <w:b/>
          <w:i/>
          <w:color w:val="FF0000"/>
          <w:sz w:val="12"/>
          <w:szCs w:val="12"/>
        </w:rPr>
        <w:t>využitie subjektov sociálnej ekonomiky/registrovaných sociálnych podnikov</w:t>
      </w:r>
      <w:r w:rsidRPr="002B4658">
        <w:rPr>
          <w:rFonts w:ascii="Calibri" w:hAnsi="Calibri" w:cs="Calibri"/>
          <w:b/>
          <w:color w:val="FF0000"/>
          <w:sz w:val="12"/>
          <w:szCs w:val="12"/>
          <w:vertAlign w:val="superscript"/>
        </w:rPr>
        <w:footnoteReference w:id="2"/>
      </w:r>
      <w:r w:rsidRPr="002B4658">
        <w:rPr>
          <w:rFonts w:ascii="Calibri" w:hAnsi="Calibri" w:cs="Calibri"/>
          <w:b/>
          <w:i/>
          <w:color w:val="FF0000"/>
          <w:sz w:val="12"/>
          <w:szCs w:val="12"/>
        </w:rPr>
        <w:t xml:space="preserve"> </w:t>
      </w:r>
      <w:r w:rsidRPr="002B4658">
        <w:rPr>
          <w:rFonts w:ascii="Calibri" w:hAnsi="Calibri" w:cs="Calibri"/>
          <w:i/>
          <w:color w:val="FF0000"/>
          <w:sz w:val="12"/>
          <w:szCs w:val="12"/>
        </w:rPr>
        <w:t xml:space="preserve">na obnove NKP (žiadateľ predloží dokumentáciu na verejné obstarávanie prác a služieb na obnovu NKP, ktorej súčasťou bude zoznam existujúcich registrovaných sociálnych podnikov, ktoré bude možné zo strany dodávateľa osloviť a zapojiť do realizácie obnovy NKP za podmienky, že tento registrovaný sociálny podnik bude vedieť požadovaný rozsah prác a služieb dodať riadne, včas a v požadovanej kvalite. </w:t>
      </w:r>
    </w:p>
    <w:p w14:paraId="488DD908" w14:textId="518C0D6B" w:rsidR="0006758E" w:rsidRPr="002B4658" w:rsidRDefault="00E16F9A" w:rsidP="0045492C">
      <w:pPr>
        <w:pStyle w:val="Odsekzoznamu"/>
        <w:spacing w:after="100"/>
        <w:ind w:left="360" w:right="-5"/>
        <w:jc w:val="both"/>
        <w:rPr>
          <w:rFonts w:ascii="Calibri" w:hAnsi="Calibri" w:cs="Calibri"/>
          <w:i/>
          <w:color w:val="FF0000"/>
          <w:sz w:val="12"/>
          <w:szCs w:val="12"/>
        </w:rPr>
      </w:pPr>
      <w:r w:rsidRPr="002B4658">
        <w:rPr>
          <w:rFonts w:ascii="Calibri" w:hAnsi="Calibri" w:cs="Calibri"/>
          <w:i/>
          <w:color w:val="FF0000"/>
          <w:sz w:val="12"/>
          <w:szCs w:val="12"/>
        </w:rPr>
        <w:t>V prípade nevyužitia tohto odporúčania bude nutné zo strany žiadateľa preukázať snahu dodávateľa o zapojenie niektorého z registrovaných sociálnych podnikov).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544C9" w:rsidRPr="002B4658" w14:paraId="239622CD" w14:textId="77777777" w:rsidTr="00696145">
        <w:trPr>
          <w:trHeight w:val="5379"/>
        </w:trPr>
        <w:tc>
          <w:tcPr>
            <w:tcW w:w="9062" w:type="dxa"/>
          </w:tcPr>
          <w:p w14:paraId="392D8D65" w14:textId="77777777" w:rsidR="009544C9" w:rsidRPr="002B4658" w:rsidRDefault="009544C9" w:rsidP="009544C9">
            <w:pPr>
              <w:spacing w:after="3" w:line="265" w:lineRule="auto"/>
              <w:ind w:right="517"/>
              <w:jc w:val="both"/>
              <w:rPr>
                <w:rFonts w:ascii="Calibri" w:hAnsi="Calibri" w:cs="Calibri"/>
                <w:b/>
                <w:sz w:val="12"/>
                <w:szCs w:val="12"/>
              </w:rPr>
            </w:pPr>
          </w:p>
        </w:tc>
      </w:tr>
    </w:tbl>
    <w:p w14:paraId="51C1D469" w14:textId="77777777" w:rsidR="009544C9" w:rsidRPr="002B4658" w:rsidRDefault="009544C9" w:rsidP="009544C9">
      <w:pPr>
        <w:spacing w:after="3" w:line="265" w:lineRule="auto"/>
        <w:ind w:right="517"/>
        <w:jc w:val="both"/>
        <w:rPr>
          <w:rFonts w:ascii="Calibri" w:hAnsi="Calibri" w:cs="Calibri"/>
          <w:b/>
        </w:rPr>
      </w:pPr>
    </w:p>
    <w:p w14:paraId="13FE93FE" w14:textId="6AA4B0C6" w:rsidR="00696145" w:rsidRPr="002B4658" w:rsidRDefault="000C6228" w:rsidP="00696145">
      <w:pPr>
        <w:spacing w:after="100"/>
        <w:ind w:right="-5"/>
        <w:jc w:val="both"/>
        <w:rPr>
          <w:rFonts w:ascii="Calibri" w:hAnsi="Calibri" w:cs="Calibri"/>
          <w:b/>
          <w:i/>
          <w:color w:val="FF0000"/>
          <w:sz w:val="12"/>
          <w:szCs w:val="12"/>
          <w:u w:val="single"/>
        </w:rPr>
      </w:pPr>
      <w:r w:rsidRPr="002B4658">
        <w:rPr>
          <w:rFonts w:ascii="Calibri" w:hAnsi="Calibri" w:cs="Calibri"/>
          <w:b/>
          <w:i/>
          <w:color w:val="FF0000"/>
          <w:sz w:val="12"/>
          <w:szCs w:val="12"/>
          <w:u w:val="single"/>
        </w:rPr>
        <w:t>V</w:t>
      </w:r>
      <w:r w:rsidR="00696145" w:rsidRPr="002B4658">
        <w:rPr>
          <w:rFonts w:ascii="Calibri" w:hAnsi="Calibri" w:cs="Calibri"/>
          <w:b/>
          <w:i/>
          <w:color w:val="FF0000"/>
          <w:sz w:val="12"/>
          <w:szCs w:val="12"/>
          <w:u w:val="single"/>
        </w:rPr>
        <w:t>hodnos</w:t>
      </w:r>
      <w:r w:rsidRPr="002B4658">
        <w:rPr>
          <w:rFonts w:ascii="Calibri" w:hAnsi="Calibri" w:cs="Calibri"/>
          <w:b/>
          <w:i/>
          <w:color w:val="FF0000"/>
          <w:sz w:val="12"/>
          <w:szCs w:val="12"/>
          <w:u w:val="single"/>
        </w:rPr>
        <w:t>ť</w:t>
      </w:r>
      <w:r w:rsidR="00696145" w:rsidRPr="002B4658">
        <w:rPr>
          <w:rFonts w:ascii="Calibri" w:hAnsi="Calibri" w:cs="Calibri"/>
          <w:b/>
          <w:i/>
          <w:color w:val="FF0000"/>
          <w:sz w:val="12"/>
          <w:szCs w:val="12"/>
          <w:u w:val="single"/>
        </w:rPr>
        <w:t xml:space="preserve"> navrhovaných aktivít z vecného a časového hľadiska</w:t>
      </w:r>
    </w:p>
    <w:p w14:paraId="71C84D8B" w14:textId="5D294DD5" w:rsidR="000C6228" w:rsidRPr="002B4658" w:rsidRDefault="008372F2" w:rsidP="000C6228">
      <w:pPr>
        <w:spacing w:after="0"/>
        <w:ind w:right="-5"/>
        <w:jc w:val="both"/>
        <w:rPr>
          <w:rFonts w:ascii="Calibri" w:hAnsi="Calibri" w:cs="Calibri"/>
          <w:i/>
          <w:color w:val="FF0000"/>
          <w:sz w:val="12"/>
          <w:szCs w:val="12"/>
        </w:rPr>
      </w:pPr>
      <w:r w:rsidRPr="002B4658">
        <w:rPr>
          <w:rFonts w:ascii="Calibri" w:hAnsi="Calibri" w:cs="Calibri"/>
          <w:i/>
          <w:color w:val="FF0000"/>
          <w:sz w:val="12"/>
          <w:szCs w:val="12"/>
        </w:rPr>
        <w:t>Žiadateľ</w:t>
      </w:r>
      <w:r w:rsidR="00A1545A" w:rsidRPr="002B4658">
        <w:rPr>
          <w:rFonts w:ascii="Calibri" w:hAnsi="Calibri" w:cs="Calibri"/>
          <w:i/>
          <w:color w:val="FF0000"/>
          <w:sz w:val="12"/>
          <w:szCs w:val="12"/>
        </w:rPr>
        <w:t xml:space="preserve"> </w:t>
      </w:r>
      <w:r w:rsidR="006C3804" w:rsidRPr="002B4658">
        <w:rPr>
          <w:rFonts w:ascii="Calibri" w:hAnsi="Calibri" w:cs="Calibri"/>
          <w:i/>
          <w:color w:val="FF0000"/>
          <w:sz w:val="12"/>
          <w:szCs w:val="12"/>
        </w:rPr>
        <w:t xml:space="preserve">zdôvodní vhodnosť navrhovaných aktivít z vecného hľadiska a </w:t>
      </w:r>
      <w:r w:rsidR="00696145" w:rsidRPr="002B4658">
        <w:rPr>
          <w:rFonts w:ascii="Calibri" w:hAnsi="Calibri" w:cs="Calibri"/>
          <w:i/>
          <w:color w:val="FF0000"/>
          <w:sz w:val="12"/>
          <w:szCs w:val="12"/>
        </w:rPr>
        <w:t xml:space="preserve">uvedie časovú postupnosť realizácie projektu a súlad harmonogramu uvedeného v časti </w:t>
      </w:r>
      <w:r w:rsidR="008748E8" w:rsidRPr="002B4658">
        <w:rPr>
          <w:rFonts w:ascii="Calibri" w:hAnsi="Calibri" w:cs="Calibri"/>
          <w:i/>
          <w:color w:val="FF0000"/>
          <w:sz w:val="12"/>
          <w:szCs w:val="12"/>
        </w:rPr>
        <w:t xml:space="preserve">6 </w:t>
      </w:r>
      <w:r w:rsidR="00696145" w:rsidRPr="002B4658">
        <w:rPr>
          <w:rFonts w:ascii="Calibri" w:hAnsi="Calibri" w:cs="Calibri"/>
          <w:i/>
          <w:color w:val="FF0000"/>
          <w:sz w:val="12"/>
          <w:szCs w:val="12"/>
        </w:rPr>
        <w:t>ŽoZNP Harmonogram realizácie aktivít s ďalšími lehotami vyplývajúcimi z legislatívy SR (napr. stavebný zákon), stavebno-technologických postupov, relevantných zmluvných vzťahov, resp. relevantných povolení súvisiacich s realizáciou projektu.</w:t>
      </w:r>
      <w:r w:rsidR="000C6228" w:rsidRPr="002B4658">
        <w:rPr>
          <w:rFonts w:ascii="Calibri" w:hAnsi="Calibri" w:cs="Calibri"/>
          <w:i/>
          <w:color w:val="FF0000"/>
          <w:sz w:val="12"/>
          <w:szCs w:val="12"/>
        </w:rPr>
        <w:t xml:space="preserve"> </w:t>
      </w:r>
    </w:p>
    <w:p w14:paraId="2AB5C9F3" w14:textId="77777777" w:rsidR="000C6228" w:rsidRPr="002B4658" w:rsidRDefault="000C6228" w:rsidP="000C6228">
      <w:pPr>
        <w:spacing w:after="0"/>
        <w:ind w:right="-5"/>
        <w:jc w:val="both"/>
        <w:rPr>
          <w:rFonts w:ascii="Calibri" w:hAnsi="Calibri" w:cs="Calibri"/>
          <w:i/>
          <w:color w:val="FF0000"/>
          <w:sz w:val="12"/>
          <w:szCs w:val="12"/>
        </w:rPr>
      </w:pPr>
    </w:p>
    <w:p w14:paraId="132EC73A" w14:textId="77777777" w:rsidR="000C6228" w:rsidRPr="002B4658" w:rsidRDefault="000C6228" w:rsidP="00696145">
      <w:pPr>
        <w:spacing w:after="100"/>
        <w:ind w:right="-5"/>
        <w:jc w:val="both"/>
        <w:rPr>
          <w:rFonts w:ascii="Calibri" w:hAnsi="Calibri" w:cs="Calibri"/>
          <w:i/>
          <w:color w:val="FF0000"/>
          <w:sz w:val="12"/>
          <w:szCs w:val="12"/>
        </w:rPr>
      </w:pPr>
    </w:p>
    <w:tbl>
      <w:tblPr>
        <w:tblStyle w:val="Mriekatabuky"/>
        <w:tblW w:w="9067" w:type="dxa"/>
        <w:tblLayout w:type="fixed"/>
        <w:tblLook w:val="04A0" w:firstRow="1" w:lastRow="0" w:firstColumn="1" w:lastColumn="0" w:noHBand="0" w:noVBand="1"/>
      </w:tblPr>
      <w:tblGrid>
        <w:gridCol w:w="9067"/>
      </w:tblGrid>
      <w:tr w:rsidR="00696145" w:rsidRPr="002B4658" w14:paraId="554E0D4D" w14:textId="77777777" w:rsidTr="000C6228">
        <w:trPr>
          <w:trHeight w:val="2126"/>
        </w:trPr>
        <w:tc>
          <w:tcPr>
            <w:tcW w:w="9067" w:type="dxa"/>
          </w:tcPr>
          <w:p w14:paraId="596D687B" w14:textId="77777777" w:rsidR="00696145" w:rsidRPr="002B4658" w:rsidRDefault="00696145" w:rsidP="00024771">
            <w:pPr>
              <w:spacing w:after="100"/>
              <w:ind w:right="-5"/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</w:tr>
    </w:tbl>
    <w:p w14:paraId="2E611BEA" w14:textId="77777777" w:rsidR="009544C9" w:rsidRPr="002B4658" w:rsidRDefault="009544C9" w:rsidP="009544C9">
      <w:pPr>
        <w:spacing w:after="3" w:line="265" w:lineRule="auto"/>
        <w:ind w:right="517"/>
        <w:jc w:val="both"/>
        <w:rPr>
          <w:rFonts w:ascii="Calibri" w:hAnsi="Calibri" w:cs="Calibri"/>
          <w:b/>
          <w:sz w:val="12"/>
          <w:szCs w:val="12"/>
        </w:rPr>
      </w:pPr>
    </w:p>
    <w:p w14:paraId="1CAEEDDE" w14:textId="77777777" w:rsidR="009544C9" w:rsidRPr="002B4658" w:rsidRDefault="009544C9" w:rsidP="009544C9">
      <w:pPr>
        <w:spacing w:after="3" w:line="265" w:lineRule="auto"/>
        <w:ind w:right="517"/>
        <w:jc w:val="both"/>
        <w:rPr>
          <w:rFonts w:ascii="Calibri" w:hAnsi="Calibri" w:cs="Calibri"/>
          <w:b/>
          <w:color w:val="FF0000"/>
        </w:rPr>
      </w:pPr>
    </w:p>
    <w:p w14:paraId="20EC9211" w14:textId="77777777" w:rsidR="00696145" w:rsidRPr="002B4658" w:rsidRDefault="00696145" w:rsidP="00696145">
      <w:pPr>
        <w:pStyle w:val="Nadpis3"/>
        <w:rPr>
          <w:bCs/>
          <w:i/>
          <w:color w:val="FF0000"/>
          <w:sz w:val="12"/>
          <w:szCs w:val="12"/>
        </w:rPr>
      </w:pPr>
      <w:r w:rsidRPr="002B4658">
        <w:rPr>
          <w:color w:val="2F5496" w:themeColor="accent5" w:themeShade="BF"/>
          <w:sz w:val="24"/>
          <w:szCs w:val="24"/>
        </w:rPr>
        <w:t xml:space="preserve">5.4 Situácia po realizácii projektu a udržateľnosť projektu </w:t>
      </w:r>
      <w:r w:rsidRPr="002B4658">
        <w:rPr>
          <w:color w:val="2F5496" w:themeColor="accent5" w:themeShade="BF"/>
          <w:sz w:val="12"/>
          <w:szCs w:val="12"/>
        </w:rPr>
        <w:t xml:space="preserve">- </w:t>
      </w:r>
      <w:r w:rsidRPr="002B4658">
        <w:rPr>
          <w:bCs/>
          <w:i/>
          <w:color w:val="auto"/>
          <w:sz w:val="12"/>
          <w:szCs w:val="12"/>
        </w:rPr>
        <w:t xml:space="preserve"> </w:t>
      </w:r>
      <w:r w:rsidRPr="002B4658">
        <w:rPr>
          <w:bCs/>
          <w:i/>
          <w:color w:val="FF0000"/>
          <w:sz w:val="12"/>
          <w:szCs w:val="12"/>
        </w:rPr>
        <w:t>Vypĺňa žiadateľ</w:t>
      </w:r>
    </w:p>
    <w:p w14:paraId="2EAC5378" w14:textId="64C4913B" w:rsidR="00696145" w:rsidRPr="002B4658" w:rsidRDefault="000C6228" w:rsidP="0021271E">
      <w:pPr>
        <w:spacing w:after="0"/>
        <w:ind w:right="-5"/>
        <w:jc w:val="both"/>
        <w:rPr>
          <w:rFonts w:ascii="Calibri" w:hAnsi="Calibri" w:cs="Calibri"/>
          <w:i/>
          <w:color w:val="FF0000"/>
          <w:sz w:val="12"/>
          <w:szCs w:val="12"/>
        </w:rPr>
      </w:pPr>
      <w:r w:rsidRPr="002B4658">
        <w:rPr>
          <w:rFonts w:ascii="Calibri" w:hAnsi="Calibri" w:cs="Calibri"/>
          <w:i/>
          <w:color w:val="FF0000"/>
          <w:sz w:val="12"/>
          <w:szCs w:val="12"/>
        </w:rPr>
        <w:t>Žiadateľ</w:t>
      </w:r>
      <w:r w:rsidR="00A1545A" w:rsidRPr="002B4658">
        <w:rPr>
          <w:rFonts w:ascii="Calibri" w:hAnsi="Calibri" w:cs="Calibri"/>
          <w:i/>
          <w:color w:val="FF0000"/>
          <w:sz w:val="12"/>
          <w:szCs w:val="12"/>
        </w:rPr>
        <w:t xml:space="preserve"> </w:t>
      </w:r>
      <w:r w:rsidR="00696145" w:rsidRPr="002B4658">
        <w:rPr>
          <w:rFonts w:ascii="Calibri" w:hAnsi="Calibri" w:cs="Calibri"/>
          <w:i/>
          <w:color w:val="FF0000"/>
          <w:sz w:val="12"/>
          <w:szCs w:val="12"/>
        </w:rPr>
        <w:t>popíše situáciu po realizácii projektu a očakávané výsledky a posúdenie navrhovaných aktivít z hľadiska ich prevádzkovej a technickej udržateľnosti, resp. udržateľnosti výsledkov projektu.</w:t>
      </w:r>
      <w:r w:rsidR="00696145" w:rsidRPr="002B4658" w:rsidDel="00B776F6">
        <w:rPr>
          <w:rFonts w:ascii="Calibri" w:hAnsi="Calibri" w:cs="Calibri"/>
          <w:i/>
          <w:color w:val="FF0000"/>
          <w:sz w:val="12"/>
          <w:szCs w:val="12"/>
        </w:rPr>
        <w:t xml:space="preserve"> </w:t>
      </w:r>
    </w:p>
    <w:p w14:paraId="240AEC66" w14:textId="640463D1" w:rsidR="00696145" w:rsidRPr="002B4658" w:rsidRDefault="00696145" w:rsidP="0021271E">
      <w:pPr>
        <w:spacing w:after="0"/>
        <w:ind w:right="-5"/>
        <w:jc w:val="both"/>
        <w:rPr>
          <w:rFonts w:ascii="Calibri" w:hAnsi="Calibri" w:cs="Calibri"/>
          <w:i/>
          <w:color w:val="FF0000"/>
          <w:sz w:val="12"/>
          <w:szCs w:val="12"/>
        </w:rPr>
      </w:pPr>
      <w:r w:rsidRPr="002B4658">
        <w:rPr>
          <w:rFonts w:ascii="Calibri" w:hAnsi="Calibri" w:cs="Calibri"/>
          <w:i/>
          <w:color w:val="FF0000"/>
          <w:sz w:val="12"/>
          <w:szCs w:val="12"/>
        </w:rPr>
        <w:t xml:space="preserve">V rámci tejto časti sa </w:t>
      </w:r>
      <w:r w:rsidR="000C6228" w:rsidRPr="002B4658">
        <w:rPr>
          <w:rFonts w:ascii="Calibri" w:hAnsi="Calibri" w:cs="Calibri"/>
          <w:i/>
          <w:color w:val="FF0000"/>
          <w:sz w:val="12"/>
          <w:szCs w:val="12"/>
        </w:rPr>
        <w:t>žiadateľ</w:t>
      </w:r>
      <w:r w:rsidR="00A1545A" w:rsidRPr="002B4658">
        <w:rPr>
          <w:rFonts w:ascii="Calibri" w:hAnsi="Calibri" w:cs="Calibri"/>
          <w:i/>
          <w:color w:val="FF0000"/>
          <w:sz w:val="12"/>
          <w:szCs w:val="12"/>
        </w:rPr>
        <w:t xml:space="preserve"> </w:t>
      </w:r>
      <w:r w:rsidRPr="002B4658">
        <w:rPr>
          <w:rFonts w:ascii="Calibri" w:hAnsi="Calibri" w:cs="Calibri"/>
          <w:i/>
          <w:color w:val="FF0000"/>
          <w:sz w:val="12"/>
          <w:szCs w:val="12"/>
        </w:rPr>
        <w:t xml:space="preserve">zameriava najmä na: </w:t>
      </w:r>
    </w:p>
    <w:p w14:paraId="521BDBAC" w14:textId="2A44615C" w:rsidR="00696145" w:rsidRPr="002B4658" w:rsidRDefault="00696145" w:rsidP="0021271E">
      <w:pPr>
        <w:spacing w:after="0"/>
        <w:ind w:right="-5"/>
        <w:jc w:val="both"/>
        <w:rPr>
          <w:rFonts w:ascii="Calibri" w:hAnsi="Calibri" w:cs="Calibri"/>
          <w:i/>
          <w:color w:val="FF0000"/>
          <w:sz w:val="12"/>
          <w:szCs w:val="12"/>
        </w:rPr>
      </w:pPr>
      <w:r w:rsidRPr="002B4658">
        <w:rPr>
          <w:rFonts w:ascii="Calibri" w:hAnsi="Calibri" w:cs="Calibri"/>
          <w:i/>
          <w:color w:val="FF0000"/>
          <w:sz w:val="12"/>
          <w:szCs w:val="12"/>
        </w:rPr>
        <w:t>- popis toho, ako a do akej miery projekt prispeje k riešeniu</w:t>
      </w:r>
      <w:r w:rsidR="00341749" w:rsidRPr="002B4658">
        <w:rPr>
          <w:rFonts w:ascii="Calibri" w:hAnsi="Calibri" w:cs="Calibri"/>
          <w:i/>
          <w:color w:val="FF0000"/>
          <w:sz w:val="12"/>
          <w:szCs w:val="12"/>
        </w:rPr>
        <w:t xml:space="preserve"> situácie v danej oblasti (sociálno</w:t>
      </w:r>
      <w:r w:rsidRPr="002B4658">
        <w:rPr>
          <w:rFonts w:ascii="Calibri" w:hAnsi="Calibri" w:cs="Calibri"/>
          <w:i/>
          <w:color w:val="FF0000"/>
          <w:sz w:val="12"/>
          <w:szCs w:val="12"/>
        </w:rPr>
        <w:t xml:space="preserve"> – ekonomické a iné prínosy projektu po jeho realizácii v danej lokalite, resp. regióne vrátane previazanosti s možnými budúcimi aktivitami v regióne, v ktorom je plánovaná realizácia projektu, t.</w:t>
      </w:r>
      <w:r w:rsidR="00162A2E" w:rsidRPr="002B4658">
        <w:rPr>
          <w:rFonts w:ascii="Calibri" w:hAnsi="Calibri" w:cs="Calibri"/>
          <w:i/>
          <w:color w:val="FF0000"/>
          <w:sz w:val="12"/>
          <w:szCs w:val="12"/>
        </w:rPr>
        <w:t xml:space="preserve"> </w:t>
      </w:r>
      <w:r w:rsidRPr="002B4658">
        <w:rPr>
          <w:rFonts w:ascii="Calibri" w:hAnsi="Calibri" w:cs="Calibri"/>
          <w:i/>
          <w:color w:val="FF0000"/>
          <w:sz w:val="12"/>
          <w:szCs w:val="12"/>
        </w:rPr>
        <w:t xml:space="preserve">j. previazanosť na budúce aktivity žiadateľa alebo iných subjektov), </w:t>
      </w:r>
    </w:p>
    <w:p w14:paraId="11C72E6D" w14:textId="7A7048C3" w:rsidR="00696145" w:rsidRPr="002B4658" w:rsidRDefault="00696145" w:rsidP="0021271E">
      <w:pPr>
        <w:spacing w:after="0"/>
        <w:ind w:right="-5"/>
        <w:jc w:val="both"/>
        <w:rPr>
          <w:rFonts w:ascii="Calibri" w:hAnsi="Calibri" w:cs="Calibri"/>
          <w:i/>
          <w:color w:val="FF0000"/>
          <w:sz w:val="12"/>
          <w:szCs w:val="12"/>
        </w:rPr>
      </w:pPr>
      <w:r w:rsidRPr="002B4658">
        <w:rPr>
          <w:rFonts w:ascii="Calibri" w:hAnsi="Calibri" w:cs="Calibri"/>
          <w:i/>
          <w:color w:val="FF0000"/>
          <w:sz w:val="12"/>
          <w:szCs w:val="12"/>
        </w:rPr>
        <w:t xml:space="preserve">- popis toho, ako sa realizáciou </w:t>
      </w:r>
      <w:r w:rsidR="00A1545A" w:rsidRPr="002B4658">
        <w:rPr>
          <w:rFonts w:ascii="Calibri" w:hAnsi="Calibri" w:cs="Calibri"/>
          <w:i/>
          <w:color w:val="FF0000"/>
          <w:sz w:val="12"/>
          <w:szCs w:val="12"/>
        </w:rPr>
        <w:t>hlavnej aktivity</w:t>
      </w:r>
      <w:r w:rsidRPr="002B4658">
        <w:rPr>
          <w:rFonts w:ascii="Calibri" w:hAnsi="Calibri" w:cs="Calibri"/>
          <w:i/>
          <w:color w:val="FF0000"/>
          <w:sz w:val="12"/>
          <w:szCs w:val="12"/>
        </w:rPr>
        <w:t xml:space="preserve"> projektu dosiahnu deklarované cieľové hodnoty merateľných ukazovateľov projektu, </w:t>
      </w:r>
    </w:p>
    <w:p w14:paraId="214CD661" w14:textId="77777777" w:rsidR="00696145" w:rsidRPr="002B4658" w:rsidRDefault="00696145" w:rsidP="0021271E">
      <w:pPr>
        <w:spacing w:after="0"/>
        <w:ind w:right="-5"/>
        <w:jc w:val="both"/>
        <w:rPr>
          <w:rFonts w:ascii="Calibri" w:hAnsi="Calibri" w:cs="Calibri"/>
          <w:i/>
          <w:color w:val="FF0000"/>
          <w:sz w:val="12"/>
          <w:szCs w:val="12"/>
        </w:rPr>
      </w:pPr>
      <w:r w:rsidRPr="002B4658">
        <w:rPr>
          <w:rFonts w:ascii="Calibri" w:hAnsi="Calibri" w:cs="Calibri"/>
          <w:i/>
          <w:color w:val="FF0000"/>
          <w:sz w:val="12"/>
          <w:szCs w:val="12"/>
        </w:rPr>
        <w:t xml:space="preserve">- popis toho, ako bude zabezpečená prevádzková a technická udržateľnosť výstupov projektu po jeho zrealizovaní (ak relevantné), </w:t>
      </w:r>
    </w:p>
    <w:p w14:paraId="1BC9055B" w14:textId="77777777" w:rsidR="00696145" w:rsidRPr="002B4658" w:rsidRDefault="00696145" w:rsidP="0021271E">
      <w:pPr>
        <w:spacing w:after="0"/>
        <w:ind w:right="-5"/>
        <w:jc w:val="both"/>
        <w:rPr>
          <w:rFonts w:ascii="Calibri" w:hAnsi="Calibri" w:cs="Calibri"/>
          <w:i/>
          <w:color w:val="FF0000"/>
          <w:sz w:val="12"/>
          <w:szCs w:val="12"/>
        </w:rPr>
      </w:pPr>
      <w:r w:rsidRPr="002B4658">
        <w:rPr>
          <w:rFonts w:ascii="Calibri" w:hAnsi="Calibri" w:cs="Calibri"/>
          <w:i/>
          <w:color w:val="FF0000"/>
          <w:sz w:val="12"/>
          <w:szCs w:val="12"/>
        </w:rPr>
        <w:t>- popis účinnosti a efektívnosti riešenia vo vzťahu k stanoveným cieľom a výsledkom projektu.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1271E" w:rsidRPr="002B4658" w14:paraId="54523E08" w14:textId="77777777" w:rsidTr="007A3E90">
        <w:trPr>
          <w:trHeight w:val="6379"/>
        </w:trPr>
        <w:tc>
          <w:tcPr>
            <w:tcW w:w="9062" w:type="dxa"/>
          </w:tcPr>
          <w:p w14:paraId="09DF3DCB" w14:textId="77777777" w:rsidR="0021271E" w:rsidRPr="002B4658" w:rsidRDefault="0021271E" w:rsidP="0021271E">
            <w:pPr>
              <w:ind w:right="-5"/>
              <w:jc w:val="both"/>
              <w:rPr>
                <w:rFonts w:ascii="Calibri" w:hAnsi="Calibri" w:cs="Calibri"/>
                <w:i/>
                <w:sz w:val="12"/>
                <w:szCs w:val="12"/>
              </w:rPr>
            </w:pPr>
          </w:p>
        </w:tc>
      </w:tr>
    </w:tbl>
    <w:p w14:paraId="722295F7" w14:textId="77777777" w:rsidR="0021271E" w:rsidRPr="002B4658" w:rsidRDefault="0021271E" w:rsidP="0021271E">
      <w:pPr>
        <w:spacing w:after="0"/>
        <w:ind w:right="-5"/>
        <w:jc w:val="both"/>
        <w:rPr>
          <w:rFonts w:ascii="Calibri" w:hAnsi="Calibri" w:cs="Calibri"/>
          <w:i/>
          <w:sz w:val="12"/>
          <w:szCs w:val="12"/>
        </w:rPr>
      </w:pPr>
    </w:p>
    <w:p w14:paraId="2591694E" w14:textId="6D102D63" w:rsidR="0021271E" w:rsidRPr="002B4658" w:rsidRDefault="0021271E" w:rsidP="0021271E">
      <w:pPr>
        <w:spacing w:after="0"/>
        <w:ind w:right="-5"/>
        <w:jc w:val="both"/>
        <w:rPr>
          <w:rFonts w:ascii="Calibri" w:hAnsi="Calibri" w:cs="Calibri"/>
          <w:bCs/>
          <w:i/>
          <w:sz w:val="12"/>
          <w:szCs w:val="12"/>
        </w:rPr>
      </w:pPr>
    </w:p>
    <w:p w14:paraId="703589C3" w14:textId="20AA328B" w:rsidR="00696145" w:rsidRPr="002B4658" w:rsidRDefault="00AF1FF0" w:rsidP="00AF1FF0">
      <w:pPr>
        <w:pStyle w:val="Nadpis1"/>
        <w:numPr>
          <w:ilvl w:val="0"/>
          <w:numId w:val="1"/>
        </w:numPr>
        <w:spacing w:before="0" w:after="62" w:line="262" w:lineRule="auto"/>
        <w:ind w:left="426"/>
        <w:rPr>
          <w:rFonts w:ascii="Calibri" w:hAnsi="Calibri" w:cs="Calibri"/>
          <w:bCs/>
          <w:i/>
          <w:color w:val="auto"/>
          <w:sz w:val="12"/>
          <w:szCs w:val="12"/>
        </w:rPr>
      </w:pPr>
      <w:r w:rsidRPr="002B4658">
        <w:rPr>
          <w:rFonts w:ascii="Calibri" w:eastAsiaTheme="minorHAnsi" w:hAnsi="Calibri" w:cs="Calibri"/>
          <w:b/>
          <w:bCs/>
          <w:color w:val="0070C0"/>
          <w:sz w:val="28"/>
          <w:szCs w:val="28"/>
        </w:rPr>
        <w:t>Harmonogram realizácie aktivít</w:t>
      </w:r>
      <w:r w:rsidRPr="002B4658">
        <w:rPr>
          <w:rFonts w:ascii="Calibri" w:eastAsiaTheme="minorHAnsi" w:hAnsi="Calibri" w:cs="Calibri"/>
          <w:bCs/>
          <w:color w:val="0070C0"/>
          <w:sz w:val="24"/>
          <w:szCs w:val="24"/>
        </w:rPr>
        <w:t xml:space="preserve"> </w:t>
      </w:r>
      <w:r w:rsidRPr="002B4658">
        <w:rPr>
          <w:rFonts w:ascii="Calibri" w:eastAsiaTheme="minorHAnsi" w:hAnsi="Calibri" w:cs="Calibri"/>
          <w:b/>
          <w:bCs/>
          <w:color w:val="0070C0"/>
          <w:sz w:val="12"/>
          <w:szCs w:val="12"/>
        </w:rPr>
        <w:t>-</w:t>
      </w:r>
      <w:r w:rsidRPr="002B4658">
        <w:rPr>
          <w:rFonts w:ascii="Calibri" w:eastAsiaTheme="minorHAnsi" w:hAnsi="Calibri" w:cs="Calibri"/>
          <w:b/>
          <w:bCs/>
          <w:color w:val="0070C0"/>
          <w:sz w:val="24"/>
          <w:szCs w:val="24"/>
        </w:rPr>
        <w:t xml:space="preserve"> </w:t>
      </w:r>
      <w:r w:rsidRPr="002B4658">
        <w:rPr>
          <w:rFonts w:ascii="Calibri" w:hAnsi="Calibri" w:cs="Calibri"/>
          <w:b/>
          <w:bCs/>
          <w:i/>
          <w:color w:val="FF0000"/>
          <w:sz w:val="12"/>
          <w:szCs w:val="12"/>
        </w:rPr>
        <w:t xml:space="preserve">Vypĺňa </w:t>
      </w:r>
      <w:r w:rsidR="000E0853" w:rsidRPr="002B4658">
        <w:rPr>
          <w:rFonts w:ascii="Calibri" w:hAnsi="Calibri" w:cs="Calibri"/>
          <w:b/>
          <w:bCs/>
          <w:i/>
          <w:color w:val="FF0000"/>
          <w:sz w:val="12"/>
          <w:szCs w:val="12"/>
        </w:rPr>
        <w:t>žiadateľ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36"/>
        <w:gridCol w:w="3454"/>
        <w:gridCol w:w="4672"/>
      </w:tblGrid>
      <w:tr w:rsidR="00AF1FF0" w:rsidRPr="002B4658" w14:paraId="781BF044" w14:textId="77777777" w:rsidTr="00AF1FF0">
        <w:tc>
          <w:tcPr>
            <w:tcW w:w="936" w:type="dxa"/>
            <w:shd w:val="clear" w:color="auto" w:fill="F2F2F2" w:themeFill="background1" w:themeFillShade="F2"/>
          </w:tcPr>
          <w:p w14:paraId="50F2F2F4" w14:textId="77777777" w:rsidR="00AF1FF0" w:rsidRPr="002B4658" w:rsidRDefault="00AF1FF0" w:rsidP="00691FB2">
            <w:pPr>
              <w:pStyle w:val="Odsekzoznamu"/>
              <w:numPr>
                <w:ilvl w:val="0"/>
                <w:numId w:val="15"/>
              </w:numPr>
              <w:rPr>
                <w:rFonts w:ascii="Calibri" w:hAnsi="Calibri" w:cs="Calibri"/>
                <w:sz w:val="16"/>
                <w:szCs w:val="16"/>
              </w:rPr>
            </w:pPr>
          </w:p>
          <w:p w14:paraId="135F50E3" w14:textId="77777777" w:rsidR="00AF1FF0" w:rsidRPr="002B4658" w:rsidRDefault="00AF1FF0" w:rsidP="00AF1FF0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454" w:type="dxa"/>
            <w:shd w:val="clear" w:color="auto" w:fill="F2F2F2" w:themeFill="background1" w:themeFillShade="F2"/>
          </w:tcPr>
          <w:p w14:paraId="0FDF7E09" w14:textId="77777777" w:rsidR="00AF1FF0" w:rsidRPr="002B4658" w:rsidRDefault="00AF1FF0" w:rsidP="00AF1FF0">
            <w:pPr>
              <w:rPr>
                <w:rFonts w:ascii="Calibri" w:hAnsi="Calibri" w:cs="Calibri"/>
                <w:sz w:val="16"/>
                <w:szCs w:val="16"/>
              </w:rPr>
            </w:pPr>
            <w:r w:rsidRPr="002B4658">
              <w:rPr>
                <w:rFonts w:ascii="Calibri" w:hAnsi="Calibri" w:cs="Calibri"/>
                <w:sz w:val="16"/>
                <w:szCs w:val="16"/>
              </w:rPr>
              <w:t>Názov hlavnej aktivity</w:t>
            </w:r>
          </w:p>
          <w:p w14:paraId="4AAECA90" w14:textId="6389437A" w:rsidR="0079261C" w:rsidRPr="002B4658" w:rsidRDefault="007503A6" w:rsidP="007503A6">
            <w:pPr>
              <w:rPr>
                <w:rFonts w:ascii="Calibri" w:hAnsi="Calibri" w:cs="Calibri"/>
                <w:sz w:val="16"/>
                <w:szCs w:val="16"/>
              </w:rPr>
            </w:pPr>
            <w:r w:rsidRPr="002B4658">
              <w:rPr>
                <w:rFonts w:ascii="Calibri" w:hAnsi="Calibri" w:cs="Calibri"/>
                <w:i/>
                <w:sz w:val="16"/>
                <w:szCs w:val="16"/>
              </w:rPr>
              <w:t xml:space="preserve">  </w:t>
            </w:r>
            <w:r w:rsidR="0079261C" w:rsidRPr="002B4658">
              <w:rPr>
                <w:rFonts w:ascii="Calibri" w:hAnsi="Calibri" w:cs="Calibri"/>
                <w:i/>
                <w:sz w:val="16"/>
                <w:szCs w:val="16"/>
              </w:rPr>
              <w:t xml:space="preserve"> </w:t>
            </w:r>
            <w:r w:rsidR="0079261C" w:rsidRPr="002B4658">
              <w:rPr>
                <w:rFonts w:ascii="Calibri" w:hAnsi="Calibri" w:cs="Calibri"/>
                <w:sz w:val="16"/>
                <w:szCs w:val="16"/>
              </w:rPr>
              <w:t xml:space="preserve"> </w:t>
            </w:r>
          </w:p>
        </w:tc>
        <w:tc>
          <w:tcPr>
            <w:tcW w:w="4672" w:type="dxa"/>
          </w:tcPr>
          <w:p w14:paraId="2E9DD5B3" w14:textId="476CDCDB" w:rsidR="00AF1FF0" w:rsidRPr="002B4658" w:rsidRDefault="00AC43D7" w:rsidP="00AF1FF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2B4658">
              <w:rPr>
                <w:rFonts w:ascii="Calibri" w:hAnsi="Calibri" w:cs="Calibri"/>
                <w:sz w:val="16"/>
                <w:szCs w:val="16"/>
              </w:rPr>
              <w:t>Obnova NKP vo vlastníctve štátu</w:t>
            </w:r>
          </w:p>
        </w:tc>
      </w:tr>
      <w:tr w:rsidR="00AF1FF0" w:rsidRPr="002B4658" w14:paraId="41EAE7B0" w14:textId="77777777" w:rsidTr="00AF1FF0">
        <w:tc>
          <w:tcPr>
            <w:tcW w:w="936" w:type="dxa"/>
            <w:shd w:val="clear" w:color="auto" w:fill="F2F2F2" w:themeFill="background1" w:themeFillShade="F2"/>
          </w:tcPr>
          <w:p w14:paraId="62DD6267" w14:textId="77777777" w:rsidR="00AF1FF0" w:rsidRPr="002B4658" w:rsidRDefault="00AF1FF0" w:rsidP="00691FB2">
            <w:pPr>
              <w:pStyle w:val="Odsekzoznamu"/>
              <w:numPr>
                <w:ilvl w:val="0"/>
                <w:numId w:val="15"/>
              </w:numPr>
              <w:rPr>
                <w:rFonts w:ascii="Calibri" w:hAnsi="Calibri" w:cs="Calibri"/>
                <w:sz w:val="16"/>
                <w:szCs w:val="16"/>
              </w:rPr>
            </w:pPr>
          </w:p>
          <w:p w14:paraId="6214F371" w14:textId="77777777" w:rsidR="00AF1FF0" w:rsidRPr="002B4658" w:rsidRDefault="00AF1FF0" w:rsidP="00AF1FF0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454" w:type="dxa"/>
            <w:shd w:val="clear" w:color="auto" w:fill="F2F2F2" w:themeFill="background1" w:themeFillShade="F2"/>
          </w:tcPr>
          <w:p w14:paraId="58CC10B6" w14:textId="3C61B079" w:rsidR="00AF1FF0" w:rsidRPr="002B4658" w:rsidRDefault="00AF1FF0" w:rsidP="00FF2140">
            <w:pPr>
              <w:rPr>
                <w:rFonts w:ascii="Calibri" w:hAnsi="Calibri" w:cs="Calibri"/>
                <w:sz w:val="16"/>
                <w:szCs w:val="16"/>
              </w:rPr>
            </w:pPr>
            <w:r w:rsidRPr="002B4658">
              <w:rPr>
                <w:rFonts w:ascii="Calibri" w:hAnsi="Calibri" w:cs="Calibri"/>
                <w:sz w:val="16"/>
                <w:szCs w:val="16"/>
              </w:rPr>
              <w:t xml:space="preserve">Celková </w:t>
            </w:r>
            <w:r w:rsidR="00FF2140" w:rsidRPr="002B4658">
              <w:rPr>
                <w:rFonts w:ascii="Calibri" w:hAnsi="Calibri" w:cs="Calibri"/>
                <w:sz w:val="16"/>
                <w:szCs w:val="16"/>
              </w:rPr>
              <w:t xml:space="preserve">dĺžka </w:t>
            </w:r>
            <w:r w:rsidRPr="002B4658">
              <w:rPr>
                <w:rFonts w:ascii="Calibri" w:hAnsi="Calibri" w:cs="Calibri"/>
                <w:sz w:val="16"/>
                <w:szCs w:val="16"/>
              </w:rPr>
              <w:t>realizácie hlavnej aktivity</w:t>
            </w:r>
            <w:r w:rsidR="00FF2140" w:rsidRPr="002B4658">
              <w:rPr>
                <w:rFonts w:ascii="Calibri" w:hAnsi="Calibri" w:cs="Calibri"/>
                <w:sz w:val="16"/>
                <w:szCs w:val="16"/>
              </w:rPr>
              <w:t xml:space="preserve"> (v mesiacoch)</w:t>
            </w:r>
          </w:p>
        </w:tc>
        <w:tc>
          <w:tcPr>
            <w:tcW w:w="4672" w:type="dxa"/>
          </w:tcPr>
          <w:p w14:paraId="27AA0E14" w14:textId="77777777" w:rsidR="00AF1FF0" w:rsidRPr="002B4658" w:rsidRDefault="00AF1FF0" w:rsidP="00AF1FF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AF1FF0" w:rsidRPr="002B4658" w14:paraId="27CE190C" w14:textId="77777777" w:rsidTr="00AF1FF0">
        <w:tc>
          <w:tcPr>
            <w:tcW w:w="936" w:type="dxa"/>
            <w:shd w:val="clear" w:color="auto" w:fill="F2F2F2" w:themeFill="background1" w:themeFillShade="F2"/>
          </w:tcPr>
          <w:p w14:paraId="6BC71D48" w14:textId="77777777" w:rsidR="00AF1FF0" w:rsidRPr="002B4658" w:rsidRDefault="00AF1FF0" w:rsidP="00691FB2">
            <w:pPr>
              <w:pStyle w:val="Odsekzoznamu"/>
              <w:numPr>
                <w:ilvl w:val="0"/>
                <w:numId w:val="15"/>
              </w:numPr>
              <w:rPr>
                <w:rFonts w:ascii="Calibri" w:hAnsi="Calibri" w:cs="Calibri"/>
                <w:sz w:val="16"/>
                <w:szCs w:val="16"/>
              </w:rPr>
            </w:pPr>
          </w:p>
          <w:p w14:paraId="50BB44E6" w14:textId="77777777" w:rsidR="00AF1FF0" w:rsidRPr="002B4658" w:rsidRDefault="00AF1FF0" w:rsidP="00AF1FF0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454" w:type="dxa"/>
            <w:shd w:val="clear" w:color="auto" w:fill="F2F2F2" w:themeFill="background1" w:themeFillShade="F2"/>
          </w:tcPr>
          <w:p w14:paraId="3B4EFB34" w14:textId="77777777" w:rsidR="00AF1FF0" w:rsidRPr="002B4658" w:rsidRDefault="00AF1FF0" w:rsidP="00AF1FF0">
            <w:pPr>
              <w:rPr>
                <w:rFonts w:ascii="Calibri" w:hAnsi="Calibri" w:cs="Calibri"/>
                <w:sz w:val="16"/>
                <w:szCs w:val="16"/>
              </w:rPr>
            </w:pPr>
            <w:r w:rsidRPr="002B4658">
              <w:rPr>
                <w:rFonts w:ascii="Calibri" w:hAnsi="Calibri" w:cs="Calibri"/>
                <w:sz w:val="16"/>
                <w:szCs w:val="16"/>
              </w:rPr>
              <w:t>Začiatok realizácie hlavnej aktivity</w:t>
            </w:r>
          </w:p>
        </w:tc>
        <w:tc>
          <w:tcPr>
            <w:tcW w:w="4672" w:type="dxa"/>
          </w:tcPr>
          <w:p w14:paraId="6007D6F3" w14:textId="77777777" w:rsidR="00AF1FF0" w:rsidRPr="002B4658" w:rsidRDefault="00AF1FF0" w:rsidP="00AF1FF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AF1FF0" w:rsidRPr="002B4658" w14:paraId="1941EC27" w14:textId="77777777" w:rsidTr="00AF1FF0">
        <w:tc>
          <w:tcPr>
            <w:tcW w:w="936" w:type="dxa"/>
            <w:shd w:val="clear" w:color="auto" w:fill="F2F2F2" w:themeFill="background1" w:themeFillShade="F2"/>
          </w:tcPr>
          <w:p w14:paraId="28A3A300" w14:textId="77777777" w:rsidR="00AF1FF0" w:rsidRPr="002B4658" w:rsidRDefault="00AF1FF0" w:rsidP="00691FB2">
            <w:pPr>
              <w:pStyle w:val="Odsekzoznamu"/>
              <w:numPr>
                <w:ilvl w:val="0"/>
                <w:numId w:val="15"/>
              </w:numPr>
              <w:rPr>
                <w:rFonts w:ascii="Calibri" w:hAnsi="Calibri" w:cs="Calibri"/>
                <w:sz w:val="16"/>
                <w:szCs w:val="16"/>
              </w:rPr>
            </w:pPr>
          </w:p>
          <w:p w14:paraId="28B0EEF9" w14:textId="77777777" w:rsidR="00AF1FF0" w:rsidRPr="002B4658" w:rsidRDefault="00AF1FF0" w:rsidP="00AF1FF0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454" w:type="dxa"/>
            <w:shd w:val="clear" w:color="auto" w:fill="F2F2F2" w:themeFill="background1" w:themeFillShade="F2"/>
          </w:tcPr>
          <w:p w14:paraId="26CC943C" w14:textId="63B6B9C5" w:rsidR="00AF1FF0" w:rsidRPr="002B4658" w:rsidRDefault="00AF1FF0" w:rsidP="00AF1FF0">
            <w:pPr>
              <w:rPr>
                <w:rFonts w:ascii="Calibri" w:hAnsi="Calibri" w:cs="Calibri"/>
                <w:sz w:val="16"/>
                <w:szCs w:val="16"/>
              </w:rPr>
            </w:pPr>
            <w:r w:rsidRPr="002B4658">
              <w:rPr>
                <w:rFonts w:ascii="Calibri" w:hAnsi="Calibri" w:cs="Calibri"/>
                <w:sz w:val="16"/>
                <w:szCs w:val="16"/>
              </w:rPr>
              <w:t>Koniec</w:t>
            </w:r>
            <w:r w:rsidR="00FF2140" w:rsidRPr="002B4658">
              <w:rPr>
                <w:rFonts w:ascii="Calibri" w:hAnsi="Calibri" w:cs="Calibri"/>
                <w:sz w:val="16"/>
                <w:szCs w:val="16"/>
              </w:rPr>
              <w:t xml:space="preserve"> realizácie</w:t>
            </w:r>
            <w:r w:rsidRPr="002B4658">
              <w:rPr>
                <w:rFonts w:ascii="Calibri" w:hAnsi="Calibri" w:cs="Calibri"/>
                <w:sz w:val="16"/>
                <w:szCs w:val="16"/>
              </w:rPr>
              <w:t xml:space="preserve"> hlavnej aktivity</w:t>
            </w:r>
          </w:p>
        </w:tc>
        <w:tc>
          <w:tcPr>
            <w:tcW w:w="4672" w:type="dxa"/>
          </w:tcPr>
          <w:p w14:paraId="115F8A1B" w14:textId="77777777" w:rsidR="00AF1FF0" w:rsidRPr="002B4658" w:rsidRDefault="00AF1FF0" w:rsidP="00AF1FF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</w:tbl>
    <w:p w14:paraId="110D4C71" w14:textId="77777777" w:rsidR="00AF1FF0" w:rsidRPr="002B4658" w:rsidRDefault="00AF1FF0" w:rsidP="00AF1FF0">
      <w:pPr>
        <w:rPr>
          <w:rFonts w:ascii="Calibri" w:hAnsi="Calibri" w:cs="Calibri"/>
        </w:rPr>
      </w:pPr>
    </w:p>
    <w:p w14:paraId="463A4E56" w14:textId="0ABBF1B8" w:rsidR="00AF1FF0" w:rsidRPr="002B4658" w:rsidRDefault="00AF1FF0" w:rsidP="00AF1FF0">
      <w:pPr>
        <w:pStyle w:val="Nadpis1"/>
        <w:numPr>
          <w:ilvl w:val="0"/>
          <w:numId w:val="1"/>
        </w:numPr>
        <w:spacing w:before="0" w:after="62" w:line="262" w:lineRule="auto"/>
        <w:ind w:left="426"/>
        <w:rPr>
          <w:rFonts w:ascii="Calibri" w:hAnsi="Calibri" w:cs="Calibri"/>
          <w:sz w:val="28"/>
          <w:szCs w:val="28"/>
        </w:rPr>
      </w:pPr>
      <w:r w:rsidRPr="002B4658">
        <w:rPr>
          <w:rFonts w:ascii="Calibri" w:hAnsi="Calibri" w:cs="Calibri"/>
          <w:b/>
          <w:sz w:val="28"/>
          <w:szCs w:val="28"/>
        </w:rPr>
        <w:t>Projektové ukazovatele výstupové</w:t>
      </w:r>
      <w:r w:rsidR="00FA1877" w:rsidRPr="002B4658">
        <w:rPr>
          <w:rFonts w:ascii="Calibri" w:hAnsi="Calibri" w:cs="Calibri"/>
          <w:sz w:val="28"/>
          <w:szCs w:val="28"/>
        </w:rPr>
        <w:t xml:space="preserve"> </w:t>
      </w:r>
      <w:r w:rsidR="00FA1877" w:rsidRPr="002B4658">
        <w:rPr>
          <w:rFonts w:ascii="Calibri" w:hAnsi="Calibri" w:cs="Calibri"/>
          <w:color w:val="FF0000"/>
          <w:sz w:val="12"/>
          <w:szCs w:val="12"/>
        </w:rPr>
        <w:t>-</w:t>
      </w:r>
      <w:r w:rsidR="00FA1877" w:rsidRPr="002B4658">
        <w:rPr>
          <w:rFonts w:ascii="Calibri" w:hAnsi="Calibri" w:cs="Calibri"/>
          <w:color w:val="FF0000"/>
          <w:sz w:val="28"/>
          <w:szCs w:val="28"/>
        </w:rPr>
        <w:t xml:space="preserve"> </w:t>
      </w:r>
      <w:r w:rsidR="00FA1877" w:rsidRPr="002B4658">
        <w:rPr>
          <w:rFonts w:ascii="Calibri" w:eastAsiaTheme="minorHAnsi" w:hAnsi="Calibri" w:cs="Calibri"/>
          <w:b/>
          <w:bCs/>
          <w:i/>
          <w:color w:val="FF0000"/>
          <w:sz w:val="12"/>
          <w:szCs w:val="12"/>
        </w:rPr>
        <w:t xml:space="preserve">Vypĺňa </w:t>
      </w:r>
      <w:r w:rsidR="00FF2140" w:rsidRPr="002B4658">
        <w:rPr>
          <w:rFonts w:ascii="Calibri" w:eastAsiaTheme="minorHAnsi" w:hAnsi="Calibri" w:cs="Calibri"/>
          <w:b/>
          <w:bCs/>
          <w:i/>
          <w:color w:val="FF0000"/>
          <w:sz w:val="12"/>
          <w:szCs w:val="12"/>
        </w:rPr>
        <w:t>žiadateľ</w:t>
      </w:r>
    </w:p>
    <w:tbl>
      <w:tblPr>
        <w:tblStyle w:val="Mriekatabuky"/>
        <w:tblW w:w="9057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104"/>
        <w:gridCol w:w="1276"/>
        <w:gridCol w:w="2409"/>
        <w:gridCol w:w="2268"/>
      </w:tblGrid>
      <w:tr w:rsidR="00AF1FF0" w:rsidRPr="002B4658" w14:paraId="5C8E3405" w14:textId="77777777" w:rsidTr="00C66AF1">
        <w:tc>
          <w:tcPr>
            <w:tcW w:w="3104" w:type="dxa"/>
            <w:shd w:val="clear" w:color="auto" w:fill="F2F2F2" w:themeFill="background1" w:themeFillShade="F2"/>
          </w:tcPr>
          <w:p w14:paraId="45DC176D" w14:textId="77777777" w:rsidR="00AF1FF0" w:rsidRPr="002B4658" w:rsidRDefault="00AF1FF0" w:rsidP="00C66AF1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2B4658">
              <w:rPr>
                <w:rFonts w:ascii="Calibri" w:hAnsi="Calibri" w:cs="Calibri"/>
                <w:b/>
                <w:sz w:val="16"/>
                <w:szCs w:val="16"/>
              </w:rPr>
              <w:t>Názov</w:t>
            </w:r>
          </w:p>
          <w:p w14:paraId="277B96CD" w14:textId="77777777" w:rsidR="003B4777" w:rsidRPr="002B4658" w:rsidRDefault="003B4777" w:rsidP="00C66AF1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14:paraId="4B550705" w14:textId="77777777" w:rsidR="00AF1FF0" w:rsidRPr="002B4658" w:rsidRDefault="00AF1FF0" w:rsidP="00C66AF1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2B4658">
              <w:rPr>
                <w:rFonts w:ascii="Calibri" w:hAnsi="Calibri" w:cs="Calibri"/>
                <w:b/>
                <w:sz w:val="16"/>
                <w:szCs w:val="16"/>
              </w:rPr>
              <w:t>Merná jednotka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14:paraId="17FB2EC6" w14:textId="77777777" w:rsidR="00AF1FF0" w:rsidRPr="002B4658" w:rsidRDefault="00AF1FF0" w:rsidP="00C66AF1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2B4658">
              <w:rPr>
                <w:rFonts w:ascii="Calibri" w:hAnsi="Calibri" w:cs="Calibri"/>
                <w:b/>
                <w:sz w:val="16"/>
                <w:szCs w:val="16"/>
              </w:rPr>
              <w:t>Čas plnenia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1A3E213F" w14:textId="77777777" w:rsidR="00AF1FF0" w:rsidRPr="002B4658" w:rsidRDefault="00AF1FF0" w:rsidP="00C66AF1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2B4658">
              <w:rPr>
                <w:rFonts w:ascii="Calibri" w:hAnsi="Calibri" w:cs="Calibri"/>
                <w:b/>
                <w:sz w:val="16"/>
                <w:szCs w:val="16"/>
              </w:rPr>
              <w:t>Cieľová hodnota</w:t>
            </w:r>
          </w:p>
        </w:tc>
      </w:tr>
      <w:tr w:rsidR="00AF1FF0" w:rsidRPr="002B4658" w14:paraId="7EA87F2B" w14:textId="77777777" w:rsidTr="00C66AF1">
        <w:tc>
          <w:tcPr>
            <w:tcW w:w="3104" w:type="dxa"/>
            <w:shd w:val="clear" w:color="auto" w:fill="F2F2F2" w:themeFill="background1" w:themeFillShade="F2"/>
          </w:tcPr>
          <w:p w14:paraId="047C6D97" w14:textId="77777777" w:rsidR="00FF2140" w:rsidRPr="002B4658" w:rsidRDefault="00E948A3" w:rsidP="00024771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2B4658">
              <w:rPr>
                <w:rFonts w:ascii="Calibri" w:hAnsi="Calibri" w:cs="Calibri"/>
                <w:b/>
                <w:sz w:val="16"/>
                <w:szCs w:val="16"/>
              </w:rPr>
              <w:t>PSKPRCO77</w:t>
            </w:r>
          </w:p>
          <w:p w14:paraId="5ADFBC5C" w14:textId="77777777" w:rsidR="00E948A3" w:rsidRPr="002B4658" w:rsidRDefault="00E948A3" w:rsidP="00E948A3">
            <w:pPr>
              <w:rPr>
                <w:rFonts w:ascii="Calibri" w:hAnsi="Calibri" w:cs="Calibri"/>
                <w:sz w:val="16"/>
                <w:szCs w:val="16"/>
              </w:rPr>
            </w:pPr>
            <w:r w:rsidRPr="002B4658">
              <w:rPr>
                <w:rFonts w:ascii="Calibri" w:hAnsi="Calibri" w:cs="Calibri"/>
                <w:sz w:val="16"/>
                <w:szCs w:val="16"/>
              </w:rPr>
              <w:t>Počet podporovaných kultúrnych a turistických lokalít</w:t>
            </w:r>
          </w:p>
          <w:p w14:paraId="1E44BB93" w14:textId="79DCE26F" w:rsidR="00E948A3" w:rsidRPr="002B4658" w:rsidRDefault="00E948A3" w:rsidP="00E948A3">
            <w:pPr>
              <w:rPr>
                <w:rFonts w:ascii="Calibri" w:hAnsi="Calibri" w:cs="Calibri"/>
                <w:sz w:val="16"/>
                <w:szCs w:val="16"/>
              </w:rPr>
            </w:pPr>
            <w:r w:rsidRPr="002B4658">
              <w:rPr>
                <w:rFonts w:ascii="Calibri" w:hAnsi="Calibri" w:cs="Calibri"/>
                <w:i/>
                <w:color w:val="FF0000"/>
                <w:sz w:val="12"/>
                <w:szCs w:val="12"/>
              </w:rPr>
              <w:t>Žiadateľ je povinný zvoliť si c</w:t>
            </w:r>
            <w:r w:rsidR="001D506B" w:rsidRPr="002B4658">
              <w:rPr>
                <w:rFonts w:ascii="Calibri" w:hAnsi="Calibri" w:cs="Calibri"/>
                <w:i/>
                <w:color w:val="FF0000"/>
                <w:sz w:val="12"/>
                <w:szCs w:val="12"/>
              </w:rPr>
              <w:t>ieľovú hodnotu</w:t>
            </w:r>
            <w:r w:rsidRPr="002B4658">
              <w:rPr>
                <w:rFonts w:ascii="Calibri" w:hAnsi="Calibri" w:cs="Calibri"/>
                <w:i/>
                <w:color w:val="FF0000"/>
                <w:sz w:val="12"/>
                <w:szCs w:val="12"/>
              </w:rPr>
              <w:t xml:space="preserve"> 1.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484D6733" w14:textId="77777777" w:rsidR="001D506B" w:rsidRPr="002B4658" w:rsidRDefault="001D506B" w:rsidP="001D506B">
            <w:pPr>
              <w:rPr>
                <w:rFonts w:ascii="Calibri" w:hAnsi="Calibri" w:cs="Calibri"/>
                <w:sz w:val="16"/>
                <w:szCs w:val="16"/>
              </w:rPr>
            </w:pPr>
            <w:r w:rsidRPr="002B4658">
              <w:rPr>
                <w:rFonts w:ascii="Calibri" w:hAnsi="Calibri" w:cs="Calibri"/>
                <w:sz w:val="16"/>
                <w:szCs w:val="16"/>
              </w:rPr>
              <w:t>kultúrne a turistické</w:t>
            </w:r>
          </w:p>
          <w:p w14:paraId="4DDCB976" w14:textId="5C7CEC5D" w:rsidR="00AF1FF0" w:rsidRPr="002B4658" w:rsidRDefault="001D506B" w:rsidP="001D506B">
            <w:pPr>
              <w:rPr>
                <w:rFonts w:ascii="Calibri" w:hAnsi="Calibri" w:cs="Calibri"/>
                <w:sz w:val="16"/>
                <w:szCs w:val="16"/>
              </w:rPr>
            </w:pPr>
            <w:r w:rsidRPr="002B4658">
              <w:rPr>
                <w:rFonts w:ascii="Calibri" w:hAnsi="Calibri" w:cs="Calibri"/>
                <w:sz w:val="16"/>
                <w:szCs w:val="16"/>
              </w:rPr>
              <w:t>lokality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14:paraId="27C3D383" w14:textId="4EF437B1" w:rsidR="00AF1FF0" w:rsidRPr="002B4658" w:rsidRDefault="001D506B" w:rsidP="00024771">
            <w:pPr>
              <w:rPr>
                <w:rFonts w:ascii="Calibri" w:hAnsi="Calibri" w:cs="Calibri"/>
                <w:sz w:val="16"/>
                <w:szCs w:val="16"/>
              </w:rPr>
            </w:pPr>
            <w:r w:rsidRPr="002B4658">
              <w:rPr>
                <w:rFonts w:ascii="Calibri" w:hAnsi="Calibri" w:cs="Calibri"/>
                <w:sz w:val="16"/>
                <w:szCs w:val="16"/>
              </w:rPr>
              <w:t>K- koniec realizácie projektu</w:t>
            </w:r>
          </w:p>
        </w:tc>
        <w:tc>
          <w:tcPr>
            <w:tcW w:w="2268" w:type="dxa"/>
          </w:tcPr>
          <w:p w14:paraId="1E9614CB" w14:textId="77777777" w:rsidR="00AF1FF0" w:rsidRPr="002B4658" w:rsidRDefault="00AF1FF0" w:rsidP="00C66AF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E948A3" w:rsidRPr="002B4658" w14:paraId="5A8CAD19" w14:textId="77777777" w:rsidTr="00C66AF1">
        <w:tc>
          <w:tcPr>
            <w:tcW w:w="3104" w:type="dxa"/>
            <w:shd w:val="clear" w:color="auto" w:fill="F2F2F2" w:themeFill="background1" w:themeFillShade="F2"/>
          </w:tcPr>
          <w:p w14:paraId="3A2FC2E2" w14:textId="77777777" w:rsidR="00E948A3" w:rsidRPr="002B4658" w:rsidRDefault="00E948A3" w:rsidP="00E948A3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2B4658">
              <w:rPr>
                <w:rFonts w:ascii="Calibri" w:hAnsi="Calibri" w:cs="Calibri"/>
                <w:b/>
                <w:sz w:val="16"/>
                <w:szCs w:val="16"/>
              </w:rPr>
              <w:t xml:space="preserve">PSKPSOI40 </w:t>
            </w:r>
          </w:p>
          <w:p w14:paraId="555429C6" w14:textId="77777777" w:rsidR="00E948A3" w:rsidRPr="002B4658" w:rsidRDefault="00E948A3" w:rsidP="00E948A3">
            <w:pPr>
              <w:rPr>
                <w:rFonts w:ascii="Calibri" w:hAnsi="Calibri" w:cs="Calibri"/>
                <w:sz w:val="16"/>
                <w:szCs w:val="16"/>
              </w:rPr>
            </w:pPr>
            <w:r w:rsidRPr="002B4658">
              <w:rPr>
                <w:rFonts w:ascii="Calibri" w:hAnsi="Calibri" w:cs="Calibri"/>
                <w:sz w:val="16"/>
                <w:szCs w:val="16"/>
              </w:rPr>
              <w:t>Počet debarierizačných prvkov využitých pri obnove kultúrneho dedičstva</w:t>
            </w:r>
          </w:p>
          <w:p w14:paraId="526F62C3" w14:textId="18D36A52" w:rsidR="00E948A3" w:rsidRPr="002B4658" w:rsidRDefault="00E948A3" w:rsidP="00E948A3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2B4658">
              <w:rPr>
                <w:rFonts w:ascii="Calibri" w:hAnsi="Calibri" w:cs="Calibri"/>
                <w:i/>
                <w:color w:val="FF0000"/>
                <w:sz w:val="12"/>
                <w:szCs w:val="12"/>
              </w:rPr>
              <w:t>Žiadateľ je povinný stanoviť cieľovú hodnotu minimálne v počte 4 debarierizačné prvky.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162CC51C" w14:textId="01A29A05" w:rsidR="00E948A3" w:rsidRPr="002B4658" w:rsidRDefault="00E948A3" w:rsidP="00E948A3">
            <w:pPr>
              <w:rPr>
                <w:rFonts w:ascii="Calibri" w:hAnsi="Calibri" w:cs="Calibri"/>
                <w:sz w:val="16"/>
                <w:szCs w:val="16"/>
              </w:rPr>
            </w:pPr>
            <w:r w:rsidRPr="002B4658">
              <w:rPr>
                <w:rFonts w:ascii="Calibri" w:hAnsi="Calibri" w:cs="Calibri"/>
                <w:sz w:val="16"/>
                <w:szCs w:val="16"/>
              </w:rPr>
              <w:t>debarierizačný prvok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14:paraId="4E9276B9" w14:textId="55FB5734" w:rsidR="00E948A3" w:rsidRPr="002B4658" w:rsidRDefault="00E948A3" w:rsidP="00E948A3">
            <w:pPr>
              <w:rPr>
                <w:rFonts w:ascii="Calibri" w:hAnsi="Calibri" w:cs="Calibri"/>
                <w:sz w:val="16"/>
                <w:szCs w:val="16"/>
              </w:rPr>
            </w:pPr>
            <w:r w:rsidRPr="002B4658">
              <w:rPr>
                <w:rFonts w:ascii="Calibri" w:hAnsi="Calibri" w:cs="Calibri"/>
                <w:sz w:val="16"/>
                <w:szCs w:val="16"/>
              </w:rPr>
              <w:t>K- koniec realizácie projektu</w:t>
            </w:r>
          </w:p>
        </w:tc>
        <w:tc>
          <w:tcPr>
            <w:tcW w:w="2268" w:type="dxa"/>
          </w:tcPr>
          <w:p w14:paraId="63E16FD8" w14:textId="77777777" w:rsidR="00E948A3" w:rsidRPr="002B4658" w:rsidRDefault="00E948A3" w:rsidP="00E948A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AF1FF0" w:rsidRPr="002B4658" w14:paraId="09E9D605" w14:textId="77777777" w:rsidTr="00C66AF1">
        <w:tc>
          <w:tcPr>
            <w:tcW w:w="3104" w:type="dxa"/>
            <w:shd w:val="clear" w:color="auto" w:fill="F2F2F2" w:themeFill="background1" w:themeFillShade="F2"/>
          </w:tcPr>
          <w:p w14:paraId="21238324" w14:textId="77777777" w:rsidR="00C66AF1" w:rsidRPr="002B4658" w:rsidRDefault="00CD447A" w:rsidP="00024771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2B4658">
              <w:rPr>
                <w:rFonts w:ascii="Calibri" w:hAnsi="Calibri" w:cs="Calibri"/>
                <w:b/>
                <w:sz w:val="16"/>
                <w:szCs w:val="16"/>
              </w:rPr>
              <w:t xml:space="preserve">PSKPO043 </w:t>
            </w:r>
          </w:p>
          <w:p w14:paraId="7635C2EE" w14:textId="77777777" w:rsidR="006C14E9" w:rsidRPr="002B4658" w:rsidRDefault="00CD447A" w:rsidP="00994D39">
            <w:pPr>
              <w:rPr>
                <w:rFonts w:ascii="Calibri" w:hAnsi="Calibri" w:cs="Calibri"/>
                <w:sz w:val="16"/>
                <w:szCs w:val="16"/>
              </w:rPr>
            </w:pPr>
            <w:r w:rsidRPr="002B4658">
              <w:rPr>
                <w:rFonts w:ascii="Calibri" w:hAnsi="Calibri" w:cs="Calibri"/>
                <w:sz w:val="16"/>
                <w:szCs w:val="16"/>
              </w:rPr>
              <w:t>Počet zapojených vzdelávacích inštitúcií</w:t>
            </w:r>
          </w:p>
          <w:p w14:paraId="1F2A6F38" w14:textId="0832CED5" w:rsidR="00FF2140" w:rsidRPr="002B4658" w:rsidRDefault="00FF2140" w:rsidP="00994D39">
            <w:pPr>
              <w:rPr>
                <w:rFonts w:ascii="Calibri" w:hAnsi="Calibri" w:cs="Calibri"/>
                <w:sz w:val="16"/>
                <w:szCs w:val="16"/>
              </w:rPr>
            </w:pPr>
            <w:r w:rsidRPr="002B4658">
              <w:rPr>
                <w:rFonts w:ascii="Calibri" w:hAnsi="Calibri" w:cs="Calibri"/>
                <w:i/>
                <w:color w:val="FF0000"/>
                <w:sz w:val="12"/>
                <w:szCs w:val="12"/>
              </w:rPr>
              <w:t>Žiadateľ je povinný zabezpečiť zapojenie do projektu minimálne jednej vzdelávacej inštitúcie a zvoliť si cieľovú hodnotu minimálne v počte 1.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39F975C2" w14:textId="77777777" w:rsidR="00AF1FF0" w:rsidRPr="002B4658" w:rsidRDefault="00C66AF1" w:rsidP="00024771">
            <w:pPr>
              <w:rPr>
                <w:rFonts w:ascii="Calibri" w:hAnsi="Calibri" w:cs="Calibri"/>
                <w:sz w:val="16"/>
                <w:szCs w:val="16"/>
              </w:rPr>
            </w:pPr>
            <w:r w:rsidRPr="002B4658">
              <w:rPr>
                <w:rFonts w:ascii="Calibri" w:hAnsi="Calibri" w:cs="Calibri"/>
                <w:sz w:val="16"/>
                <w:szCs w:val="16"/>
              </w:rPr>
              <w:t>počet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14:paraId="32277915" w14:textId="77777777" w:rsidR="00AF1FF0" w:rsidRPr="002B4658" w:rsidRDefault="00CD447A" w:rsidP="00024771">
            <w:pPr>
              <w:rPr>
                <w:rFonts w:ascii="Calibri" w:hAnsi="Calibri" w:cs="Calibri"/>
                <w:sz w:val="16"/>
                <w:szCs w:val="16"/>
              </w:rPr>
            </w:pPr>
            <w:r w:rsidRPr="002B4658">
              <w:rPr>
                <w:rFonts w:ascii="Calibri" w:hAnsi="Calibri" w:cs="Calibri"/>
                <w:sz w:val="16"/>
                <w:szCs w:val="16"/>
              </w:rPr>
              <w:t>K- koniec realizácie projektu</w:t>
            </w:r>
          </w:p>
        </w:tc>
        <w:tc>
          <w:tcPr>
            <w:tcW w:w="2268" w:type="dxa"/>
          </w:tcPr>
          <w:p w14:paraId="2F5CD9CB" w14:textId="77777777" w:rsidR="00AF1FF0" w:rsidRPr="002B4658" w:rsidRDefault="00AF1FF0" w:rsidP="00C66AF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14:paraId="181C1F4F" w14:textId="77777777" w:rsidR="006C14E9" w:rsidRPr="002B4658" w:rsidRDefault="006C14E9" w:rsidP="00C66AF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</w:tbl>
    <w:p w14:paraId="6AC439C2" w14:textId="77777777" w:rsidR="00696145" w:rsidRPr="002B4658" w:rsidRDefault="00696145" w:rsidP="00E16F9A">
      <w:pPr>
        <w:rPr>
          <w:rFonts w:ascii="Calibri" w:hAnsi="Calibri" w:cs="Calibri"/>
          <w:sz w:val="16"/>
          <w:szCs w:val="16"/>
          <w:lang w:eastAsia="sk-SK"/>
        </w:rPr>
      </w:pPr>
    </w:p>
    <w:p w14:paraId="04E8AD4F" w14:textId="6734D890" w:rsidR="003C4375" w:rsidRPr="002B4658" w:rsidRDefault="003C4375" w:rsidP="003C4375">
      <w:pPr>
        <w:pStyle w:val="Nadpis1"/>
        <w:numPr>
          <w:ilvl w:val="0"/>
          <w:numId w:val="1"/>
        </w:numPr>
        <w:spacing w:before="0" w:after="62" w:line="262" w:lineRule="auto"/>
        <w:ind w:left="426"/>
        <w:rPr>
          <w:rFonts w:ascii="Calibri" w:hAnsi="Calibri" w:cs="Calibri"/>
          <w:b/>
          <w:sz w:val="28"/>
          <w:szCs w:val="28"/>
          <w:lang w:eastAsia="sk-SK"/>
        </w:rPr>
      </w:pPr>
      <w:r w:rsidRPr="002B4658">
        <w:rPr>
          <w:rFonts w:ascii="Calibri" w:hAnsi="Calibri" w:cs="Calibri"/>
          <w:b/>
          <w:sz w:val="28"/>
          <w:szCs w:val="28"/>
          <w:lang w:eastAsia="sk-SK"/>
        </w:rPr>
        <w:t xml:space="preserve">Projektové ukazovatele výsledkové </w:t>
      </w:r>
      <w:r w:rsidRPr="002B4658">
        <w:rPr>
          <w:rFonts w:ascii="Calibri" w:hAnsi="Calibri" w:cs="Calibri"/>
          <w:sz w:val="12"/>
          <w:szCs w:val="12"/>
        </w:rPr>
        <w:t>-</w:t>
      </w:r>
      <w:r w:rsidRPr="002B4658">
        <w:rPr>
          <w:rFonts w:ascii="Calibri" w:hAnsi="Calibri" w:cs="Calibri"/>
          <w:sz w:val="28"/>
          <w:szCs w:val="28"/>
        </w:rPr>
        <w:t xml:space="preserve"> </w:t>
      </w:r>
      <w:r w:rsidRPr="002B4658">
        <w:rPr>
          <w:rFonts w:ascii="Calibri" w:eastAsiaTheme="minorHAnsi" w:hAnsi="Calibri" w:cs="Calibri"/>
          <w:b/>
          <w:bCs/>
          <w:i/>
          <w:color w:val="FF0000"/>
          <w:sz w:val="12"/>
          <w:szCs w:val="12"/>
        </w:rPr>
        <w:t xml:space="preserve">Vypĺňa </w:t>
      </w:r>
      <w:r w:rsidR="00FF2140" w:rsidRPr="002B4658">
        <w:rPr>
          <w:rFonts w:ascii="Calibri" w:eastAsiaTheme="minorHAnsi" w:hAnsi="Calibri" w:cs="Calibri"/>
          <w:b/>
          <w:bCs/>
          <w:i/>
          <w:color w:val="FF0000"/>
          <w:sz w:val="12"/>
          <w:szCs w:val="12"/>
        </w:rPr>
        <w:t>žiadateľ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3C4375" w:rsidRPr="002B4658" w14:paraId="40AE54EC" w14:textId="77777777" w:rsidTr="003C4375">
        <w:tc>
          <w:tcPr>
            <w:tcW w:w="2265" w:type="dxa"/>
            <w:shd w:val="clear" w:color="auto" w:fill="F2F2F2" w:themeFill="background1" w:themeFillShade="F2"/>
          </w:tcPr>
          <w:p w14:paraId="6D4D5D7A" w14:textId="77777777" w:rsidR="003C4375" w:rsidRPr="002B4658" w:rsidRDefault="003C4375" w:rsidP="003C4375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2B4658">
              <w:rPr>
                <w:rFonts w:ascii="Calibri" w:hAnsi="Calibri" w:cs="Calibri"/>
                <w:b/>
                <w:sz w:val="16"/>
                <w:szCs w:val="16"/>
              </w:rPr>
              <w:t>Názov</w:t>
            </w:r>
          </w:p>
          <w:p w14:paraId="4C0810D9" w14:textId="77777777" w:rsidR="003C4375" w:rsidRPr="002B4658" w:rsidRDefault="003C4375" w:rsidP="003C4375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2265" w:type="dxa"/>
            <w:shd w:val="clear" w:color="auto" w:fill="F2F2F2" w:themeFill="background1" w:themeFillShade="F2"/>
          </w:tcPr>
          <w:p w14:paraId="6C7B34AA" w14:textId="77777777" w:rsidR="003C4375" w:rsidRPr="002B4658" w:rsidRDefault="003C4375" w:rsidP="003C4375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2B4658">
              <w:rPr>
                <w:rFonts w:ascii="Calibri" w:hAnsi="Calibri" w:cs="Calibri"/>
                <w:b/>
                <w:sz w:val="16"/>
                <w:szCs w:val="16"/>
              </w:rPr>
              <w:t>Merná jednotka</w:t>
            </w:r>
          </w:p>
        </w:tc>
        <w:tc>
          <w:tcPr>
            <w:tcW w:w="2266" w:type="dxa"/>
            <w:shd w:val="clear" w:color="auto" w:fill="F2F2F2" w:themeFill="background1" w:themeFillShade="F2"/>
          </w:tcPr>
          <w:p w14:paraId="4DA043CF" w14:textId="77777777" w:rsidR="003C4375" w:rsidRPr="002B4658" w:rsidRDefault="003C4375" w:rsidP="003C4375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2B4658">
              <w:rPr>
                <w:rFonts w:ascii="Calibri" w:hAnsi="Calibri" w:cs="Calibri"/>
                <w:b/>
                <w:sz w:val="16"/>
                <w:szCs w:val="16"/>
              </w:rPr>
              <w:t>Čas plnenia</w:t>
            </w:r>
          </w:p>
        </w:tc>
        <w:tc>
          <w:tcPr>
            <w:tcW w:w="2266" w:type="dxa"/>
            <w:shd w:val="clear" w:color="auto" w:fill="F2F2F2" w:themeFill="background1" w:themeFillShade="F2"/>
          </w:tcPr>
          <w:p w14:paraId="18564554" w14:textId="77777777" w:rsidR="003C4375" w:rsidRPr="002B4658" w:rsidRDefault="003C4375" w:rsidP="003C4375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2B4658">
              <w:rPr>
                <w:rFonts w:ascii="Calibri" w:hAnsi="Calibri" w:cs="Calibri"/>
                <w:b/>
                <w:sz w:val="16"/>
                <w:szCs w:val="16"/>
              </w:rPr>
              <w:t>Cieľová hodnota</w:t>
            </w:r>
          </w:p>
        </w:tc>
      </w:tr>
      <w:tr w:rsidR="003C4375" w:rsidRPr="002B4658" w14:paraId="632D7E8A" w14:textId="77777777" w:rsidTr="003C4375">
        <w:tc>
          <w:tcPr>
            <w:tcW w:w="2265" w:type="dxa"/>
            <w:shd w:val="clear" w:color="auto" w:fill="F2F2F2" w:themeFill="background1" w:themeFillShade="F2"/>
          </w:tcPr>
          <w:p w14:paraId="7AFCBE6B" w14:textId="77777777" w:rsidR="003C4375" w:rsidRPr="002B4658" w:rsidRDefault="003C4375" w:rsidP="003C4375">
            <w:pPr>
              <w:rPr>
                <w:rFonts w:ascii="Calibri" w:hAnsi="Calibri" w:cs="Calibri"/>
                <w:b/>
                <w:sz w:val="16"/>
                <w:szCs w:val="16"/>
                <w:lang w:eastAsia="sk-SK"/>
              </w:rPr>
            </w:pPr>
            <w:r w:rsidRPr="002B4658">
              <w:rPr>
                <w:rFonts w:ascii="Calibri" w:hAnsi="Calibri" w:cs="Calibri"/>
                <w:b/>
                <w:sz w:val="16"/>
                <w:szCs w:val="16"/>
                <w:lang w:eastAsia="sk-SK"/>
              </w:rPr>
              <w:lastRenderedPageBreak/>
              <w:t>PSKPRCR77</w:t>
            </w:r>
          </w:p>
          <w:p w14:paraId="4D220329" w14:textId="77777777" w:rsidR="003C4375" w:rsidRPr="002B4658" w:rsidRDefault="003C4375" w:rsidP="003C4375">
            <w:pPr>
              <w:rPr>
                <w:rFonts w:ascii="Calibri" w:hAnsi="Calibri" w:cs="Calibri"/>
                <w:sz w:val="16"/>
                <w:szCs w:val="16"/>
                <w:lang w:eastAsia="sk-SK"/>
              </w:rPr>
            </w:pPr>
            <w:r w:rsidRPr="002B4658">
              <w:rPr>
                <w:rFonts w:ascii="Calibri" w:hAnsi="Calibri" w:cs="Calibri"/>
                <w:sz w:val="16"/>
                <w:szCs w:val="16"/>
                <w:lang w:eastAsia="sk-SK"/>
              </w:rPr>
              <w:t>Návštevníci podporovaných kultúrnych a turistických lokalít</w:t>
            </w:r>
          </w:p>
        </w:tc>
        <w:tc>
          <w:tcPr>
            <w:tcW w:w="2265" w:type="dxa"/>
            <w:shd w:val="clear" w:color="auto" w:fill="F2F2F2" w:themeFill="background1" w:themeFillShade="F2"/>
          </w:tcPr>
          <w:p w14:paraId="2CE01223" w14:textId="77777777" w:rsidR="003C4375" w:rsidRPr="002B4658" w:rsidRDefault="003C4375" w:rsidP="003C4375">
            <w:pPr>
              <w:rPr>
                <w:rFonts w:ascii="Calibri" w:hAnsi="Calibri" w:cs="Calibri"/>
                <w:sz w:val="16"/>
                <w:szCs w:val="16"/>
                <w:lang w:eastAsia="sk-SK"/>
              </w:rPr>
            </w:pPr>
            <w:r w:rsidRPr="002B4658">
              <w:rPr>
                <w:rFonts w:ascii="Calibri" w:hAnsi="Calibri" w:cs="Calibri"/>
                <w:sz w:val="16"/>
                <w:szCs w:val="16"/>
                <w:lang w:eastAsia="sk-SK"/>
              </w:rPr>
              <w:t>Návštevníci/rok</w:t>
            </w:r>
          </w:p>
        </w:tc>
        <w:tc>
          <w:tcPr>
            <w:tcW w:w="2266" w:type="dxa"/>
            <w:shd w:val="clear" w:color="auto" w:fill="F2F2F2" w:themeFill="background1" w:themeFillShade="F2"/>
          </w:tcPr>
          <w:p w14:paraId="2B24A52E" w14:textId="77777777" w:rsidR="003C4375" w:rsidRPr="002B4658" w:rsidRDefault="003C4375" w:rsidP="003C4375">
            <w:pPr>
              <w:rPr>
                <w:rFonts w:ascii="Calibri" w:hAnsi="Calibri" w:cs="Calibri"/>
                <w:sz w:val="16"/>
                <w:szCs w:val="16"/>
                <w:lang w:eastAsia="sk-SK"/>
              </w:rPr>
            </w:pPr>
            <w:r w:rsidRPr="002B4658">
              <w:rPr>
                <w:rFonts w:ascii="Calibri" w:hAnsi="Calibri" w:cs="Calibri"/>
                <w:sz w:val="16"/>
                <w:szCs w:val="16"/>
                <w:lang w:eastAsia="sk-SK"/>
              </w:rPr>
              <w:t>U- v rámci udržateľnosti projektu (rok po intervencii)</w:t>
            </w:r>
          </w:p>
        </w:tc>
        <w:tc>
          <w:tcPr>
            <w:tcW w:w="2266" w:type="dxa"/>
          </w:tcPr>
          <w:p w14:paraId="37E18EBB" w14:textId="77777777" w:rsidR="003C4375" w:rsidRPr="002B4658" w:rsidRDefault="003C4375" w:rsidP="003C4375">
            <w:pPr>
              <w:jc w:val="center"/>
              <w:rPr>
                <w:rFonts w:ascii="Calibri" w:hAnsi="Calibri" w:cs="Calibri"/>
                <w:sz w:val="16"/>
                <w:szCs w:val="16"/>
                <w:lang w:eastAsia="sk-SK"/>
              </w:rPr>
            </w:pPr>
          </w:p>
        </w:tc>
      </w:tr>
    </w:tbl>
    <w:p w14:paraId="635C4F78" w14:textId="77777777" w:rsidR="003C4375" w:rsidRPr="002B4658" w:rsidRDefault="003C4375" w:rsidP="003C4375">
      <w:pPr>
        <w:rPr>
          <w:rFonts w:ascii="Calibri" w:hAnsi="Calibri" w:cs="Calibri"/>
          <w:sz w:val="16"/>
          <w:szCs w:val="16"/>
          <w:lang w:eastAsia="sk-SK"/>
        </w:rPr>
      </w:pPr>
    </w:p>
    <w:p w14:paraId="6761988A" w14:textId="7164F968" w:rsidR="003C4375" w:rsidRPr="002B4658" w:rsidRDefault="00FC5F1D" w:rsidP="00FC5F1D">
      <w:pPr>
        <w:pStyle w:val="Nadpis1"/>
        <w:numPr>
          <w:ilvl w:val="0"/>
          <w:numId w:val="1"/>
        </w:numPr>
        <w:spacing w:before="0" w:after="62" w:line="262" w:lineRule="auto"/>
        <w:ind w:left="426"/>
        <w:rPr>
          <w:rFonts w:ascii="Calibri" w:eastAsiaTheme="minorHAnsi" w:hAnsi="Calibri" w:cs="Calibri"/>
          <w:b/>
          <w:bCs/>
          <w:i/>
          <w:color w:val="auto"/>
          <w:sz w:val="12"/>
          <w:szCs w:val="12"/>
        </w:rPr>
      </w:pPr>
      <w:r w:rsidRPr="002B4658">
        <w:rPr>
          <w:rFonts w:ascii="Calibri" w:hAnsi="Calibri" w:cs="Calibri"/>
          <w:b/>
          <w:sz w:val="28"/>
          <w:szCs w:val="28"/>
          <w:lang w:eastAsia="sk-SK"/>
        </w:rPr>
        <w:t xml:space="preserve">Rozpočet projektu </w:t>
      </w:r>
      <w:r w:rsidRPr="002B4658">
        <w:rPr>
          <w:rFonts w:ascii="Calibri" w:hAnsi="Calibri" w:cs="Calibri"/>
          <w:b/>
          <w:sz w:val="12"/>
          <w:szCs w:val="12"/>
          <w:lang w:eastAsia="sk-SK"/>
        </w:rPr>
        <w:t>-</w:t>
      </w:r>
      <w:r w:rsidRPr="002B4658">
        <w:rPr>
          <w:rFonts w:ascii="Calibri" w:hAnsi="Calibri" w:cs="Calibri"/>
          <w:b/>
          <w:sz w:val="28"/>
          <w:szCs w:val="28"/>
          <w:lang w:eastAsia="sk-SK"/>
        </w:rPr>
        <w:t xml:space="preserve"> </w:t>
      </w:r>
      <w:r w:rsidRPr="002B4658">
        <w:rPr>
          <w:rFonts w:ascii="Calibri" w:eastAsiaTheme="minorHAnsi" w:hAnsi="Calibri" w:cs="Calibri"/>
          <w:b/>
          <w:bCs/>
          <w:i/>
          <w:color w:val="FF0000"/>
          <w:sz w:val="12"/>
          <w:szCs w:val="12"/>
        </w:rPr>
        <w:t xml:space="preserve">Vypĺňa </w:t>
      </w:r>
      <w:r w:rsidR="00FF2140" w:rsidRPr="002B4658">
        <w:rPr>
          <w:rFonts w:ascii="Calibri" w:eastAsiaTheme="minorHAnsi" w:hAnsi="Calibri" w:cs="Calibri"/>
          <w:b/>
          <w:bCs/>
          <w:i/>
          <w:color w:val="FF0000"/>
          <w:sz w:val="12"/>
          <w:szCs w:val="12"/>
        </w:rPr>
        <w:t>žiadateľ</w:t>
      </w:r>
    </w:p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4531"/>
        <w:gridCol w:w="4536"/>
      </w:tblGrid>
      <w:tr w:rsidR="00FC5F1D" w:rsidRPr="002B4658" w14:paraId="034E3AA8" w14:textId="77777777" w:rsidTr="00FC5F1D">
        <w:tc>
          <w:tcPr>
            <w:tcW w:w="4531" w:type="dxa"/>
            <w:shd w:val="clear" w:color="auto" w:fill="F2F2F2" w:themeFill="background1" w:themeFillShade="F2"/>
          </w:tcPr>
          <w:p w14:paraId="2625E031" w14:textId="77777777" w:rsidR="00FC5F1D" w:rsidRPr="002B4658" w:rsidRDefault="00FC5F1D" w:rsidP="00FC5F1D">
            <w:pPr>
              <w:rPr>
                <w:rFonts w:ascii="Calibri" w:hAnsi="Calibri" w:cs="Calibri"/>
                <w:sz w:val="16"/>
                <w:szCs w:val="16"/>
                <w:lang w:eastAsia="sk-SK"/>
              </w:rPr>
            </w:pPr>
            <w:r w:rsidRPr="002B4658">
              <w:rPr>
                <w:rFonts w:ascii="Calibri" w:hAnsi="Calibri" w:cs="Calibri"/>
                <w:sz w:val="16"/>
                <w:szCs w:val="16"/>
                <w:lang w:eastAsia="sk-SK"/>
              </w:rPr>
              <w:t>Celková výška oprávnených výdavkov</w:t>
            </w:r>
          </w:p>
        </w:tc>
        <w:tc>
          <w:tcPr>
            <w:tcW w:w="4536" w:type="dxa"/>
          </w:tcPr>
          <w:p w14:paraId="16168D86" w14:textId="77777777" w:rsidR="00FC5F1D" w:rsidRPr="002B4658" w:rsidRDefault="00FC5F1D" w:rsidP="00FC5F1D">
            <w:pPr>
              <w:rPr>
                <w:rFonts w:ascii="Calibri" w:hAnsi="Calibri" w:cs="Calibri"/>
                <w:sz w:val="16"/>
                <w:szCs w:val="16"/>
                <w:lang w:eastAsia="sk-SK"/>
              </w:rPr>
            </w:pPr>
          </w:p>
          <w:p w14:paraId="7A3FF95C" w14:textId="77777777" w:rsidR="00FC5F1D" w:rsidRPr="002B4658" w:rsidRDefault="00FC5F1D" w:rsidP="00FC5F1D">
            <w:pPr>
              <w:rPr>
                <w:rFonts w:ascii="Calibri" w:hAnsi="Calibri" w:cs="Calibri"/>
                <w:sz w:val="16"/>
                <w:szCs w:val="16"/>
                <w:lang w:eastAsia="sk-SK"/>
              </w:rPr>
            </w:pPr>
          </w:p>
        </w:tc>
      </w:tr>
      <w:tr w:rsidR="00FC5F1D" w:rsidRPr="002B4658" w14:paraId="1D293157" w14:textId="77777777" w:rsidTr="00FC5F1D">
        <w:tc>
          <w:tcPr>
            <w:tcW w:w="4531" w:type="dxa"/>
            <w:shd w:val="clear" w:color="auto" w:fill="F2F2F2" w:themeFill="background1" w:themeFillShade="F2"/>
          </w:tcPr>
          <w:p w14:paraId="4D93195C" w14:textId="451126E9" w:rsidR="00FC5F1D" w:rsidRPr="002B4658" w:rsidRDefault="00FC5F1D" w:rsidP="00AB6D22">
            <w:pPr>
              <w:rPr>
                <w:rFonts w:ascii="Calibri" w:hAnsi="Calibri" w:cs="Calibri"/>
                <w:sz w:val="16"/>
                <w:szCs w:val="16"/>
                <w:lang w:eastAsia="sk-SK"/>
              </w:rPr>
            </w:pPr>
            <w:r w:rsidRPr="002B4658">
              <w:rPr>
                <w:rFonts w:ascii="Calibri" w:hAnsi="Calibri" w:cs="Calibri"/>
                <w:sz w:val="16"/>
                <w:szCs w:val="16"/>
                <w:lang w:eastAsia="sk-SK"/>
              </w:rPr>
              <w:t xml:space="preserve">Percento spolufinancovania </w:t>
            </w:r>
            <w:r w:rsidR="00FB5A36" w:rsidRPr="002B4658">
              <w:rPr>
                <w:rFonts w:ascii="Calibri" w:hAnsi="Calibri" w:cs="Calibri"/>
                <w:sz w:val="16"/>
                <w:szCs w:val="16"/>
                <w:lang w:eastAsia="sk-SK"/>
              </w:rPr>
              <w:t>z príspevku poskytovaného MK SR</w:t>
            </w:r>
          </w:p>
          <w:p w14:paraId="6B2CF8CC" w14:textId="626C8542" w:rsidR="00FB5A36" w:rsidRPr="002B4658" w:rsidRDefault="00FF2140" w:rsidP="00FF2140">
            <w:pPr>
              <w:rPr>
                <w:rFonts w:ascii="Calibri" w:hAnsi="Calibri" w:cs="Calibri"/>
                <w:sz w:val="16"/>
                <w:szCs w:val="16"/>
                <w:lang w:eastAsia="sk-SK"/>
              </w:rPr>
            </w:pPr>
            <w:r w:rsidRPr="002B4658">
              <w:rPr>
                <w:rFonts w:ascii="Calibri" w:hAnsi="Calibri" w:cs="Calibri"/>
                <w:i/>
                <w:color w:val="FF0000"/>
                <w:sz w:val="12"/>
                <w:szCs w:val="12"/>
              </w:rPr>
              <w:t>Žiadateľ uvedie hodnotu</w:t>
            </w:r>
            <w:r w:rsidR="00FB5A36" w:rsidRPr="002B4658">
              <w:rPr>
                <w:rFonts w:ascii="Calibri" w:hAnsi="Calibri" w:cs="Calibri"/>
                <w:i/>
                <w:color w:val="FF0000"/>
                <w:sz w:val="12"/>
                <w:szCs w:val="12"/>
              </w:rPr>
              <w:t xml:space="preserve"> 100 % </w:t>
            </w:r>
            <w:r w:rsidRPr="002B4658">
              <w:rPr>
                <w:rFonts w:ascii="Calibri" w:hAnsi="Calibri" w:cs="Calibri"/>
                <w:i/>
                <w:color w:val="FF0000"/>
                <w:sz w:val="12"/>
                <w:szCs w:val="12"/>
              </w:rPr>
              <w:t xml:space="preserve">v prípade projektov mimo schémy štátnej pomoci </w:t>
            </w:r>
            <w:r w:rsidR="00FB5A36" w:rsidRPr="002B4658">
              <w:rPr>
                <w:rFonts w:ascii="Calibri" w:hAnsi="Calibri" w:cs="Calibri"/>
                <w:i/>
                <w:color w:val="FF0000"/>
                <w:sz w:val="12"/>
                <w:szCs w:val="12"/>
              </w:rPr>
              <w:t>alebo</w:t>
            </w:r>
            <w:r w:rsidRPr="002B4658">
              <w:rPr>
                <w:rFonts w:ascii="Calibri" w:hAnsi="Calibri" w:cs="Calibri"/>
                <w:i/>
                <w:color w:val="FF0000"/>
                <w:sz w:val="12"/>
                <w:szCs w:val="12"/>
              </w:rPr>
              <w:t xml:space="preserve"> %</w:t>
            </w:r>
            <w:r w:rsidR="00FB5A36" w:rsidRPr="002B4658">
              <w:rPr>
                <w:rFonts w:ascii="Calibri" w:hAnsi="Calibri" w:cs="Calibri"/>
                <w:i/>
                <w:color w:val="FF0000"/>
                <w:sz w:val="12"/>
                <w:szCs w:val="12"/>
              </w:rPr>
              <w:t xml:space="preserve"> podľa výsledkov fin</w:t>
            </w:r>
            <w:r w:rsidRPr="002B4658">
              <w:rPr>
                <w:rFonts w:ascii="Calibri" w:hAnsi="Calibri" w:cs="Calibri"/>
                <w:i/>
                <w:color w:val="FF0000"/>
                <w:sz w:val="12"/>
                <w:szCs w:val="12"/>
              </w:rPr>
              <w:t>ančnej</w:t>
            </w:r>
            <w:r w:rsidR="00FB5A36" w:rsidRPr="002B4658">
              <w:rPr>
                <w:rFonts w:ascii="Calibri" w:hAnsi="Calibri" w:cs="Calibri"/>
                <w:i/>
                <w:color w:val="FF0000"/>
                <w:sz w:val="12"/>
                <w:szCs w:val="12"/>
              </w:rPr>
              <w:t xml:space="preserve"> </w:t>
            </w:r>
            <w:r w:rsidRPr="002B4658">
              <w:rPr>
                <w:rFonts w:ascii="Calibri" w:hAnsi="Calibri" w:cs="Calibri"/>
                <w:i/>
                <w:color w:val="FF0000"/>
                <w:sz w:val="12"/>
                <w:szCs w:val="12"/>
              </w:rPr>
              <w:t>a</w:t>
            </w:r>
            <w:r w:rsidR="00FB5A36" w:rsidRPr="002B4658">
              <w:rPr>
                <w:rFonts w:ascii="Calibri" w:hAnsi="Calibri" w:cs="Calibri"/>
                <w:i/>
                <w:color w:val="FF0000"/>
                <w:sz w:val="12"/>
                <w:szCs w:val="12"/>
              </w:rPr>
              <w:t>nalýzy</w:t>
            </w:r>
            <w:r w:rsidRPr="002B4658">
              <w:rPr>
                <w:rFonts w:ascii="Calibri" w:hAnsi="Calibri" w:cs="Calibri"/>
                <w:i/>
                <w:color w:val="FF0000"/>
                <w:sz w:val="12"/>
                <w:szCs w:val="12"/>
              </w:rPr>
              <w:t xml:space="preserve"> v prípade projektov v rámci schémy štátnej pomoci</w:t>
            </w:r>
            <w:r w:rsidR="00FB5A36" w:rsidRPr="002B4658">
              <w:rPr>
                <w:rFonts w:ascii="Calibri" w:hAnsi="Calibri" w:cs="Calibri"/>
                <w:i/>
                <w:color w:val="FF0000"/>
                <w:sz w:val="12"/>
                <w:szCs w:val="12"/>
              </w:rPr>
              <w:t>)</w:t>
            </w:r>
          </w:p>
        </w:tc>
        <w:tc>
          <w:tcPr>
            <w:tcW w:w="4536" w:type="dxa"/>
          </w:tcPr>
          <w:p w14:paraId="3751AC0A" w14:textId="77777777" w:rsidR="00FC5F1D" w:rsidRPr="002B4658" w:rsidRDefault="00FC5F1D" w:rsidP="00FC5F1D">
            <w:pPr>
              <w:rPr>
                <w:rFonts w:ascii="Calibri" w:hAnsi="Calibri" w:cs="Calibri"/>
                <w:sz w:val="16"/>
                <w:szCs w:val="16"/>
                <w:lang w:eastAsia="sk-SK"/>
              </w:rPr>
            </w:pPr>
          </w:p>
          <w:p w14:paraId="5341C4D6" w14:textId="77777777" w:rsidR="00FC5F1D" w:rsidRPr="002B4658" w:rsidRDefault="00FC5F1D" w:rsidP="00FC5F1D">
            <w:pPr>
              <w:rPr>
                <w:rFonts w:ascii="Calibri" w:hAnsi="Calibri" w:cs="Calibri"/>
                <w:sz w:val="16"/>
                <w:szCs w:val="16"/>
                <w:lang w:eastAsia="sk-SK"/>
              </w:rPr>
            </w:pPr>
          </w:p>
        </w:tc>
      </w:tr>
      <w:tr w:rsidR="00FC5F1D" w:rsidRPr="002B4658" w14:paraId="52A36CCB" w14:textId="77777777" w:rsidTr="00FC5F1D">
        <w:tc>
          <w:tcPr>
            <w:tcW w:w="4531" w:type="dxa"/>
            <w:shd w:val="clear" w:color="auto" w:fill="F2F2F2" w:themeFill="background1" w:themeFillShade="F2"/>
          </w:tcPr>
          <w:p w14:paraId="5056AA26" w14:textId="3E0E9E19" w:rsidR="00FC5F1D" w:rsidRPr="002B4658" w:rsidRDefault="00FC5F1D" w:rsidP="00934593">
            <w:pPr>
              <w:rPr>
                <w:rFonts w:ascii="Calibri" w:hAnsi="Calibri" w:cs="Calibri"/>
                <w:sz w:val="16"/>
                <w:szCs w:val="16"/>
                <w:lang w:eastAsia="sk-SK"/>
              </w:rPr>
            </w:pPr>
            <w:r w:rsidRPr="002B4658">
              <w:rPr>
                <w:rFonts w:ascii="Calibri" w:hAnsi="Calibri" w:cs="Calibri"/>
                <w:sz w:val="16"/>
                <w:szCs w:val="16"/>
                <w:lang w:eastAsia="sk-SK"/>
              </w:rPr>
              <w:t>Žiadaná výška príspevku</w:t>
            </w:r>
          </w:p>
        </w:tc>
        <w:tc>
          <w:tcPr>
            <w:tcW w:w="4536" w:type="dxa"/>
          </w:tcPr>
          <w:p w14:paraId="27CA61F3" w14:textId="77777777" w:rsidR="00FC5F1D" w:rsidRPr="002B4658" w:rsidRDefault="00FC5F1D" w:rsidP="00FC5F1D">
            <w:pPr>
              <w:rPr>
                <w:rFonts w:ascii="Calibri" w:hAnsi="Calibri" w:cs="Calibri"/>
                <w:sz w:val="16"/>
                <w:szCs w:val="16"/>
                <w:lang w:eastAsia="sk-SK"/>
              </w:rPr>
            </w:pPr>
          </w:p>
          <w:p w14:paraId="1A1C8192" w14:textId="77777777" w:rsidR="00FC5F1D" w:rsidRPr="002B4658" w:rsidRDefault="00FC5F1D" w:rsidP="00FC5F1D">
            <w:pPr>
              <w:rPr>
                <w:rFonts w:ascii="Calibri" w:hAnsi="Calibri" w:cs="Calibri"/>
                <w:sz w:val="16"/>
                <w:szCs w:val="16"/>
                <w:lang w:eastAsia="sk-SK"/>
              </w:rPr>
            </w:pPr>
          </w:p>
        </w:tc>
      </w:tr>
      <w:tr w:rsidR="00FC5F1D" w:rsidRPr="002B4658" w14:paraId="0B5B1738" w14:textId="77777777" w:rsidTr="00FC5F1D">
        <w:tc>
          <w:tcPr>
            <w:tcW w:w="4531" w:type="dxa"/>
            <w:shd w:val="clear" w:color="auto" w:fill="F2F2F2" w:themeFill="background1" w:themeFillShade="F2"/>
          </w:tcPr>
          <w:p w14:paraId="62918EC5" w14:textId="77777777" w:rsidR="00FC5F1D" w:rsidRPr="002B4658" w:rsidRDefault="00FC5F1D" w:rsidP="00FC5F1D">
            <w:pPr>
              <w:rPr>
                <w:rFonts w:ascii="Calibri" w:hAnsi="Calibri" w:cs="Calibri"/>
                <w:sz w:val="16"/>
                <w:szCs w:val="16"/>
                <w:lang w:eastAsia="sk-SK"/>
              </w:rPr>
            </w:pPr>
            <w:r w:rsidRPr="002B4658">
              <w:rPr>
                <w:rFonts w:ascii="Calibri" w:hAnsi="Calibri" w:cs="Calibri"/>
                <w:sz w:val="16"/>
                <w:szCs w:val="16"/>
                <w:lang w:eastAsia="sk-SK"/>
              </w:rPr>
              <w:t>Výška spolufinancovania z vlastných zdrojov</w:t>
            </w:r>
          </w:p>
        </w:tc>
        <w:tc>
          <w:tcPr>
            <w:tcW w:w="4536" w:type="dxa"/>
          </w:tcPr>
          <w:p w14:paraId="051F1268" w14:textId="77777777" w:rsidR="00FC5F1D" w:rsidRPr="002B4658" w:rsidRDefault="00FC5F1D" w:rsidP="00FC5F1D">
            <w:pPr>
              <w:rPr>
                <w:rFonts w:ascii="Calibri" w:hAnsi="Calibri" w:cs="Calibri"/>
                <w:sz w:val="16"/>
                <w:szCs w:val="16"/>
                <w:lang w:eastAsia="sk-SK"/>
              </w:rPr>
            </w:pPr>
          </w:p>
          <w:p w14:paraId="1411D668" w14:textId="77777777" w:rsidR="00FC5F1D" w:rsidRPr="002B4658" w:rsidRDefault="00FC5F1D" w:rsidP="00FC5F1D">
            <w:pPr>
              <w:rPr>
                <w:rFonts w:ascii="Calibri" w:hAnsi="Calibri" w:cs="Calibri"/>
                <w:sz w:val="16"/>
                <w:szCs w:val="16"/>
                <w:lang w:eastAsia="sk-SK"/>
              </w:rPr>
            </w:pPr>
          </w:p>
        </w:tc>
      </w:tr>
    </w:tbl>
    <w:p w14:paraId="4096851A" w14:textId="77777777" w:rsidR="00FC5F1D" w:rsidRPr="002B4658" w:rsidRDefault="00FC5F1D" w:rsidP="00FC5F1D">
      <w:pPr>
        <w:rPr>
          <w:rFonts w:ascii="Calibri" w:hAnsi="Calibri" w:cs="Calibri"/>
          <w:lang w:eastAsia="sk-SK"/>
        </w:rPr>
      </w:pPr>
    </w:p>
    <w:p w14:paraId="697D1467" w14:textId="78412644" w:rsidR="006C14E9" w:rsidRPr="002B4658" w:rsidRDefault="00FC5F1D" w:rsidP="00FC5F1D">
      <w:pPr>
        <w:pStyle w:val="Nadpis1"/>
        <w:numPr>
          <w:ilvl w:val="0"/>
          <w:numId w:val="1"/>
        </w:numPr>
        <w:spacing w:before="0" w:after="62" w:line="262" w:lineRule="auto"/>
        <w:ind w:left="426"/>
        <w:rPr>
          <w:rFonts w:ascii="Calibri" w:eastAsiaTheme="minorHAnsi" w:hAnsi="Calibri" w:cs="Calibri"/>
          <w:b/>
          <w:bCs/>
          <w:i/>
          <w:color w:val="auto"/>
          <w:sz w:val="12"/>
          <w:szCs w:val="12"/>
        </w:rPr>
      </w:pPr>
      <w:r w:rsidRPr="002B4658">
        <w:rPr>
          <w:rFonts w:ascii="Calibri" w:hAnsi="Calibri" w:cs="Calibri"/>
          <w:b/>
          <w:sz w:val="28"/>
          <w:szCs w:val="28"/>
          <w:lang w:eastAsia="sk-SK"/>
        </w:rPr>
        <w:t xml:space="preserve"> Verejné obstarávania </w:t>
      </w:r>
      <w:r w:rsidRPr="002B4658">
        <w:rPr>
          <w:rFonts w:ascii="Calibri" w:hAnsi="Calibri" w:cs="Calibri"/>
          <w:b/>
          <w:color w:val="FF0000"/>
          <w:sz w:val="12"/>
          <w:szCs w:val="12"/>
          <w:lang w:eastAsia="sk-SK"/>
        </w:rPr>
        <w:t>-</w:t>
      </w:r>
      <w:r w:rsidRPr="002B4658">
        <w:rPr>
          <w:rFonts w:ascii="Calibri" w:hAnsi="Calibri" w:cs="Calibri"/>
          <w:b/>
          <w:color w:val="FF0000"/>
          <w:sz w:val="28"/>
          <w:szCs w:val="28"/>
          <w:lang w:eastAsia="sk-SK"/>
        </w:rPr>
        <w:t xml:space="preserve"> </w:t>
      </w:r>
      <w:r w:rsidRPr="002B4658">
        <w:rPr>
          <w:rFonts w:ascii="Calibri" w:eastAsiaTheme="minorHAnsi" w:hAnsi="Calibri" w:cs="Calibri"/>
          <w:b/>
          <w:bCs/>
          <w:i/>
          <w:color w:val="FF0000"/>
          <w:sz w:val="12"/>
          <w:szCs w:val="12"/>
        </w:rPr>
        <w:t>Vypĺňa</w:t>
      </w:r>
      <w:r w:rsidR="00877DD4" w:rsidRPr="002B4658">
        <w:rPr>
          <w:rFonts w:ascii="Calibri" w:eastAsiaTheme="minorHAnsi" w:hAnsi="Calibri" w:cs="Calibri"/>
          <w:b/>
          <w:bCs/>
          <w:i/>
          <w:color w:val="FF0000"/>
          <w:sz w:val="12"/>
          <w:szCs w:val="12"/>
        </w:rPr>
        <w:t xml:space="preserve"> </w:t>
      </w:r>
      <w:r w:rsidR="00FF2140" w:rsidRPr="002B4658">
        <w:rPr>
          <w:rFonts w:ascii="Calibri" w:eastAsiaTheme="minorHAnsi" w:hAnsi="Calibri" w:cs="Calibri"/>
          <w:b/>
          <w:bCs/>
          <w:i/>
          <w:color w:val="FF0000"/>
          <w:sz w:val="12"/>
          <w:szCs w:val="12"/>
        </w:rPr>
        <w:t>žiadateľ</w:t>
      </w:r>
      <w:r w:rsidRPr="002B4658">
        <w:rPr>
          <w:rFonts w:ascii="Calibri" w:eastAsiaTheme="minorHAnsi" w:hAnsi="Calibri" w:cs="Calibri"/>
          <w:b/>
          <w:bCs/>
          <w:i/>
          <w:color w:val="FF0000"/>
          <w:sz w:val="12"/>
          <w:szCs w:val="12"/>
        </w:rPr>
        <w:t xml:space="preserve"> </w:t>
      </w:r>
    </w:p>
    <w:p w14:paraId="7E84AB13" w14:textId="77777777" w:rsidR="00FC5F1D" w:rsidRPr="002B4658" w:rsidRDefault="00FC5F1D" w:rsidP="00FC5F1D">
      <w:pPr>
        <w:rPr>
          <w:rFonts w:ascii="Calibri" w:hAnsi="Calibri" w:cs="Calibri"/>
          <w:b/>
          <w:sz w:val="16"/>
          <w:szCs w:val="16"/>
          <w:u w:val="single"/>
          <w:lang w:eastAsia="sk-SK"/>
        </w:rPr>
      </w:pPr>
      <w:r w:rsidRPr="002B4658">
        <w:rPr>
          <w:rFonts w:ascii="Calibri" w:hAnsi="Calibri" w:cs="Calibri"/>
          <w:b/>
          <w:sz w:val="16"/>
          <w:szCs w:val="16"/>
          <w:u w:val="single"/>
          <w:lang w:eastAsia="sk-SK"/>
        </w:rPr>
        <w:t>Zoznam VO pred podpisom zmluvy s</w:t>
      </w:r>
      <w:r w:rsidR="00842A42" w:rsidRPr="002B4658">
        <w:rPr>
          <w:rFonts w:ascii="Calibri" w:hAnsi="Calibri" w:cs="Calibri"/>
          <w:b/>
          <w:sz w:val="16"/>
          <w:szCs w:val="16"/>
          <w:u w:val="single"/>
          <w:lang w:eastAsia="sk-SK"/>
        </w:rPr>
        <w:t> </w:t>
      </w:r>
      <w:r w:rsidRPr="002B4658">
        <w:rPr>
          <w:rFonts w:ascii="Calibri" w:hAnsi="Calibri" w:cs="Calibri"/>
          <w:b/>
          <w:sz w:val="16"/>
          <w:szCs w:val="16"/>
          <w:u w:val="single"/>
          <w:lang w:eastAsia="sk-SK"/>
        </w:rPr>
        <w:t>dodávateľom</w:t>
      </w:r>
    </w:p>
    <w:p w14:paraId="42A3FB2D" w14:textId="77777777" w:rsidR="00842A42" w:rsidRPr="002B4658" w:rsidRDefault="004D539F" w:rsidP="00842A42">
      <w:pPr>
        <w:spacing w:after="0"/>
        <w:rPr>
          <w:rFonts w:ascii="Calibri" w:hAnsi="Calibri" w:cs="Calibri"/>
          <w:b/>
          <w:sz w:val="14"/>
          <w:szCs w:val="14"/>
          <w:lang w:eastAsia="sk-SK"/>
        </w:rPr>
      </w:pPr>
      <w:r w:rsidRPr="002B4658">
        <w:rPr>
          <w:rFonts w:ascii="Calibri" w:hAnsi="Calibri" w:cs="Calibri"/>
          <w:b/>
          <w:sz w:val="14"/>
          <w:szCs w:val="14"/>
          <w:lang w:eastAsia="sk-SK"/>
        </w:rPr>
        <w:t>Celkový p</w:t>
      </w:r>
      <w:r w:rsidR="00842A42" w:rsidRPr="002B4658">
        <w:rPr>
          <w:rFonts w:ascii="Calibri" w:hAnsi="Calibri" w:cs="Calibri"/>
          <w:b/>
          <w:sz w:val="14"/>
          <w:szCs w:val="14"/>
          <w:lang w:eastAsia="sk-SK"/>
        </w:rPr>
        <w:t>očet VO</w:t>
      </w:r>
      <w:r w:rsidRPr="002B4658">
        <w:rPr>
          <w:rFonts w:ascii="Calibri" w:hAnsi="Calibri" w:cs="Calibri"/>
          <w:b/>
          <w:sz w:val="14"/>
          <w:szCs w:val="14"/>
          <w:lang w:eastAsia="sk-SK"/>
        </w:rPr>
        <w:t xml:space="preserve"> pred podpisom zmluvy s dodávateľom</w:t>
      </w:r>
      <w:r w:rsidR="00842A42" w:rsidRPr="002B4658">
        <w:rPr>
          <w:rFonts w:ascii="Calibri" w:hAnsi="Calibri" w:cs="Calibri"/>
          <w:b/>
          <w:sz w:val="14"/>
          <w:szCs w:val="14"/>
          <w:lang w:eastAsia="sk-SK"/>
        </w:rPr>
        <w:t>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256"/>
      </w:tblGrid>
      <w:tr w:rsidR="00842A42" w:rsidRPr="002B4658" w14:paraId="06B00472" w14:textId="77777777" w:rsidTr="004D539F">
        <w:tc>
          <w:tcPr>
            <w:tcW w:w="3256" w:type="dxa"/>
          </w:tcPr>
          <w:p w14:paraId="27E7D02E" w14:textId="77777777" w:rsidR="00842A42" w:rsidRPr="002B4658" w:rsidRDefault="00842A42" w:rsidP="00842A42">
            <w:pPr>
              <w:rPr>
                <w:rFonts w:ascii="Calibri" w:hAnsi="Calibri" w:cs="Calibri"/>
                <w:b/>
                <w:sz w:val="16"/>
                <w:szCs w:val="16"/>
                <w:lang w:eastAsia="sk-SK"/>
              </w:rPr>
            </w:pPr>
          </w:p>
          <w:p w14:paraId="032A3E98" w14:textId="77777777" w:rsidR="00842A42" w:rsidRPr="002B4658" w:rsidRDefault="00842A42" w:rsidP="00842A42">
            <w:pPr>
              <w:rPr>
                <w:rFonts w:ascii="Calibri" w:hAnsi="Calibri" w:cs="Calibri"/>
                <w:b/>
                <w:sz w:val="16"/>
                <w:szCs w:val="16"/>
                <w:lang w:eastAsia="sk-SK"/>
              </w:rPr>
            </w:pPr>
          </w:p>
        </w:tc>
      </w:tr>
    </w:tbl>
    <w:p w14:paraId="29A737E0" w14:textId="77777777" w:rsidR="00842A42" w:rsidRPr="002B4658" w:rsidRDefault="004D539F" w:rsidP="00842A42">
      <w:pPr>
        <w:spacing w:after="0"/>
        <w:rPr>
          <w:rFonts w:ascii="Calibri" w:hAnsi="Calibri" w:cs="Calibri"/>
          <w:b/>
          <w:sz w:val="14"/>
          <w:szCs w:val="14"/>
          <w:lang w:eastAsia="sk-SK"/>
        </w:rPr>
      </w:pPr>
      <w:r w:rsidRPr="002B4658">
        <w:rPr>
          <w:rFonts w:ascii="Calibri" w:hAnsi="Calibri" w:cs="Calibri"/>
          <w:b/>
          <w:sz w:val="14"/>
          <w:szCs w:val="14"/>
          <w:lang w:eastAsia="sk-SK"/>
        </w:rPr>
        <w:t>Celková s</w:t>
      </w:r>
      <w:r w:rsidR="00842A42" w:rsidRPr="002B4658">
        <w:rPr>
          <w:rFonts w:ascii="Calibri" w:hAnsi="Calibri" w:cs="Calibri"/>
          <w:b/>
          <w:sz w:val="14"/>
          <w:szCs w:val="14"/>
          <w:lang w:eastAsia="sk-SK"/>
        </w:rPr>
        <w:t>uma VO</w:t>
      </w:r>
      <w:r w:rsidRPr="002B4658">
        <w:rPr>
          <w:rFonts w:ascii="Calibri" w:hAnsi="Calibri" w:cs="Calibri"/>
          <w:b/>
          <w:sz w:val="14"/>
          <w:szCs w:val="14"/>
          <w:lang w:eastAsia="sk-SK"/>
        </w:rPr>
        <w:t xml:space="preserve"> pred podpisom zmluvy s dodávateľom</w:t>
      </w:r>
      <w:r w:rsidR="00842A42" w:rsidRPr="002B4658">
        <w:rPr>
          <w:rFonts w:ascii="Calibri" w:hAnsi="Calibri" w:cs="Calibri"/>
          <w:b/>
          <w:sz w:val="14"/>
          <w:szCs w:val="14"/>
          <w:lang w:eastAsia="sk-SK"/>
        </w:rPr>
        <w:t>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256"/>
      </w:tblGrid>
      <w:tr w:rsidR="00842A42" w:rsidRPr="002B4658" w14:paraId="019F19A7" w14:textId="77777777" w:rsidTr="004D539F">
        <w:tc>
          <w:tcPr>
            <w:tcW w:w="3256" w:type="dxa"/>
          </w:tcPr>
          <w:p w14:paraId="0F174829" w14:textId="77777777" w:rsidR="00842A42" w:rsidRPr="002B4658" w:rsidRDefault="00842A42" w:rsidP="00842A42">
            <w:pPr>
              <w:rPr>
                <w:rFonts w:ascii="Calibri" w:hAnsi="Calibri" w:cs="Calibri"/>
                <w:b/>
                <w:sz w:val="16"/>
                <w:szCs w:val="16"/>
                <w:lang w:eastAsia="sk-SK"/>
              </w:rPr>
            </w:pPr>
          </w:p>
          <w:p w14:paraId="0B38158B" w14:textId="77777777" w:rsidR="00842A42" w:rsidRPr="002B4658" w:rsidRDefault="00842A42" w:rsidP="00842A42">
            <w:pPr>
              <w:rPr>
                <w:rFonts w:ascii="Calibri" w:hAnsi="Calibri" w:cs="Calibri"/>
                <w:b/>
                <w:sz w:val="16"/>
                <w:szCs w:val="16"/>
                <w:lang w:eastAsia="sk-SK"/>
              </w:rPr>
            </w:pPr>
          </w:p>
        </w:tc>
      </w:tr>
    </w:tbl>
    <w:p w14:paraId="4FA7D493" w14:textId="77777777" w:rsidR="00842A42" w:rsidRPr="002B4658" w:rsidRDefault="00842A42" w:rsidP="00FC5F1D">
      <w:pPr>
        <w:rPr>
          <w:rFonts w:ascii="Calibri" w:hAnsi="Calibri" w:cs="Calibri"/>
          <w:b/>
          <w:sz w:val="16"/>
          <w:szCs w:val="16"/>
          <w:lang w:eastAsia="sk-SK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38"/>
        <w:gridCol w:w="1074"/>
        <w:gridCol w:w="3082"/>
        <w:gridCol w:w="2668"/>
      </w:tblGrid>
      <w:tr w:rsidR="003214FB" w:rsidRPr="002B4658" w14:paraId="1B94AB3F" w14:textId="6AE263BD" w:rsidTr="003214FB">
        <w:tc>
          <w:tcPr>
            <w:tcW w:w="2238" w:type="dxa"/>
            <w:shd w:val="clear" w:color="auto" w:fill="F2F2F2" w:themeFill="background1" w:themeFillShade="F2"/>
          </w:tcPr>
          <w:p w14:paraId="7492F6BC" w14:textId="77777777" w:rsidR="003214FB" w:rsidRPr="002B4658" w:rsidRDefault="003214FB" w:rsidP="00C846F0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eastAsia="sk-SK"/>
              </w:rPr>
            </w:pPr>
            <w:r w:rsidRPr="002B4658">
              <w:rPr>
                <w:rFonts w:ascii="Calibri" w:hAnsi="Calibri" w:cs="Calibri"/>
                <w:b/>
                <w:sz w:val="16"/>
                <w:szCs w:val="16"/>
                <w:lang w:eastAsia="sk-SK"/>
              </w:rPr>
              <w:t>Predmet VO</w:t>
            </w:r>
          </w:p>
        </w:tc>
        <w:tc>
          <w:tcPr>
            <w:tcW w:w="1074" w:type="dxa"/>
            <w:shd w:val="clear" w:color="auto" w:fill="F2F2F2" w:themeFill="background1" w:themeFillShade="F2"/>
          </w:tcPr>
          <w:p w14:paraId="45108A80" w14:textId="77777777" w:rsidR="003214FB" w:rsidRPr="002B4658" w:rsidRDefault="003214FB" w:rsidP="00C846F0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eastAsia="sk-SK"/>
              </w:rPr>
            </w:pPr>
            <w:r w:rsidRPr="002B4658">
              <w:rPr>
                <w:rFonts w:ascii="Calibri" w:hAnsi="Calibri" w:cs="Calibri"/>
                <w:b/>
                <w:sz w:val="16"/>
                <w:szCs w:val="16"/>
                <w:lang w:eastAsia="sk-SK"/>
              </w:rPr>
              <w:t>Suma VO</w:t>
            </w:r>
          </w:p>
        </w:tc>
        <w:tc>
          <w:tcPr>
            <w:tcW w:w="3082" w:type="dxa"/>
            <w:shd w:val="clear" w:color="auto" w:fill="F2F2F2" w:themeFill="background1" w:themeFillShade="F2"/>
          </w:tcPr>
          <w:p w14:paraId="269E2240" w14:textId="77777777" w:rsidR="003214FB" w:rsidRPr="002B4658" w:rsidRDefault="003214FB" w:rsidP="00C846F0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eastAsia="sk-SK"/>
              </w:rPr>
            </w:pPr>
            <w:r w:rsidRPr="002B4658">
              <w:rPr>
                <w:rFonts w:ascii="Calibri" w:hAnsi="Calibri" w:cs="Calibri"/>
                <w:b/>
                <w:sz w:val="16"/>
                <w:szCs w:val="16"/>
                <w:lang w:eastAsia="sk-SK"/>
              </w:rPr>
              <w:t>Predpokladané termíny začatia realizácie prác/dodania tovarov alebo služieb</w:t>
            </w:r>
          </w:p>
        </w:tc>
        <w:tc>
          <w:tcPr>
            <w:tcW w:w="2668" w:type="dxa"/>
            <w:shd w:val="clear" w:color="auto" w:fill="F2F2F2" w:themeFill="background1" w:themeFillShade="F2"/>
          </w:tcPr>
          <w:p w14:paraId="0A1944FF" w14:textId="3B0EDFCF" w:rsidR="003214FB" w:rsidRPr="002B4658" w:rsidRDefault="003214FB" w:rsidP="003214FB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eastAsia="sk-SK"/>
              </w:rPr>
            </w:pPr>
            <w:r w:rsidRPr="002B4658">
              <w:rPr>
                <w:rFonts w:ascii="Calibri" w:hAnsi="Calibri" w:cs="Calibri"/>
                <w:b/>
                <w:sz w:val="16"/>
                <w:szCs w:val="16"/>
                <w:lang w:eastAsia="sk-SK"/>
              </w:rPr>
              <w:t>Navigácia (aktívny prelink) na zverejnenú dokumentáciu k príslušnému verejnému obstarávaniu</w:t>
            </w:r>
          </w:p>
        </w:tc>
      </w:tr>
      <w:tr w:rsidR="003214FB" w:rsidRPr="002B4658" w14:paraId="5A1DCA0F" w14:textId="06789D84" w:rsidTr="003214FB">
        <w:tc>
          <w:tcPr>
            <w:tcW w:w="2238" w:type="dxa"/>
          </w:tcPr>
          <w:p w14:paraId="317A59FE" w14:textId="77777777" w:rsidR="003214FB" w:rsidRPr="002B4658" w:rsidRDefault="003214FB" w:rsidP="00255D59">
            <w:pPr>
              <w:rPr>
                <w:rFonts w:ascii="Calibri" w:hAnsi="Calibri" w:cs="Calibri"/>
                <w:b/>
                <w:sz w:val="16"/>
                <w:szCs w:val="16"/>
                <w:u w:val="single"/>
                <w:lang w:eastAsia="sk-SK"/>
              </w:rPr>
            </w:pPr>
          </w:p>
          <w:p w14:paraId="3DDB3167" w14:textId="77777777" w:rsidR="003214FB" w:rsidRPr="002B4658" w:rsidRDefault="003214FB" w:rsidP="00255D59">
            <w:pPr>
              <w:rPr>
                <w:rFonts w:ascii="Calibri" w:hAnsi="Calibri" w:cs="Calibri"/>
                <w:b/>
                <w:sz w:val="16"/>
                <w:szCs w:val="16"/>
                <w:u w:val="single"/>
                <w:lang w:eastAsia="sk-SK"/>
              </w:rPr>
            </w:pPr>
          </w:p>
        </w:tc>
        <w:tc>
          <w:tcPr>
            <w:tcW w:w="1074" w:type="dxa"/>
          </w:tcPr>
          <w:p w14:paraId="1D0304E0" w14:textId="77777777" w:rsidR="003214FB" w:rsidRPr="002B4658" w:rsidRDefault="003214FB" w:rsidP="00255D59">
            <w:pPr>
              <w:rPr>
                <w:rFonts w:ascii="Calibri" w:hAnsi="Calibri" w:cs="Calibri"/>
                <w:b/>
                <w:sz w:val="16"/>
                <w:szCs w:val="16"/>
                <w:u w:val="single"/>
                <w:lang w:eastAsia="sk-SK"/>
              </w:rPr>
            </w:pPr>
          </w:p>
        </w:tc>
        <w:tc>
          <w:tcPr>
            <w:tcW w:w="3082" w:type="dxa"/>
          </w:tcPr>
          <w:p w14:paraId="17DED1A8" w14:textId="77777777" w:rsidR="003214FB" w:rsidRPr="002B4658" w:rsidRDefault="003214FB" w:rsidP="00255D59">
            <w:pPr>
              <w:rPr>
                <w:rFonts w:ascii="Calibri" w:hAnsi="Calibri" w:cs="Calibri"/>
                <w:b/>
                <w:sz w:val="16"/>
                <w:szCs w:val="16"/>
                <w:u w:val="single"/>
                <w:lang w:eastAsia="sk-SK"/>
              </w:rPr>
            </w:pPr>
          </w:p>
        </w:tc>
        <w:tc>
          <w:tcPr>
            <w:tcW w:w="2668" w:type="dxa"/>
          </w:tcPr>
          <w:p w14:paraId="5C3F913D" w14:textId="77777777" w:rsidR="003214FB" w:rsidRPr="002B4658" w:rsidRDefault="003214FB" w:rsidP="00255D59">
            <w:pPr>
              <w:rPr>
                <w:rFonts w:ascii="Calibri" w:hAnsi="Calibri" w:cs="Calibri"/>
                <w:b/>
                <w:sz w:val="16"/>
                <w:szCs w:val="16"/>
                <w:u w:val="single"/>
                <w:lang w:eastAsia="sk-SK"/>
              </w:rPr>
            </w:pPr>
          </w:p>
        </w:tc>
      </w:tr>
      <w:tr w:rsidR="003214FB" w:rsidRPr="002B4658" w14:paraId="5BDAA8A9" w14:textId="0DB3CB85" w:rsidTr="003214FB">
        <w:tc>
          <w:tcPr>
            <w:tcW w:w="2238" w:type="dxa"/>
          </w:tcPr>
          <w:p w14:paraId="43DD8BD9" w14:textId="77777777" w:rsidR="003214FB" w:rsidRPr="002B4658" w:rsidRDefault="003214FB" w:rsidP="00255D59">
            <w:pPr>
              <w:rPr>
                <w:rFonts w:ascii="Calibri" w:hAnsi="Calibri" w:cs="Calibri"/>
                <w:b/>
                <w:sz w:val="16"/>
                <w:szCs w:val="16"/>
                <w:u w:val="single"/>
                <w:lang w:eastAsia="sk-SK"/>
              </w:rPr>
            </w:pPr>
          </w:p>
          <w:p w14:paraId="254ADAFA" w14:textId="77777777" w:rsidR="003214FB" w:rsidRPr="002B4658" w:rsidRDefault="003214FB" w:rsidP="00255D59">
            <w:pPr>
              <w:rPr>
                <w:rFonts w:ascii="Calibri" w:hAnsi="Calibri" w:cs="Calibri"/>
                <w:b/>
                <w:sz w:val="16"/>
                <w:szCs w:val="16"/>
                <w:u w:val="single"/>
                <w:lang w:eastAsia="sk-SK"/>
              </w:rPr>
            </w:pPr>
          </w:p>
        </w:tc>
        <w:tc>
          <w:tcPr>
            <w:tcW w:w="1074" w:type="dxa"/>
          </w:tcPr>
          <w:p w14:paraId="43BF65D0" w14:textId="77777777" w:rsidR="003214FB" w:rsidRPr="002B4658" w:rsidRDefault="003214FB" w:rsidP="00255D59">
            <w:pPr>
              <w:rPr>
                <w:rFonts w:ascii="Calibri" w:hAnsi="Calibri" w:cs="Calibri"/>
                <w:b/>
                <w:sz w:val="16"/>
                <w:szCs w:val="16"/>
                <w:u w:val="single"/>
                <w:lang w:eastAsia="sk-SK"/>
              </w:rPr>
            </w:pPr>
          </w:p>
        </w:tc>
        <w:tc>
          <w:tcPr>
            <w:tcW w:w="3082" w:type="dxa"/>
          </w:tcPr>
          <w:p w14:paraId="20B1B0DC" w14:textId="77777777" w:rsidR="003214FB" w:rsidRPr="002B4658" w:rsidRDefault="003214FB" w:rsidP="00255D59">
            <w:pPr>
              <w:rPr>
                <w:rFonts w:ascii="Calibri" w:hAnsi="Calibri" w:cs="Calibri"/>
                <w:b/>
                <w:sz w:val="16"/>
                <w:szCs w:val="16"/>
                <w:u w:val="single"/>
                <w:lang w:eastAsia="sk-SK"/>
              </w:rPr>
            </w:pPr>
          </w:p>
        </w:tc>
        <w:tc>
          <w:tcPr>
            <w:tcW w:w="2668" w:type="dxa"/>
          </w:tcPr>
          <w:p w14:paraId="4593788B" w14:textId="77777777" w:rsidR="003214FB" w:rsidRPr="002B4658" w:rsidRDefault="003214FB" w:rsidP="00255D59">
            <w:pPr>
              <w:rPr>
                <w:rFonts w:ascii="Calibri" w:hAnsi="Calibri" w:cs="Calibri"/>
                <w:b/>
                <w:sz w:val="16"/>
                <w:szCs w:val="16"/>
                <w:u w:val="single"/>
                <w:lang w:eastAsia="sk-SK"/>
              </w:rPr>
            </w:pPr>
          </w:p>
        </w:tc>
      </w:tr>
      <w:tr w:rsidR="003214FB" w:rsidRPr="002B4658" w14:paraId="6171D0A7" w14:textId="4584546C" w:rsidTr="003214FB">
        <w:tc>
          <w:tcPr>
            <w:tcW w:w="2238" w:type="dxa"/>
          </w:tcPr>
          <w:p w14:paraId="6E8532D5" w14:textId="77777777" w:rsidR="003214FB" w:rsidRPr="002B4658" w:rsidRDefault="003214FB" w:rsidP="00255D59">
            <w:pPr>
              <w:rPr>
                <w:rFonts w:ascii="Calibri" w:hAnsi="Calibri" w:cs="Calibri"/>
                <w:b/>
                <w:sz w:val="16"/>
                <w:szCs w:val="16"/>
                <w:u w:val="single"/>
                <w:lang w:eastAsia="sk-SK"/>
              </w:rPr>
            </w:pPr>
          </w:p>
          <w:p w14:paraId="06FC149C" w14:textId="77777777" w:rsidR="003214FB" w:rsidRPr="002B4658" w:rsidRDefault="003214FB" w:rsidP="00255D59">
            <w:pPr>
              <w:rPr>
                <w:rFonts w:ascii="Calibri" w:hAnsi="Calibri" w:cs="Calibri"/>
                <w:b/>
                <w:sz w:val="16"/>
                <w:szCs w:val="16"/>
                <w:u w:val="single"/>
                <w:lang w:eastAsia="sk-SK"/>
              </w:rPr>
            </w:pPr>
          </w:p>
        </w:tc>
        <w:tc>
          <w:tcPr>
            <w:tcW w:w="1074" w:type="dxa"/>
          </w:tcPr>
          <w:p w14:paraId="0FAF68A3" w14:textId="77777777" w:rsidR="003214FB" w:rsidRPr="002B4658" w:rsidRDefault="003214FB" w:rsidP="00255D59">
            <w:pPr>
              <w:rPr>
                <w:rFonts w:ascii="Calibri" w:hAnsi="Calibri" w:cs="Calibri"/>
                <w:b/>
                <w:sz w:val="16"/>
                <w:szCs w:val="16"/>
                <w:u w:val="single"/>
                <w:lang w:eastAsia="sk-SK"/>
              </w:rPr>
            </w:pPr>
          </w:p>
        </w:tc>
        <w:tc>
          <w:tcPr>
            <w:tcW w:w="3082" w:type="dxa"/>
          </w:tcPr>
          <w:p w14:paraId="574DDF06" w14:textId="77777777" w:rsidR="003214FB" w:rsidRPr="002B4658" w:rsidRDefault="003214FB" w:rsidP="00255D59">
            <w:pPr>
              <w:rPr>
                <w:rFonts w:ascii="Calibri" w:hAnsi="Calibri" w:cs="Calibri"/>
                <w:b/>
                <w:sz w:val="16"/>
                <w:szCs w:val="16"/>
                <w:u w:val="single"/>
                <w:lang w:eastAsia="sk-SK"/>
              </w:rPr>
            </w:pPr>
          </w:p>
        </w:tc>
        <w:tc>
          <w:tcPr>
            <w:tcW w:w="2668" w:type="dxa"/>
          </w:tcPr>
          <w:p w14:paraId="00A78A9B" w14:textId="77777777" w:rsidR="003214FB" w:rsidRPr="002B4658" w:rsidRDefault="003214FB" w:rsidP="00255D59">
            <w:pPr>
              <w:rPr>
                <w:rFonts w:ascii="Calibri" w:hAnsi="Calibri" w:cs="Calibri"/>
                <w:b/>
                <w:sz w:val="16"/>
                <w:szCs w:val="16"/>
                <w:u w:val="single"/>
                <w:lang w:eastAsia="sk-SK"/>
              </w:rPr>
            </w:pPr>
          </w:p>
        </w:tc>
      </w:tr>
      <w:tr w:rsidR="003214FB" w:rsidRPr="002B4658" w14:paraId="69FEBDAE" w14:textId="367D07D8" w:rsidTr="003214FB">
        <w:tc>
          <w:tcPr>
            <w:tcW w:w="2238" w:type="dxa"/>
          </w:tcPr>
          <w:p w14:paraId="665E90F3" w14:textId="77777777" w:rsidR="003214FB" w:rsidRPr="002B4658" w:rsidRDefault="003214FB" w:rsidP="00255D59">
            <w:pPr>
              <w:rPr>
                <w:rFonts w:ascii="Calibri" w:hAnsi="Calibri" w:cs="Calibri"/>
                <w:b/>
                <w:sz w:val="16"/>
                <w:szCs w:val="16"/>
                <w:u w:val="single"/>
                <w:lang w:eastAsia="sk-SK"/>
              </w:rPr>
            </w:pPr>
          </w:p>
          <w:p w14:paraId="54EBA4E6" w14:textId="77777777" w:rsidR="003214FB" w:rsidRPr="002B4658" w:rsidRDefault="003214FB" w:rsidP="00255D59">
            <w:pPr>
              <w:rPr>
                <w:rFonts w:ascii="Calibri" w:hAnsi="Calibri" w:cs="Calibri"/>
                <w:b/>
                <w:sz w:val="16"/>
                <w:szCs w:val="16"/>
                <w:u w:val="single"/>
                <w:lang w:eastAsia="sk-SK"/>
              </w:rPr>
            </w:pPr>
          </w:p>
        </w:tc>
        <w:tc>
          <w:tcPr>
            <w:tcW w:w="1074" w:type="dxa"/>
          </w:tcPr>
          <w:p w14:paraId="6F21F799" w14:textId="77777777" w:rsidR="003214FB" w:rsidRPr="002B4658" w:rsidRDefault="003214FB" w:rsidP="00255D59">
            <w:pPr>
              <w:rPr>
                <w:rFonts w:ascii="Calibri" w:hAnsi="Calibri" w:cs="Calibri"/>
                <w:b/>
                <w:sz w:val="16"/>
                <w:szCs w:val="16"/>
                <w:u w:val="single"/>
                <w:lang w:eastAsia="sk-SK"/>
              </w:rPr>
            </w:pPr>
          </w:p>
        </w:tc>
        <w:tc>
          <w:tcPr>
            <w:tcW w:w="3082" w:type="dxa"/>
          </w:tcPr>
          <w:p w14:paraId="0524A5F1" w14:textId="77777777" w:rsidR="003214FB" w:rsidRPr="002B4658" w:rsidRDefault="003214FB" w:rsidP="00255D59">
            <w:pPr>
              <w:rPr>
                <w:rFonts w:ascii="Calibri" w:hAnsi="Calibri" w:cs="Calibri"/>
                <w:b/>
                <w:sz w:val="16"/>
                <w:szCs w:val="16"/>
                <w:u w:val="single"/>
                <w:lang w:eastAsia="sk-SK"/>
              </w:rPr>
            </w:pPr>
          </w:p>
        </w:tc>
        <w:tc>
          <w:tcPr>
            <w:tcW w:w="2668" w:type="dxa"/>
          </w:tcPr>
          <w:p w14:paraId="75A2B166" w14:textId="77777777" w:rsidR="003214FB" w:rsidRPr="002B4658" w:rsidRDefault="003214FB" w:rsidP="00255D59">
            <w:pPr>
              <w:rPr>
                <w:rFonts w:ascii="Calibri" w:hAnsi="Calibri" w:cs="Calibri"/>
                <w:b/>
                <w:sz w:val="16"/>
                <w:szCs w:val="16"/>
                <w:u w:val="single"/>
                <w:lang w:eastAsia="sk-SK"/>
              </w:rPr>
            </w:pPr>
          </w:p>
        </w:tc>
      </w:tr>
      <w:tr w:rsidR="003214FB" w:rsidRPr="002B4658" w14:paraId="438FFAF4" w14:textId="7D7C89BE" w:rsidTr="003214FB">
        <w:tc>
          <w:tcPr>
            <w:tcW w:w="2238" w:type="dxa"/>
          </w:tcPr>
          <w:p w14:paraId="6CBF9FB7" w14:textId="77777777" w:rsidR="003214FB" w:rsidRPr="002B4658" w:rsidRDefault="003214FB" w:rsidP="00255D59">
            <w:pPr>
              <w:rPr>
                <w:rFonts w:ascii="Calibri" w:hAnsi="Calibri" w:cs="Calibri"/>
                <w:b/>
                <w:sz w:val="16"/>
                <w:szCs w:val="16"/>
                <w:u w:val="single"/>
                <w:lang w:eastAsia="sk-SK"/>
              </w:rPr>
            </w:pPr>
          </w:p>
          <w:p w14:paraId="0E5F11B7" w14:textId="77777777" w:rsidR="003214FB" w:rsidRPr="002B4658" w:rsidRDefault="003214FB" w:rsidP="00255D59">
            <w:pPr>
              <w:rPr>
                <w:rFonts w:ascii="Calibri" w:hAnsi="Calibri" w:cs="Calibri"/>
                <w:b/>
                <w:sz w:val="16"/>
                <w:szCs w:val="16"/>
                <w:u w:val="single"/>
                <w:lang w:eastAsia="sk-SK"/>
              </w:rPr>
            </w:pPr>
          </w:p>
        </w:tc>
        <w:tc>
          <w:tcPr>
            <w:tcW w:w="1074" w:type="dxa"/>
          </w:tcPr>
          <w:p w14:paraId="7037520C" w14:textId="77777777" w:rsidR="003214FB" w:rsidRPr="002B4658" w:rsidRDefault="003214FB" w:rsidP="00255D59">
            <w:pPr>
              <w:rPr>
                <w:rFonts w:ascii="Calibri" w:hAnsi="Calibri" w:cs="Calibri"/>
                <w:b/>
                <w:sz w:val="16"/>
                <w:szCs w:val="16"/>
                <w:u w:val="single"/>
                <w:lang w:eastAsia="sk-SK"/>
              </w:rPr>
            </w:pPr>
          </w:p>
        </w:tc>
        <w:tc>
          <w:tcPr>
            <w:tcW w:w="3082" w:type="dxa"/>
          </w:tcPr>
          <w:p w14:paraId="15539BE2" w14:textId="77777777" w:rsidR="003214FB" w:rsidRPr="002B4658" w:rsidRDefault="003214FB" w:rsidP="00255D59">
            <w:pPr>
              <w:rPr>
                <w:rFonts w:ascii="Calibri" w:hAnsi="Calibri" w:cs="Calibri"/>
                <w:b/>
                <w:sz w:val="16"/>
                <w:szCs w:val="16"/>
                <w:u w:val="single"/>
                <w:lang w:eastAsia="sk-SK"/>
              </w:rPr>
            </w:pPr>
          </w:p>
        </w:tc>
        <w:tc>
          <w:tcPr>
            <w:tcW w:w="2668" w:type="dxa"/>
          </w:tcPr>
          <w:p w14:paraId="2DBD293F" w14:textId="77777777" w:rsidR="003214FB" w:rsidRPr="002B4658" w:rsidRDefault="003214FB" w:rsidP="00255D59">
            <w:pPr>
              <w:rPr>
                <w:rFonts w:ascii="Calibri" w:hAnsi="Calibri" w:cs="Calibri"/>
                <w:b/>
                <w:sz w:val="16"/>
                <w:szCs w:val="16"/>
                <w:u w:val="single"/>
                <w:lang w:eastAsia="sk-SK"/>
              </w:rPr>
            </w:pPr>
          </w:p>
        </w:tc>
      </w:tr>
      <w:tr w:rsidR="003214FB" w:rsidRPr="002B4658" w14:paraId="57AF8D16" w14:textId="4CE42D07" w:rsidTr="003214FB">
        <w:tc>
          <w:tcPr>
            <w:tcW w:w="2238" w:type="dxa"/>
          </w:tcPr>
          <w:p w14:paraId="059B31EB" w14:textId="77777777" w:rsidR="003214FB" w:rsidRPr="002B4658" w:rsidRDefault="003214FB" w:rsidP="00255D59">
            <w:pPr>
              <w:rPr>
                <w:rFonts w:ascii="Calibri" w:hAnsi="Calibri" w:cs="Calibri"/>
                <w:b/>
                <w:sz w:val="16"/>
                <w:szCs w:val="16"/>
                <w:u w:val="single"/>
                <w:lang w:eastAsia="sk-SK"/>
              </w:rPr>
            </w:pPr>
          </w:p>
          <w:p w14:paraId="2DD6BE98" w14:textId="77777777" w:rsidR="003214FB" w:rsidRPr="002B4658" w:rsidRDefault="003214FB" w:rsidP="00255D59">
            <w:pPr>
              <w:rPr>
                <w:rFonts w:ascii="Calibri" w:hAnsi="Calibri" w:cs="Calibri"/>
                <w:b/>
                <w:sz w:val="16"/>
                <w:szCs w:val="16"/>
                <w:u w:val="single"/>
                <w:lang w:eastAsia="sk-SK"/>
              </w:rPr>
            </w:pPr>
          </w:p>
        </w:tc>
        <w:tc>
          <w:tcPr>
            <w:tcW w:w="1074" w:type="dxa"/>
          </w:tcPr>
          <w:p w14:paraId="225A85DE" w14:textId="77777777" w:rsidR="003214FB" w:rsidRPr="002B4658" w:rsidRDefault="003214FB" w:rsidP="00255D59">
            <w:pPr>
              <w:rPr>
                <w:rFonts w:ascii="Calibri" w:hAnsi="Calibri" w:cs="Calibri"/>
                <w:b/>
                <w:sz w:val="16"/>
                <w:szCs w:val="16"/>
                <w:u w:val="single"/>
                <w:lang w:eastAsia="sk-SK"/>
              </w:rPr>
            </w:pPr>
          </w:p>
        </w:tc>
        <w:tc>
          <w:tcPr>
            <w:tcW w:w="3082" w:type="dxa"/>
          </w:tcPr>
          <w:p w14:paraId="05CE556B" w14:textId="77777777" w:rsidR="003214FB" w:rsidRPr="002B4658" w:rsidRDefault="003214FB" w:rsidP="00255D59">
            <w:pPr>
              <w:rPr>
                <w:rFonts w:ascii="Calibri" w:hAnsi="Calibri" w:cs="Calibri"/>
                <w:b/>
                <w:sz w:val="16"/>
                <w:szCs w:val="16"/>
                <w:u w:val="single"/>
                <w:lang w:eastAsia="sk-SK"/>
              </w:rPr>
            </w:pPr>
          </w:p>
        </w:tc>
        <w:tc>
          <w:tcPr>
            <w:tcW w:w="2668" w:type="dxa"/>
          </w:tcPr>
          <w:p w14:paraId="68A048E5" w14:textId="77777777" w:rsidR="003214FB" w:rsidRPr="002B4658" w:rsidRDefault="003214FB" w:rsidP="00255D59">
            <w:pPr>
              <w:rPr>
                <w:rFonts w:ascii="Calibri" w:hAnsi="Calibri" w:cs="Calibri"/>
                <w:b/>
                <w:sz w:val="16"/>
                <w:szCs w:val="16"/>
                <w:u w:val="single"/>
                <w:lang w:eastAsia="sk-SK"/>
              </w:rPr>
            </w:pPr>
          </w:p>
        </w:tc>
      </w:tr>
    </w:tbl>
    <w:p w14:paraId="513C3855" w14:textId="5C574886" w:rsidR="00003DE1" w:rsidRPr="002B4658" w:rsidRDefault="00003DE1" w:rsidP="00FC5F1D">
      <w:pPr>
        <w:rPr>
          <w:rFonts w:ascii="Calibri" w:hAnsi="Calibri" w:cs="Calibri"/>
          <w:b/>
          <w:sz w:val="16"/>
          <w:szCs w:val="16"/>
          <w:u w:val="single"/>
          <w:lang w:eastAsia="sk-SK"/>
        </w:rPr>
      </w:pPr>
    </w:p>
    <w:p w14:paraId="7E990A7A" w14:textId="77777777" w:rsidR="00FC5F1D" w:rsidRPr="002B4658" w:rsidRDefault="00255D59" w:rsidP="00FC5F1D">
      <w:pPr>
        <w:rPr>
          <w:rFonts w:ascii="Calibri" w:hAnsi="Calibri" w:cs="Calibri"/>
          <w:b/>
          <w:sz w:val="16"/>
          <w:szCs w:val="16"/>
          <w:u w:val="single"/>
          <w:lang w:eastAsia="sk-SK"/>
        </w:rPr>
      </w:pPr>
      <w:r w:rsidRPr="002B4658">
        <w:rPr>
          <w:rFonts w:ascii="Calibri" w:hAnsi="Calibri" w:cs="Calibri"/>
          <w:b/>
          <w:sz w:val="16"/>
          <w:szCs w:val="16"/>
          <w:u w:val="single"/>
          <w:lang w:eastAsia="sk-SK"/>
        </w:rPr>
        <w:t>Z</w:t>
      </w:r>
      <w:r w:rsidR="00FC5F1D" w:rsidRPr="002B4658">
        <w:rPr>
          <w:rFonts w:ascii="Calibri" w:hAnsi="Calibri" w:cs="Calibri"/>
          <w:b/>
          <w:sz w:val="16"/>
          <w:szCs w:val="16"/>
          <w:u w:val="single"/>
          <w:lang w:eastAsia="sk-SK"/>
        </w:rPr>
        <w:t>oznam VO po podpise zmluvy s</w:t>
      </w:r>
      <w:r w:rsidR="004D539F" w:rsidRPr="002B4658">
        <w:rPr>
          <w:rFonts w:ascii="Calibri" w:hAnsi="Calibri" w:cs="Calibri"/>
          <w:b/>
          <w:sz w:val="16"/>
          <w:szCs w:val="16"/>
          <w:u w:val="single"/>
          <w:lang w:eastAsia="sk-SK"/>
        </w:rPr>
        <w:t> </w:t>
      </w:r>
      <w:r w:rsidR="00FC5F1D" w:rsidRPr="002B4658">
        <w:rPr>
          <w:rFonts w:ascii="Calibri" w:hAnsi="Calibri" w:cs="Calibri"/>
          <w:b/>
          <w:sz w:val="16"/>
          <w:szCs w:val="16"/>
          <w:u w:val="single"/>
          <w:lang w:eastAsia="sk-SK"/>
        </w:rPr>
        <w:t>dodávateľom</w:t>
      </w:r>
    </w:p>
    <w:p w14:paraId="5033DA56" w14:textId="77777777" w:rsidR="004D539F" w:rsidRPr="002B4658" w:rsidRDefault="004D539F" w:rsidP="004D539F">
      <w:pPr>
        <w:spacing w:after="0"/>
        <w:rPr>
          <w:rFonts w:ascii="Calibri" w:hAnsi="Calibri" w:cs="Calibri"/>
          <w:b/>
          <w:sz w:val="14"/>
          <w:szCs w:val="14"/>
          <w:lang w:eastAsia="sk-SK"/>
        </w:rPr>
      </w:pPr>
      <w:r w:rsidRPr="002B4658">
        <w:rPr>
          <w:rFonts w:ascii="Calibri" w:hAnsi="Calibri" w:cs="Calibri"/>
          <w:b/>
          <w:sz w:val="14"/>
          <w:szCs w:val="14"/>
          <w:lang w:eastAsia="sk-SK"/>
        </w:rPr>
        <w:t>Celkový počet VO p</w:t>
      </w:r>
      <w:r w:rsidR="00BC41C1" w:rsidRPr="002B4658">
        <w:rPr>
          <w:rFonts w:ascii="Calibri" w:hAnsi="Calibri" w:cs="Calibri"/>
          <w:b/>
          <w:sz w:val="14"/>
          <w:szCs w:val="14"/>
          <w:lang w:eastAsia="sk-SK"/>
        </w:rPr>
        <w:t>o</w:t>
      </w:r>
      <w:r w:rsidRPr="002B4658">
        <w:rPr>
          <w:rFonts w:ascii="Calibri" w:hAnsi="Calibri" w:cs="Calibri"/>
          <w:b/>
          <w:sz w:val="14"/>
          <w:szCs w:val="14"/>
          <w:lang w:eastAsia="sk-SK"/>
        </w:rPr>
        <w:t xml:space="preserve"> podpis</w:t>
      </w:r>
      <w:r w:rsidR="00BC41C1" w:rsidRPr="002B4658">
        <w:rPr>
          <w:rFonts w:ascii="Calibri" w:hAnsi="Calibri" w:cs="Calibri"/>
          <w:b/>
          <w:sz w:val="14"/>
          <w:szCs w:val="14"/>
          <w:lang w:eastAsia="sk-SK"/>
        </w:rPr>
        <w:t>e</w:t>
      </w:r>
      <w:r w:rsidRPr="002B4658">
        <w:rPr>
          <w:rFonts w:ascii="Calibri" w:hAnsi="Calibri" w:cs="Calibri"/>
          <w:b/>
          <w:sz w:val="14"/>
          <w:szCs w:val="14"/>
          <w:lang w:eastAsia="sk-SK"/>
        </w:rPr>
        <w:t xml:space="preserve"> zmluvy s dodávateľom: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256"/>
      </w:tblGrid>
      <w:tr w:rsidR="004D539F" w:rsidRPr="002B4658" w14:paraId="30BE3E76" w14:textId="77777777" w:rsidTr="00024771">
        <w:tc>
          <w:tcPr>
            <w:tcW w:w="3256" w:type="dxa"/>
          </w:tcPr>
          <w:p w14:paraId="704C045C" w14:textId="77777777" w:rsidR="004D539F" w:rsidRPr="002B4658" w:rsidRDefault="004D539F" w:rsidP="00024771">
            <w:pPr>
              <w:rPr>
                <w:rFonts w:ascii="Calibri" w:hAnsi="Calibri" w:cs="Calibri"/>
                <w:b/>
                <w:sz w:val="16"/>
                <w:szCs w:val="16"/>
                <w:lang w:eastAsia="sk-SK"/>
              </w:rPr>
            </w:pPr>
          </w:p>
          <w:p w14:paraId="2F502593" w14:textId="77777777" w:rsidR="004D539F" w:rsidRPr="002B4658" w:rsidRDefault="004D539F" w:rsidP="00024771">
            <w:pPr>
              <w:rPr>
                <w:rFonts w:ascii="Calibri" w:hAnsi="Calibri" w:cs="Calibri"/>
                <w:b/>
                <w:sz w:val="16"/>
                <w:szCs w:val="16"/>
                <w:lang w:eastAsia="sk-SK"/>
              </w:rPr>
            </w:pPr>
          </w:p>
        </w:tc>
      </w:tr>
    </w:tbl>
    <w:p w14:paraId="0D6F0857" w14:textId="77777777" w:rsidR="004D539F" w:rsidRPr="002B4658" w:rsidRDefault="004D539F" w:rsidP="004D539F">
      <w:pPr>
        <w:spacing w:after="0"/>
        <w:rPr>
          <w:rFonts w:ascii="Calibri" w:hAnsi="Calibri" w:cs="Calibri"/>
          <w:b/>
          <w:sz w:val="14"/>
          <w:szCs w:val="14"/>
          <w:lang w:eastAsia="sk-SK"/>
        </w:rPr>
      </w:pPr>
      <w:r w:rsidRPr="002B4658">
        <w:rPr>
          <w:rFonts w:ascii="Calibri" w:hAnsi="Calibri" w:cs="Calibri"/>
          <w:b/>
          <w:sz w:val="14"/>
          <w:szCs w:val="14"/>
          <w:lang w:eastAsia="sk-SK"/>
        </w:rPr>
        <w:t>Celková suma VO p</w:t>
      </w:r>
      <w:r w:rsidR="00BC41C1" w:rsidRPr="002B4658">
        <w:rPr>
          <w:rFonts w:ascii="Calibri" w:hAnsi="Calibri" w:cs="Calibri"/>
          <w:b/>
          <w:sz w:val="14"/>
          <w:szCs w:val="14"/>
          <w:lang w:eastAsia="sk-SK"/>
        </w:rPr>
        <w:t>o</w:t>
      </w:r>
      <w:r w:rsidRPr="002B4658">
        <w:rPr>
          <w:rFonts w:ascii="Calibri" w:hAnsi="Calibri" w:cs="Calibri"/>
          <w:b/>
          <w:sz w:val="14"/>
          <w:szCs w:val="14"/>
          <w:lang w:eastAsia="sk-SK"/>
        </w:rPr>
        <w:t xml:space="preserve"> podpis</w:t>
      </w:r>
      <w:r w:rsidR="00BC41C1" w:rsidRPr="002B4658">
        <w:rPr>
          <w:rFonts w:ascii="Calibri" w:hAnsi="Calibri" w:cs="Calibri"/>
          <w:b/>
          <w:sz w:val="14"/>
          <w:szCs w:val="14"/>
          <w:lang w:eastAsia="sk-SK"/>
        </w:rPr>
        <w:t>e</w:t>
      </w:r>
      <w:r w:rsidRPr="002B4658">
        <w:rPr>
          <w:rFonts w:ascii="Calibri" w:hAnsi="Calibri" w:cs="Calibri"/>
          <w:b/>
          <w:sz w:val="14"/>
          <w:szCs w:val="14"/>
          <w:lang w:eastAsia="sk-SK"/>
        </w:rPr>
        <w:t xml:space="preserve"> zmluvy s dodávateľom: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256"/>
      </w:tblGrid>
      <w:tr w:rsidR="004D539F" w:rsidRPr="002B4658" w14:paraId="5FAE4BE6" w14:textId="77777777" w:rsidTr="00024771">
        <w:tc>
          <w:tcPr>
            <w:tcW w:w="3256" w:type="dxa"/>
          </w:tcPr>
          <w:p w14:paraId="779FB26A" w14:textId="77777777" w:rsidR="004D539F" w:rsidRPr="002B4658" w:rsidRDefault="004D539F" w:rsidP="00024771">
            <w:pPr>
              <w:rPr>
                <w:rFonts w:ascii="Calibri" w:hAnsi="Calibri" w:cs="Calibri"/>
                <w:b/>
                <w:sz w:val="16"/>
                <w:szCs w:val="16"/>
                <w:lang w:eastAsia="sk-SK"/>
              </w:rPr>
            </w:pPr>
          </w:p>
          <w:p w14:paraId="448C9148" w14:textId="77777777" w:rsidR="004D539F" w:rsidRPr="002B4658" w:rsidRDefault="004D539F" w:rsidP="00024771">
            <w:pPr>
              <w:rPr>
                <w:rFonts w:ascii="Calibri" w:hAnsi="Calibri" w:cs="Calibri"/>
                <w:b/>
                <w:sz w:val="16"/>
                <w:szCs w:val="16"/>
                <w:lang w:eastAsia="sk-SK"/>
              </w:rPr>
            </w:pPr>
          </w:p>
        </w:tc>
      </w:tr>
    </w:tbl>
    <w:p w14:paraId="39C3BACB" w14:textId="77777777" w:rsidR="004D539F" w:rsidRPr="002B4658" w:rsidRDefault="004D539F" w:rsidP="00FC5F1D">
      <w:pPr>
        <w:rPr>
          <w:rFonts w:ascii="Calibri" w:hAnsi="Calibri" w:cs="Calibri"/>
          <w:b/>
          <w:sz w:val="16"/>
          <w:szCs w:val="16"/>
          <w:u w:val="single"/>
          <w:lang w:eastAsia="sk-SK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38"/>
        <w:gridCol w:w="1074"/>
        <w:gridCol w:w="3082"/>
        <w:gridCol w:w="2668"/>
      </w:tblGrid>
      <w:tr w:rsidR="003214FB" w:rsidRPr="002B4658" w14:paraId="6491948D" w14:textId="40CD9094" w:rsidTr="003214FB">
        <w:tc>
          <w:tcPr>
            <w:tcW w:w="2238" w:type="dxa"/>
            <w:shd w:val="clear" w:color="auto" w:fill="F2F2F2" w:themeFill="background1" w:themeFillShade="F2"/>
          </w:tcPr>
          <w:p w14:paraId="24E1D2CB" w14:textId="77777777" w:rsidR="003214FB" w:rsidRPr="002B4658" w:rsidRDefault="003214FB" w:rsidP="00C846F0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eastAsia="sk-SK"/>
              </w:rPr>
            </w:pPr>
            <w:r w:rsidRPr="002B4658">
              <w:rPr>
                <w:rFonts w:ascii="Calibri" w:hAnsi="Calibri" w:cs="Calibri"/>
                <w:b/>
                <w:sz w:val="16"/>
                <w:szCs w:val="16"/>
                <w:lang w:eastAsia="sk-SK"/>
              </w:rPr>
              <w:t>Predmet VO</w:t>
            </w:r>
          </w:p>
        </w:tc>
        <w:tc>
          <w:tcPr>
            <w:tcW w:w="1074" w:type="dxa"/>
            <w:shd w:val="clear" w:color="auto" w:fill="F2F2F2" w:themeFill="background1" w:themeFillShade="F2"/>
          </w:tcPr>
          <w:p w14:paraId="06606F72" w14:textId="77777777" w:rsidR="003214FB" w:rsidRPr="002B4658" w:rsidRDefault="003214FB" w:rsidP="00C846F0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eastAsia="sk-SK"/>
              </w:rPr>
            </w:pPr>
            <w:r w:rsidRPr="002B4658">
              <w:rPr>
                <w:rFonts w:ascii="Calibri" w:hAnsi="Calibri" w:cs="Calibri"/>
                <w:b/>
                <w:sz w:val="16"/>
                <w:szCs w:val="16"/>
                <w:lang w:eastAsia="sk-SK"/>
              </w:rPr>
              <w:t>Suma VO</w:t>
            </w:r>
          </w:p>
        </w:tc>
        <w:tc>
          <w:tcPr>
            <w:tcW w:w="3082" w:type="dxa"/>
            <w:shd w:val="clear" w:color="auto" w:fill="F2F2F2" w:themeFill="background1" w:themeFillShade="F2"/>
          </w:tcPr>
          <w:p w14:paraId="3CA016A5" w14:textId="77777777" w:rsidR="003214FB" w:rsidRPr="002B4658" w:rsidRDefault="003214FB" w:rsidP="00C846F0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eastAsia="sk-SK"/>
              </w:rPr>
            </w:pPr>
            <w:r w:rsidRPr="002B4658">
              <w:rPr>
                <w:rFonts w:ascii="Calibri" w:hAnsi="Calibri" w:cs="Calibri"/>
                <w:b/>
                <w:sz w:val="16"/>
                <w:szCs w:val="16"/>
                <w:lang w:eastAsia="sk-SK"/>
              </w:rPr>
              <w:t>Predpokladané termíny začatia realizácie prác/dodania tovarov alebo služieb</w:t>
            </w:r>
          </w:p>
        </w:tc>
        <w:tc>
          <w:tcPr>
            <w:tcW w:w="2668" w:type="dxa"/>
            <w:shd w:val="clear" w:color="auto" w:fill="F2F2F2" w:themeFill="background1" w:themeFillShade="F2"/>
          </w:tcPr>
          <w:p w14:paraId="29305583" w14:textId="3684E20B" w:rsidR="003214FB" w:rsidRPr="002B4658" w:rsidRDefault="003214FB" w:rsidP="003214FB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eastAsia="sk-SK"/>
              </w:rPr>
            </w:pPr>
            <w:r w:rsidRPr="002B4658">
              <w:rPr>
                <w:rFonts w:ascii="Calibri" w:hAnsi="Calibri" w:cs="Calibri"/>
                <w:b/>
                <w:sz w:val="16"/>
                <w:szCs w:val="16"/>
                <w:lang w:eastAsia="sk-SK"/>
              </w:rPr>
              <w:t xml:space="preserve">Navigácia (aktívny prelink) na zverejnenú dokumentáciu k príslušnému verejnému obstarávaniu </w:t>
            </w:r>
          </w:p>
        </w:tc>
      </w:tr>
      <w:tr w:rsidR="003214FB" w:rsidRPr="002B4658" w14:paraId="33E676B3" w14:textId="3E4D419B" w:rsidTr="003214FB">
        <w:tc>
          <w:tcPr>
            <w:tcW w:w="2238" w:type="dxa"/>
          </w:tcPr>
          <w:p w14:paraId="3FFCD28B" w14:textId="77777777" w:rsidR="003214FB" w:rsidRPr="002B4658" w:rsidRDefault="003214FB" w:rsidP="00024771">
            <w:pPr>
              <w:rPr>
                <w:rFonts w:ascii="Calibri" w:hAnsi="Calibri" w:cs="Calibri"/>
                <w:b/>
                <w:sz w:val="16"/>
                <w:szCs w:val="16"/>
                <w:u w:val="single"/>
                <w:lang w:eastAsia="sk-SK"/>
              </w:rPr>
            </w:pPr>
          </w:p>
          <w:p w14:paraId="6125F8DC" w14:textId="77777777" w:rsidR="003214FB" w:rsidRPr="002B4658" w:rsidRDefault="003214FB" w:rsidP="00024771">
            <w:pPr>
              <w:rPr>
                <w:rFonts w:ascii="Calibri" w:hAnsi="Calibri" w:cs="Calibri"/>
                <w:b/>
                <w:sz w:val="16"/>
                <w:szCs w:val="16"/>
                <w:u w:val="single"/>
                <w:lang w:eastAsia="sk-SK"/>
              </w:rPr>
            </w:pPr>
          </w:p>
        </w:tc>
        <w:tc>
          <w:tcPr>
            <w:tcW w:w="1074" w:type="dxa"/>
          </w:tcPr>
          <w:p w14:paraId="08C8EC03" w14:textId="77777777" w:rsidR="003214FB" w:rsidRPr="002B4658" w:rsidRDefault="003214FB" w:rsidP="00024771">
            <w:pPr>
              <w:rPr>
                <w:rFonts w:ascii="Calibri" w:hAnsi="Calibri" w:cs="Calibri"/>
                <w:b/>
                <w:sz w:val="16"/>
                <w:szCs w:val="16"/>
                <w:u w:val="single"/>
                <w:lang w:eastAsia="sk-SK"/>
              </w:rPr>
            </w:pPr>
          </w:p>
        </w:tc>
        <w:tc>
          <w:tcPr>
            <w:tcW w:w="3082" w:type="dxa"/>
          </w:tcPr>
          <w:p w14:paraId="1F12EBA2" w14:textId="77777777" w:rsidR="003214FB" w:rsidRPr="002B4658" w:rsidRDefault="003214FB" w:rsidP="00024771">
            <w:pPr>
              <w:rPr>
                <w:rFonts w:ascii="Calibri" w:hAnsi="Calibri" w:cs="Calibri"/>
                <w:b/>
                <w:sz w:val="16"/>
                <w:szCs w:val="16"/>
                <w:u w:val="single"/>
                <w:lang w:eastAsia="sk-SK"/>
              </w:rPr>
            </w:pPr>
          </w:p>
        </w:tc>
        <w:tc>
          <w:tcPr>
            <w:tcW w:w="2668" w:type="dxa"/>
          </w:tcPr>
          <w:p w14:paraId="34DAA7EF" w14:textId="77777777" w:rsidR="003214FB" w:rsidRPr="002B4658" w:rsidRDefault="003214FB" w:rsidP="00024771">
            <w:pPr>
              <w:rPr>
                <w:rFonts w:ascii="Calibri" w:hAnsi="Calibri" w:cs="Calibri"/>
                <w:b/>
                <w:sz w:val="16"/>
                <w:szCs w:val="16"/>
                <w:u w:val="single"/>
                <w:lang w:eastAsia="sk-SK"/>
              </w:rPr>
            </w:pPr>
          </w:p>
        </w:tc>
      </w:tr>
      <w:tr w:rsidR="003214FB" w:rsidRPr="002B4658" w14:paraId="7AE4CB2B" w14:textId="43694062" w:rsidTr="003214FB">
        <w:tc>
          <w:tcPr>
            <w:tcW w:w="2238" w:type="dxa"/>
          </w:tcPr>
          <w:p w14:paraId="2B648A7E" w14:textId="77777777" w:rsidR="003214FB" w:rsidRPr="002B4658" w:rsidRDefault="003214FB" w:rsidP="00024771">
            <w:pPr>
              <w:rPr>
                <w:rFonts w:ascii="Calibri" w:hAnsi="Calibri" w:cs="Calibri"/>
                <w:b/>
                <w:sz w:val="16"/>
                <w:szCs w:val="16"/>
                <w:u w:val="single"/>
                <w:lang w:eastAsia="sk-SK"/>
              </w:rPr>
            </w:pPr>
          </w:p>
          <w:p w14:paraId="4B21D8F7" w14:textId="77777777" w:rsidR="003214FB" w:rsidRPr="002B4658" w:rsidRDefault="003214FB" w:rsidP="00024771">
            <w:pPr>
              <w:rPr>
                <w:rFonts w:ascii="Calibri" w:hAnsi="Calibri" w:cs="Calibri"/>
                <w:b/>
                <w:sz w:val="16"/>
                <w:szCs w:val="16"/>
                <w:u w:val="single"/>
                <w:lang w:eastAsia="sk-SK"/>
              </w:rPr>
            </w:pPr>
          </w:p>
        </w:tc>
        <w:tc>
          <w:tcPr>
            <w:tcW w:w="1074" w:type="dxa"/>
          </w:tcPr>
          <w:p w14:paraId="6C8D69B9" w14:textId="77777777" w:rsidR="003214FB" w:rsidRPr="002B4658" w:rsidRDefault="003214FB" w:rsidP="00024771">
            <w:pPr>
              <w:rPr>
                <w:rFonts w:ascii="Calibri" w:hAnsi="Calibri" w:cs="Calibri"/>
                <w:b/>
                <w:sz w:val="16"/>
                <w:szCs w:val="16"/>
                <w:u w:val="single"/>
                <w:lang w:eastAsia="sk-SK"/>
              </w:rPr>
            </w:pPr>
          </w:p>
        </w:tc>
        <w:tc>
          <w:tcPr>
            <w:tcW w:w="3082" w:type="dxa"/>
          </w:tcPr>
          <w:p w14:paraId="081DD0ED" w14:textId="77777777" w:rsidR="003214FB" w:rsidRPr="002B4658" w:rsidRDefault="003214FB" w:rsidP="00024771">
            <w:pPr>
              <w:rPr>
                <w:rFonts w:ascii="Calibri" w:hAnsi="Calibri" w:cs="Calibri"/>
                <w:b/>
                <w:sz w:val="16"/>
                <w:szCs w:val="16"/>
                <w:u w:val="single"/>
                <w:lang w:eastAsia="sk-SK"/>
              </w:rPr>
            </w:pPr>
          </w:p>
        </w:tc>
        <w:tc>
          <w:tcPr>
            <w:tcW w:w="2668" w:type="dxa"/>
          </w:tcPr>
          <w:p w14:paraId="37D7D129" w14:textId="77777777" w:rsidR="003214FB" w:rsidRPr="002B4658" w:rsidRDefault="003214FB" w:rsidP="00024771">
            <w:pPr>
              <w:rPr>
                <w:rFonts w:ascii="Calibri" w:hAnsi="Calibri" w:cs="Calibri"/>
                <w:b/>
                <w:sz w:val="16"/>
                <w:szCs w:val="16"/>
                <w:u w:val="single"/>
                <w:lang w:eastAsia="sk-SK"/>
              </w:rPr>
            </w:pPr>
          </w:p>
        </w:tc>
      </w:tr>
      <w:tr w:rsidR="003214FB" w:rsidRPr="002B4658" w14:paraId="3867D816" w14:textId="6D7FD866" w:rsidTr="003214FB">
        <w:tc>
          <w:tcPr>
            <w:tcW w:w="2238" w:type="dxa"/>
          </w:tcPr>
          <w:p w14:paraId="36531DDE" w14:textId="77777777" w:rsidR="003214FB" w:rsidRPr="002B4658" w:rsidRDefault="003214FB" w:rsidP="00024771">
            <w:pPr>
              <w:rPr>
                <w:rFonts w:ascii="Calibri" w:hAnsi="Calibri" w:cs="Calibri"/>
                <w:b/>
                <w:sz w:val="16"/>
                <w:szCs w:val="16"/>
                <w:u w:val="single"/>
                <w:lang w:eastAsia="sk-SK"/>
              </w:rPr>
            </w:pPr>
          </w:p>
          <w:p w14:paraId="2DADA132" w14:textId="77777777" w:rsidR="003214FB" w:rsidRPr="002B4658" w:rsidRDefault="003214FB" w:rsidP="00024771">
            <w:pPr>
              <w:rPr>
                <w:rFonts w:ascii="Calibri" w:hAnsi="Calibri" w:cs="Calibri"/>
                <w:b/>
                <w:sz w:val="16"/>
                <w:szCs w:val="16"/>
                <w:u w:val="single"/>
                <w:lang w:eastAsia="sk-SK"/>
              </w:rPr>
            </w:pPr>
          </w:p>
        </w:tc>
        <w:tc>
          <w:tcPr>
            <w:tcW w:w="1074" w:type="dxa"/>
          </w:tcPr>
          <w:p w14:paraId="790DC2F1" w14:textId="77777777" w:rsidR="003214FB" w:rsidRPr="002B4658" w:rsidRDefault="003214FB" w:rsidP="00024771">
            <w:pPr>
              <w:rPr>
                <w:rFonts w:ascii="Calibri" w:hAnsi="Calibri" w:cs="Calibri"/>
                <w:b/>
                <w:sz w:val="16"/>
                <w:szCs w:val="16"/>
                <w:u w:val="single"/>
                <w:lang w:eastAsia="sk-SK"/>
              </w:rPr>
            </w:pPr>
          </w:p>
        </w:tc>
        <w:tc>
          <w:tcPr>
            <w:tcW w:w="3082" w:type="dxa"/>
          </w:tcPr>
          <w:p w14:paraId="1FFC9834" w14:textId="77777777" w:rsidR="003214FB" w:rsidRPr="002B4658" w:rsidRDefault="003214FB" w:rsidP="00024771">
            <w:pPr>
              <w:rPr>
                <w:rFonts w:ascii="Calibri" w:hAnsi="Calibri" w:cs="Calibri"/>
                <w:b/>
                <w:sz w:val="16"/>
                <w:szCs w:val="16"/>
                <w:u w:val="single"/>
                <w:lang w:eastAsia="sk-SK"/>
              </w:rPr>
            </w:pPr>
          </w:p>
        </w:tc>
        <w:tc>
          <w:tcPr>
            <w:tcW w:w="2668" w:type="dxa"/>
          </w:tcPr>
          <w:p w14:paraId="5C9DBE55" w14:textId="77777777" w:rsidR="003214FB" w:rsidRPr="002B4658" w:rsidRDefault="003214FB" w:rsidP="00024771">
            <w:pPr>
              <w:rPr>
                <w:rFonts w:ascii="Calibri" w:hAnsi="Calibri" w:cs="Calibri"/>
                <w:b/>
                <w:sz w:val="16"/>
                <w:szCs w:val="16"/>
                <w:u w:val="single"/>
                <w:lang w:eastAsia="sk-SK"/>
              </w:rPr>
            </w:pPr>
          </w:p>
        </w:tc>
      </w:tr>
      <w:tr w:rsidR="003214FB" w:rsidRPr="002B4658" w14:paraId="5867C62B" w14:textId="2A9BB7B2" w:rsidTr="003214FB">
        <w:tc>
          <w:tcPr>
            <w:tcW w:w="2238" w:type="dxa"/>
          </w:tcPr>
          <w:p w14:paraId="02D98BA1" w14:textId="77777777" w:rsidR="003214FB" w:rsidRPr="002B4658" w:rsidRDefault="003214FB" w:rsidP="00024771">
            <w:pPr>
              <w:rPr>
                <w:rFonts w:ascii="Calibri" w:hAnsi="Calibri" w:cs="Calibri"/>
                <w:b/>
                <w:sz w:val="16"/>
                <w:szCs w:val="16"/>
                <w:u w:val="single"/>
                <w:lang w:eastAsia="sk-SK"/>
              </w:rPr>
            </w:pPr>
          </w:p>
          <w:p w14:paraId="6ECE4579" w14:textId="77777777" w:rsidR="003214FB" w:rsidRPr="002B4658" w:rsidRDefault="003214FB" w:rsidP="00024771">
            <w:pPr>
              <w:rPr>
                <w:rFonts w:ascii="Calibri" w:hAnsi="Calibri" w:cs="Calibri"/>
                <w:b/>
                <w:sz w:val="16"/>
                <w:szCs w:val="16"/>
                <w:u w:val="single"/>
                <w:lang w:eastAsia="sk-SK"/>
              </w:rPr>
            </w:pPr>
          </w:p>
        </w:tc>
        <w:tc>
          <w:tcPr>
            <w:tcW w:w="1074" w:type="dxa"/>
          </w:tcPr>
          <w:p w14:paraId="7A4C36AE" w14:textId="77777777" w:rsidR="003214FB" w:rsidRPr="002B4658" w:rsidRDefault="003214FB" w:rsidP="00024771">
            <w:pPr>
              <w:rPr>
                <w:rFonts w:ascii="Calibri" w:hAnsi="Calibri" w:cs="Calibri"/>
                <w:b/>
                <w:sz w:val="16"/>
                <w:szCs w:val="16"/>
                <w:u w:val="single"/>
                <w:lang w:eastAsia="sk-SK"/>
              </w:rPr>
            </w:pPr>
          </w:p>
        </w:tc>
        <w:tc>
          <w:tcPr>
            <w:tcW w:w="3082" w:type="dxa"/>
          </w:tcPr>
          <w:p w14:paraId="58DAAE91" w14:textId="77777777" w:rsidR="003214FB" w:rsidRPr="002B4658" w:rsidRDefault="003214FB" w:rsidP="00024771">
            <w:pPr>
              <w:rPr>
                <w:rFonts w:ascii="Calibri" w:hAnsi="Calibri" w:cs="Calibri"/>
                <w:b/>
                <w:sz w:val="16"/>
                <w:szCs w:val="16"/>
                <w:u w:val="single"/>
                <w:lang w:eastAsia="sk-SK"/>
              </w:rPr>
            </w:pPr>
          </w:p>
        </w:tc>
        <w:tc>
          <w:tcPr>
            <w:tcW w:w="2668" w:type="dxa"/>
          </w:tcPr>
          <w:p w14:paraId="32E2E1F6" w14:textId="77777777" w:rsidR="003214FB" w:rsidRPr="002B4658" w:rsidRDefault="003214FB" w:rsidP="00024771">
            <w:pPr>
              <w:rPr>
                <w:rFonts w:ascii="Calibri" w:hAnsi="Calibri" w:cs="Calibri"/>
                <w:b/>
                <w:sz w:val="16"/>
                <w:szCs w:val="16"/>
                <w:u w:val="single"/>
                <w:lang w:eastAsia="sk-SK"/>
              </w:rPr>
            </w:pPr>
          </w:p>
        </w:tc>
      </w:tr>
      <w:tr w:rsidR="003214FB" w:rsidRPr="002B4658" w14:paraId="30B838A3" w14:textId="450359FB" w:rsidTr="003214FB">
        <w:tc>
          <w:tcPr>
            <w:tcW w:w="2238" w:type="dxa"/>
          </w:tcPr>
          <w:p w14:paraId="202A4321" w14:textId="77777777" w:rsidR="003214FB" w:rsidRPr="002B4658" w:rsidRDefault="003214FB" w:rsidP="00024771">
            <w:pPr>
              <w:rPr>
                <w:rFonts w:ascii="Calibri" w:hAnsi="Calibri" w:cs="Calibri"/>
                <w:b/>
                <w:sz w:val="16"/>
                <w:szCs w:val="16"/>
                <w:u w:val="single"/>
                <w:lang w:eastAsia="sk-SK"/>
              </w:rPr>
            </w:pPr>
          </w:p>
          <w:p w14:paraId="105E04DC" w14:textId="77777777" w:rsidR="003214FB" w:rsidRPr="002B4658" w:rsidRDefault="003214FB" w:rsidP="00024771">
            <w:pPr>
              <w:rPr>
                <w:rFonts w:ascii="Calibri" w:hAnsi="Calibri" w:cs="Calibri"/>
                <w:b/>
                <w:sz w:val="16"/>
                <w:szCs w:val="16"/>
                <w:u w:val="single"/>
                <w:lang w:eastAsia="sk-SK"/>
              </w:rPr>
            </w:pPr>
          </w:p>
        </w:tc>
        <w:tc>
          <w:tcPr>
            <w:tcW w:w="1074" w:type="dxa"/>
          </w:tcPr>
          <w:p w14:paraId="01ED246C" w14:textId="77777777" w:rsidR="003214FB" w:rsidRPr="002B4658" w:rsidRDefault="003214FB" w:rsidP="00024771">
            <w:pPr>
              <w:rPr>
                <w:rFonts w:ascii="Calibri" w:hAnsi="Calibri" w:cs="Calibri"/>
                <w:b/>
                <w:sz w:val="16"/>
                <w:szCs w:val="16"/>
                <w:u w:val="single"/>
                <w:lang w:eastAsia="sk-SK"/>
              </w:rPr>
            </w:pPr>
          </w:p>
        </w:tc>
        <w:tc>
          <w:tcPr>
            <w:tcW w:w="3082" w:type="dxa"/>
          </w:tcPr>
          <w:p w14:paraId="019AF511" w14:textId="77777777" w:rsidR="003214FB" w:rsidRPr="002B4658" w:rsidRDefault="003214FB" w:rsidP="00024771">
            <w:pPr>
              <w:rPr>
                <w:rFonts w:ascii="Calibri" w:hAnsi="Calibri" w:cs="Calibri"/>
                <w:b/>
                <w:sz w:val="16"/>
                <w:szCs w:val="16"/>
                <w:u w:val="single"/>
                <w:lang w:eastAsia="sk-SK"/>
              </w:rPr>
            </w:pPr>
          </w:p>
        </w:tc>
        <w:tc>
          <w:tcPr>
            <w:tcW w:w="2668" w:type="dxa"/>
          </w:tcPr>
          <w:p w14:paraId="2C9FD431" w14:textId="77777777" w:rsidR="003214FB" w:rsidRPr="002B4658" w:rsidRDefault="003214FB" w:rsidP="00024771">
            <w:pPr>
              <w:rPr>
                <w:rFonts w:ascii="Calibri" w:hAnsi="Calibri" w:cs="Calibri"/>
                <w:b/>
                <w:sz w:val="16"/>
                <w:szCs w:val="16"/>
                <w:u w:val="single"/>
                <w:lang w:eastAsia="sk-SK"/>
              </w:rPr>
            </w:pPr>
          </w:p>
        </w:tc>
      </w:tr>
      <w:tr w:rsidR="003214FB" w:rsidRPr="002B4658" w14:paraId="2CC64F48" w14:textId="0A9C25C2" w:rsidTr="003214FB">
        <w:tc>
          <w:tcPr>
            <w:tcW w:w="2238" w:type="dxa"/>
          </w:tcPr>
          <w:p w14:paraId="26619D2D" w14:textId="77777777" w:rsidR="003214FB" w:rsidRPr="002B4658" w:rsidRDefault="003214FB" w:rsidP="00024771">
            <w:pPr>
              <w:rPr>
                <w:rFonts w:ascii="Calibri" w:hAnsi="Calibri" w:cs="Calibri"/>
                <w:b/>
                <w:sz w:val="16"/>
                <w:szCs w:val="16"/>
                <w:u w:val="single"/>
                <w:lang w:eastAsia="sk-SK"/>
              </w:rPr>
            </w:pPr>
          </w:p>
          <w:p w14:paraId="09D7977D" w14:textId="77777777" w:rsidR="003214FB" w:rsidRPr="002B4658" w:rsidRDefault="003214FB" w:rsidP="00024771">
            <w:pPr>
              <w:rPr>
                <w:rFonts w:ascii="Calibri" w:hAnsi="Calibri" w:cs="Calibri"/>
                <w:b/>
                <w:sz w:val="16"/>
                <w:szCs w:val="16"/>
                <w:u w:val="single"/>
                <w:lang w:eastAsia="sk-SK"/>
              </w:rPr>
            </w:pPr>
          </w:p>
        </w:tc>
        <w:tc>
          <w:tcPr>
            <w:tcW w:w="1074" w:type="dxa"/>
          </w:tcPr>
          <w:p w14:paraId="2EDB40DC" w14:textId="77777777" w:rsidR="003214FB" w:rsidRPr="002B4658" w:rsidRDefault="003214FB" w:rsidP="00024771">
            <w:pPr>
              <w:rPr>
                <w:rFonts w:ascii="Calibri" w:hAnsi="Calibri" w:cs="Calibri"/>
                <w:b/>
                <w:sz w:val="16"/>
                <w:szCs w:val="16"/>
                <w:u w:val="single"/>
                <w:lang w:eastAsia="sk-SK"/>
              </w:rPr>
            </w:pPr>
          </w:p>
        </w:tc>
        <w:tc>
          <w:tcPr>
            <w:tcW w:w="3082" w:type="dxa"/>
          </w:tcPr>
          <w:p w14:paraId="2C53FAB9" w14:textId="77777777" w:rsidR="003214FB" w:rsidRPr="002B4658" w:rsidRDefault="003214FB" w:rsidP="00024771">
            <w:pPr>
              <w:rPr>
                <w:rFonts w:ascii="Calibri" w:hAnsi="Calibri" w:cs="Calibri"/>
                <w:b/>
                <w:sz w:val="16"/>
                <w:szCs w:val="16"/>
                <w:u w:val="single"/>
                <w:lang w:eastAsia="sk-SK"/>
              </w:rPr>
            </w:pPr>
          </w:p>
        </w:tc>
        <w:tc>
          <w:tcPr>
            <w:tcW w:w="2668" w:type="dxa"/>
          </w:tcPr>
          <w:p w14:paraId="236141AB" w14:textId="77777777" w:rsidR="003214FB" w:rsidRPr="002B4658" w:rsidRDefault="003214FB" w:rsidP="00024771">
            <w:pPr>
              <w:rPr>
                <w:rFonts w:ascii="Calibri" w:hAnsi="Calibri" w:cs="Calibri"/>
                <w:b/>
                <w:sz w:val="16"/>
                <w:szCs w:val="16"/>
                <w:u w:val="single"/>
                <w:lang w:eastAsia="sk-SK"/>
              </w:rPr>
            </w:pPr>
          </w:p>
        </w:tc>
      </w:tr>
    </w:tbl>
    <w:p w14:paraId="23AC1EFF" w14:textId="77777777" w:rsidR="00190894" w:rsidRPr="002B4658" w:rsidRDefault="00190894" w:rsidP="00FC5F1D">
      <w:pPr>
        <w:rPr>
          <w:rFonts w:ascii="Calibri" w:hAnsi="Calibri" w:cs="Calibri"/>
          <w:b/>
          <w:sz w:val="16"/>
          <w:szCs w:val="16"/>
          <w:u w:val="single"/>
          <w:lang w:eastAsia="sk-SK"/>
        </w:rPr>
      </w:pPr>
    </w:p>
    <w:p w14:paraId="7340960E" w14:textId="773E14AD" w:rsidR="00016FAC" w:rsidRPr="002B4658" w:rsidRDefault="00016FAC" w:rsidP="00FC5F1D">
      <w:pPr>
        <w:rPr>
          <w:rFonts w:ascii="Calibri" w:hAnsi="Calibri" w:cs="Calibri"/>
          <w:b/>
          <w:sz w:val="16"/>
          <w:szCs w:val="16"/>
          <w:u w:val="single"/>
          <w:lang w:eastAsia="sk-SK"/>
        </w:rPr>
      </w:pPr>
      <w:r w:rsidRPr="002B4658">
        <w:rPr>
          <w:rFonts w:ascii="Calibri" w:hAnsi="Calibri" w:cs="Calibri"/>
          <w:b/>
          <w:sz w:val="16"/>
          <w:szCs w:val="16"/>
          <w:u w:val="single"/>
          <w:lang w:eastAsia="sk-SK"/>
        </w:rPr>
        <w:t>Zoznam pripravovaných VO</w:t>
      </w:r>
    </w:p>
    <w:p w14:paraId="0FC991F9" w14:textId="77777777" w:rsidR="00BC41C1" w:rsidRPr="002B4658" w:rsidRDefault="00BC41C1" w:rsidP="00BC41C1">
      <w:pPr>
        <w:spacing w:after="0"/>
        <w:rPr>
          <w:rFonts w:ascii="Calibri" w:hAnsi="Calibri" w:cs="Calibri"/>
          <w:b/>
          <w:sz w:val="14"/>
          <w:szCs w:val="14"/>
          <w:lang w:eastAsia="sk-SK"/>
        </w:rPr>
      </w:pPr>
      <w:r w:rsidRPr="002B4658">
        <w:rPr>
          <w:rFonts w:ascii="Calibri" w:hAnsi="Calibri" w:cs="Calibri"/>
          <w:b/>
          <w:sz w:val="14"/>
          <w:szCs w:val="14"/>
          <w:lang w:eastAsia="sk-SK"/>
        </w:rPr>
        <w:t xml:space="preserve">Celkový počet </w:t>
      </w:r>
      <w:r w:rsidR="00C846F0" w:rsidRPr="002B4658">
        <w:rPr>
          <w:rFonts w:ascii="Calibri" w:hAnsi="Calibri" w:cs="Calibri"/>
          <w:b/>
          <w:sz w:val="14"/>
          <w:szCs w:val="14"/>
          <w:lang w:eastAsia="sk-SK"/>
        </w:rPr>
        <w:t>pripravovaných VO</w:t>
      </w:r>
      <w:r w:rsidRPr="002B4658">
        <w:rPr>
          <w:rFonts w:ascii="Calibri" w:hAnsi="Calibri" w:cs="Calibri"/>
          <w:b/>
          <w:sz w:val="14"/>
          <w:szCs w:val="14"/>
          <w:lang w:eastAsia="sk-SK"/>
        </w:rPr>
        <w:t>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256"/>
      </w:tblGrid>
      <w:tr w:rsidR="00BC41C1" w:rsidRPr="002B4658" w14:paraId="6322C1A6" w14:textId="77777777" w:rsidTr="00024771">
        <w:tc>
          <w:tcPr>
            <w:tcW w:w="3256" w:type="dxa"/>
          </w:tcPr>
          <w:p w14:paraId="42F1ACBD" w14:textId="77777777" w:rsidR="00BC41C1" w:rsidRPr="002B4658" w:rsidRDefault="00BC41C1" w:rsidP="00024771">
            <w:pPr>
              <w:rPr>
                <w:rFonts w:ascii="Calibri" w:hAnsi="Calibri" w:cs="Calibri"/>
                <w:b/>
                <w:sz w:val="16"/>
                <w:szCs w:val="16"/>
                <w:lang w:eastAsia="sk-SK"/>
              </w:rPr>
            </w:pPr>
          </w:p>
          <w:p w14:paraId="4C7C99BD" w14:textId="77777777" w:rsidR="00BC41C1" w:rsidRPr="002B4658" w:rsidRDefault="00BC41C1" w:rsidP="00024771">
            <w:pPr>
              <w:rPr>
                <w:rFonts w:ascii="Calibri" w:hAnsi="Calibri" w:cs="Calibri"/>
                <w:b/>
                <w:sz w:val="16"/>
                <w:szCs w:val="16"/>
                <w:lang w:eastAsia="sk-SK"/>
              </w:rPr>
            </w:pPr>
          </w:p>
        </w:tc>
      </w:tr>
    </w:tbl>
    <w:p w14:paraId="476BDCEA" w14:textId="77777777" w:rsidR="00BC41C1" w:rsidRPr="002B4658" w:rsidRDefault="00BC41C1" w:rsidP="00FC5F1D">
      <w:pPr>
        <w:rPr>
          <w:rFonts w:ascii="Calibri" w:hAnsi="Calibri" w:cs="Calibri"/>
          <w:b/>
          <w:sz w:val="16"/>
          <w:szCs w:val="16"/>
          <w:u w:val="single"/>
          <w:lang w:eastAsia="sk-SK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972"/>
        <w:gridCol w:w="1559"/>
        <w:gridCol w:w="4531"/>
      </w:tblGrid>
      <w:tr w:rsidR="00016FAC" w:rsidRPr="002B4658" w14:paraId="406F9E65" w14:textId="77777777" w:rsidTr="00C846F0">
        <w:tc>
          <w:tcPr>
            <w:tcW w:w="2972" w:type="dxa"/>
            <w:shd w:val="clear" w:color="auto" w:fill="F2F2F2" w:themeFill="background1" w:themeFillShade="F2"/>
          </w:tcPr>
          <w:p w14:paraId="1006CE29" w14:textId="77777777" w:rsidR="00016FAC" w:rsidRPr="002B4658" w:rsidRDefault="00842A42" w:rsidP="00C846F0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eastAsia="sk-SK"/>
              </w:rPr>
            </w:pPr>
            <w:r w:rsidRPr="002B4658">
              <w:rPr>
                <w:rFonts w:ascii="Calibri" w:hAnsi="Calibri" w:cs="Calibri"/>
                <w:b/>
                <w:sz w:val="16"/>
                <w:szCs w:val="16"/>
                <w:lang w:eastAsia="sk-SK"/>
              </w:rPr>
              <w:t xml:space="preserve">Predmet </w:t>
            </w:r>
            <w:r w:rsidR="00016FAC" w:rsidRPr="002B4658">
              <w:rPr>
                <w:rFonts w:ascii="Calibri" w:hAnsi="Calibri" w:cs="Calibri"/>
                <w:b/>
                <w:sz w:val="16"/>
                <w:szCs w:val="16"/>
                <w:lang w:eastAsia="sk-SK"/>
              </w:rPr>
              <w:t>VO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701FA381" w14:textId="77777777" w:rsidR="00016FAC" w:rsidRPr="002B4658" w:rsidRDefault="00C846F0" w:rsidP="00C846F0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eastAsia="sk-SK"/>
              </w:rPr>
            </w:pPr>
            <w:r w:rsidRPr="002B4658">
              <w:rPr>
                <w:rFonts w:ascii="Calibri" w:hAnsi="Calibri" w:cs="Calibri"/>
                <w:b/>
                <w:sz w:val="16"/>
                <w:szCs w:val="16"/>
                <w:lang w:eastAsia="sk-SK"/>
              </w:rPr>
              <w:t>Predpokladaná hodnota zákazky</w:t>
            </w:r>
          </w:p>
        </w:tc>
        <w:tc>
          <w:tcPr>
            <w:tcW w:w="4531" w:type="dxa"/>
            <w:shd w:val="clear" w:color="auto" w:fill="F2F2F2" w:themeFill="background1" w:themeFillShade="F2"/>
          </w:tcPr>
          <w:p w14:paraId="08D076F1" w14:textId="77777777" w:rsidR="00016FAC" w:rsidRPr="002B4658" w:rsidRDefault="00842A42" w:rsidP="00C846F0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eastAsia="sk-SK"/>
              </w:rPr>
            </w:pPr>
            <w:r w:rsidRPr="002B4658">
              <w:rPr>
                <w:rFonts w:ascii="Calibri" w:hAnsi="Calibri" w:cs="Calibri"/>
                <w:b/>
                <w:sz w:val="16"/>
                <w:szCs w:val="16"/>
                <w:lang w:eastAsia="sk-SK"/>
              </w:rPr>
              <w:t xml:space="preserve">Predpokladané termíny </w:t>
            </w:r>
            <w:r w:rsidR="00C846F0" w:rsidRPr="002B4658">
              <w:rPr>
                <w:rFonts w:ascii="Calibri" w:hAnsi="Calibri" w:cs="Calibri"/>
                <w:b/>
                <w:sz w:val="16"/>
                <w:szCs w:val="16"/>
                <w:lang w:eastAsia="sk-SK"/>
              </w:rPr>
              <w:t>vyhlásenia VO</w:t>
            </w:r>
          </w:p>
        </w:tc>
      </w:tr>
      <w:tr w:rsidR="00016FAC" w:rsidRPr="002B4658" w14:paraId="7E63DCFE" w14:textId="77777777" w:rsidTr="00C846F0">
        <w:tc>
          <w:tcPr>
            <w:tcW w:w="2972" w:type="dxa"/>
          </w:tcPr>
          <w:p w14:paraId="151C4DEE" w14:textId="77777777" w:rsidR="00016FAC" w:rsidRPr="002B4658" w:rsidRDefault="00016FAC" w:rsidP="00024771">
            <w:pPr>
              <w:rPr>
                <w:rFonts w:ascii="Calibri" w:hAnsi="Calibri" w:cs="Calibri"/>
                <w:b/>
                <w:sz w:val="16"/>
                <w:szCs w:val="16"/>
                <w:u w:val="single"/>
                <w:lang w:eastAsia="sk-SK"/>
              </w:rPr>
            </w:pPr>
          </w:p>
          <w:p w14:paraId="79E650A4" w14:textId="77777777" w:rsidR="006C14E9" w:rsidRPr="002B4658" w:rsidRDefault="006C14E9" w:rsidP="00024771">
            <w:pPr>
              <w:rPr>
                <w:rFonts w:ascii="Calibri" w:hAnsi="Calibri" w:cs="Calibri"/>
                <w:b/>
                <w:sz w:val="16"/>
                <w:szCs w:val="16"/>
                <w:u w:val="single"/>
                <w:lang w:eastAsia="sk-SK"/>
              </w:rPr>
            </w:pPr>
          </w:p>
        </w:tc>
        <w:tc>
          <w:tcPr>
            <w:tcW w:w="1559" w:type="dxa"/>
          </w:tcPr>
          <w:p w14:paraId="13B091BA" w14:textId="77777777" w:rsidR="00016FAC" w:rsidRPr="002B4658" w:rsidRDefault="00016FAC" w:rsidP="00024771">
            <w:pPr>
              <w:rPr>
                <w:rFonts w:ascii="Calibri" w:hAnsi="Calibri" w:cs="Calibri"/>
                <w:b/>
                <w:sz w:val="16"/>
                <w:szCs w:val="16"/>
                <w:u w:val="single"/>
                <w:lang w:eastAsia="sk-SK"/>
              </w:rPr>
            </w:pPr>
          </w:p>
        </w:tc>
        <w:tc>
          <w:tcPr>
            <w:tcW w:w="4531" w:type="dxa"/>
          </w:tcPr>
          <w:p w14:paraId="77D340A4" w14:textId="77777777" w:rsidR="00016FAC" w:rsidRPr="002B4658" w:rsidRDefault="00016FAC" w:rsidP="00024771">
            <w:pPr>
              <w:rPr>
                <w:rFonts w:ascii="Calibri" w:hAnsi="Calibri" w:cs="Calibri"/>
                <w:b/>
                <w:sz w:val="16"/>
                <w:szCs w:val="16"/>
                <w:u w:val="single"/>
                <w:lang w:eastAsia="sk-SK"/>
              </w:rPr>
            </w:pPr>
          </w:p>
        </w:tc>
      </w:tr>
      <w:tr w:rsidR="00842A42" w:rsidRPr="002B4658" w14:paraId="42EE0998" w14:textId="77777777" w:rsidTr="00C846F0">
        <w:tc>
          <w:tcPr>
            <w:tcW w:w="2972" w:type="dxa"/>
          </w:tcPr>
          <w:p w14:paraId="58220192" w14:textId="77777777" w:rsidR="00842A42" w:rsidRPr="002B4658" w:rsidRDefault="00842A42" w:rsidP="00024771">
            <w:pPr>
              <w:rPr>
                <w:rFonts w:ascii="Calibri" w:hAnsi="Calibri" w:cs="Calibri"/>
                <w:b/>
                <w:sz w:val="16"/>
                <w:szCs w:val="16"/>
                <w:u w:val="single"/>
                <w:lang w:eastAsia="sk-SK"/>
              </w:rPr>
            </w:pPr>
          </w:p>
          <w:p w14:paraId="2BA31D46" w14:textId="77777777" w:rsidR="006C14E9" w:rsidRPr="002B4658" w:rsidRDefault="006C14E9" w:rsidP="00024771">
            <w:pPr>
              <w:rPr>
                <w:rFonts w:ascii="Calibri" w:hAnsi="Calibri" w:cs="Calibri"/>
                <w:b/>
                <w:sz w:val="16"/>
                <w:szCs w:val="16"/>
                <w:u w:val="single"/>
                <w:lang w:eastAsia="sk-SK"/>
              </w:rPr>
            </w:pPr>
          </w:p>
        </w:tc>
        <w:tc>
          <w:tcPr>
            <w:tcW w:w="1559" w:type="dxa"/>
          </w:tcPr>
          <w:p w14:paraId="2BA6DB1A" w14:textId="77777777" w:rsidR="00842A42" w:rsidRPr="002B4658" w:rsidRDefault="00842A42" w:rsidP="00024771">
            <w:pPr>
              <w:rPr>
                <w:rFonts w:ascii="Calibri" w:hAnsi="Calibri" w:cs="Calibri"/>
                <w:b/>
                <w:sz w:val="16"/>
                <w:szCs w:val="16"/>
                <w:u w:val="single"/>
                <w:lang w:eastAsia="sk-SK"/>
              </w:rPr>
            </w:pPr>
          </w:p>
        </w:tc>
        <w:tc>
          <w:tcPr>
            <w:tcW w:w="4531" w:type="dxa"/>
          </w:tcPr>
          <w:p w14:paraId="3B3031AA" w14:textId="77777777" w:rsidR="00842A42" w:rsidRPr="002B4658" w:rsidRDefault="00842A42" w:rsidP="00024771">
            <w:pPr>
              <w:rPr>
                <w:rFonts w:ascii="Calibri" w:hAnsi="Calibri" w:cs="Calibri"/>
                <w:b/>
                <w:sz w:val="16"/>
                <w:szCs w:val="16"/>
                <w:u w:val="single"/>
                <w:lang w:eastAsia="sk-SK"/>
              </w:rPr>
            </w:pPr>
          </w:p>
        </w:tc>
      </w:tr>
      <w:tr w:rsidR="00842A42" w:rsidRPr="002B4658" w14:paraId="621C425F" w14:textId="77777777" w:rsidTr="00C846F0">
        <w:tc>
          <w:tcPr>
            <w:tcW w:w="2972" w:type="dxa"/>
          </w:tcPr>
          <w:p w14:paraId="40F2E6F5" w14:textId="77777777" w:rsidR="00842A42" w:rsidRPr="002B4658" w:rsidRDefault="00842A42" w:rsidP="00024771">
            <w:pPr>
              <w:rPr>
                <w:rFonts w:ascii="Calibri" w:hAnsi="Calibri" w:cs="Calibri"/>
                <w:b/>
                <w:sz w:val="16"/>
                <w:szCs w:val="16"/>
                <w:u w:val="single"/>
                <w:lang w:eastAsia="sk-SK"/>
              </w:rPr>
            </w:pPr>
          </w:p>
          <w:p w14:paraId="41931D92" w14:textId="77777777" w:rsidR="006C14E9" w:rsidRPr="002B4658" w:rsidRDefault="006C14E9" w:rsidP="00024771">
            <w:pPr>
              <w:rPr>
                <w:rFonts w:ascii="Calibri" w:hAnsi="Calibri" w:cs="Calibri"/>
                <w:b/>
                <w:sz w:val="16"/>
                <w:szCs w:val="16"/>
                <w:u w:val="single"/>
                <w:lang w:eastAsia="sk-SK"/>
              </w:rPr>
            </w:pPr>
          </w:p>
        </w:tc>
        <w:tc>
          <w:tcPr>
            <w:tcW w:w="1559" w:type="dxa"/>
          </w:tcPr>
          <w:p w14:paraId="43E23857" w14:textId="77777777" w:rsidR="00842A42" w:rsidRPr="002B4658" w:rsidRDefault="00842A42" w:rsidP="00024771">
            <w:pPr>
              <w:rPr>
                <w:rFonts w:ascii="Calibri" w:hAnsi="Calibri" w:cs="Calibri"/>
                <w:b/>
                <w:sz w:val="16"/>
                <w:szCs w:val="16"/>
                <w:u w:val="single"/>
                <w:lang w:eastAsia="sk-SK"/>
              </w:rPr>
            </w:pPr>
          </w:p>
        </w:tc>
        <w:tc>
          <w:tcPr>
            <w:tcW w:w="4531" w:type="dxa"/>
          </w:tcPr>
          <w:p w14:paraId="58983453" w14:textId="77777777" w:rsidR="00842A42" w:rsidRPr="002B4658" w:rsidRDefault="00842A42" w:rsidP="00024771">
            <w:pPr>
              <w:rPr>
                <w:rFonts w:ascii="Calibri" w:hAnsi="Calibri" w:cs="Calibri"/>
                <w:b/>
                <w:sz w:val="16"/>
                <w:szCs w:val="16"/>
                <w:u w:val="single"/>
                <w:lang w:eastAsia="sk-SK"/>
              </w:rPr>
            </w:pPr>
          </w:p>
        </w:tc>
      </w:tr>
      <w:tr w:rsidR="00842A42" w:rsidRPr="002B4658" w14:paraId="7ECA9198" w14:textId="77777777" w:rsidTr="00C846F0">
        <w:tc>
          <w:tcPr>
            <w:tcW w:w="2972" w:type="dxa"/>
          </w:tcPr>
          <w:p w14:paraId="712B17C4" w14:textId="77777777" w:rsidR="00842A42" w:rsidRPr="002B4658" w:rsidRDefault="00842A42" w:rsidP="00024771">
            <w:pPr>
              <w:rPr>
                <w:rFonts w:ascii="Calibri" w:hAnsi="Calibri" w:cs="Calibri"/>
                <w:b/>
                <w:sz w:val="16"/>
                <w:szCs w:val="16"/>
                <w:u w:val="single"/>
                <w:lang w:eastAsia="sk-SK"/>
              </w:rPr>
            </w:pPr>
          </w:p>
          <w:p w14:paraId="1D3BB191" w14:textId="77777777" w:rsidR="006C14E9" w:rsidRPr="002B4658" w:rsidRDefault="006C14E9" w:rsidP="00024771">
            <w:pPr>
              <w:rPr>
                <w:rFonts w:ascii="Calibri" w:hAnsi="Calibri" w:cs="Calibri"/>
                <w:b/>
                <w:sz w:val="16"/>
                <w:szCs w:val="16"/>
                <w:u w:val="single"/>
                <w:lang w:eastAsia="sk-SK"/>
              </w:rPr>
            </w:pPr>
          </w:p>
        </w:tc>
        <w:tc>
          <w:tcPr>
            <w:tcW w:w="1559" w:type="dxa"/>
          </w:tcPr>
          <w:p w14:paraId="1617C8CB" w14:textId="77777777" w:rsidR="00842A42" w:rsidRPr="002B4658" w:rsidRDefault="00842A42" w:rsidP="00024771">
            <w:pPr>
              <w:rPr>
                <w:rFonts w:ascii="Calibri" w:hAnsi="Calibri" w:cs="Calibri"/>
                <w:b/>
                <w:sz w:val="16"/>
                <w:szCs w:val="16"/>
                <w:u w:val="single"/>
                <w:lang w:eastAsia="sk-SK"/>
              </w:rPr>
            </w:pPr>
          </w:p>
        </w:tc>
        <w:tc>
          <w:tcPr>
            <w:tcW w:w="4531" w:type="dxa"/>
          </w:tcPr>
          <w:p w14:paraId="297EC14E" w14:textId="77777777" w:rsidR="00842A42" w:rsidRPr="002B4658" w:rsidRDefault="00842A42" w:rsidP="00024771">
            <w:pPr>
              <w:rPr>
                <w:rFonts w:ascii="Calibri" w:hAnsi="Calibri" w:cs="Calibri"/>
                <w:b/>
                <w:sz w:val="16"/>
                <w:szCs w:val="16"/>
                <w:u w:val="single"/>
                <w:lang w:eastAsia="sk-SK"/>
              </w:rPr>
            </w:pPr>
          </w:p>
        </w:tc>
      </w:tr>
      <w:tr w:rsidR="006C14E9" w:rsidRPr="002B4658" w14:paraId="32E12104" w14:textId="77777777" w:rsidTr="00C846F0">
        <w:tc>
          <w:tcPr>
            <w:tcW w:w="2972" w:type="dxa"/>
          </w:tcPr>
          <w:p w14:paraId="3C406044" w14:textId="77777777" w:rsidR="006C14E9" w:rsidRPr="002B4658" w:rsidRDefault="006C14E9" w:rsidP="00024771">
            <w:pPr>
              <w:rPr>
                <w:rFonts w:ascii="Calibri" w:hAnsi="Calibri" w:cs="Calibri"/>
                <w:b/>
                <w:sz w:val="16"/>
                <w:szCs w:val="16"/>
                <w:u w:val="single"/>
                <w:lang w:eastAsia="sk-SK"/>
              </w:rPr>
            </w:pPr>
          </w:p>
          <w:p w14:paraId="0CB9E7D9" w14:textId="77777777" w:rsidR="006C14E9" w:rsidRPr="002B4658" w:rsidRDefault="006C14E9" w:rsidP="00024771">
            <w:pPr>
              <w:rPr>
                <w:rFonts w:ascii="Calibri" w:hAnsi="Calibri" w:cs="Calibri"/>
                <w:b/>
                <w:sz w:val="16"/>
                <w:szCs w:val="16"/>
                <w:u w:val="single"/>
                <w:lang w:eastAsia="sk-SK"/>
              </w:rPr>
            </w:pPr>
          </w:p>
        </w:tc>
        <w:tc>
          <w:tcPr>
            <w:tcW w:w="1559" w:type="dxa"/>
          </w:tcPr>
          <w:p w14:paraId="53002CD3" w14:textId="77777777" w:rsidR="006C14E9" w:rsidRPr="002B4658" w:rsidRDefault="006C14E9" w:rsidP="00024771">
            <w:pPr>
              <w:rPr>
                <w:rFonts w:ascii="Calibri" w:hAnsi="Calibri" w:cs="Calibri"/>
                <w:b/>
                <w:sz w:val="16"/>
                <w:szCs w:val="16"/>
                <w:u w:val="single"/>
                <w:lang w:eastAsia="sk-SK"/>
              </w:rPr>
            </w:pPr>
          </w:p>
        </w:tc>
        <w:tc>
          <w:tcPr>
            <w:tcW w:w="4531" w:type="dxa"/>
          </w:tcPr>
          <w:p w14:paraId="48C46EF2" w14:textId="77777777" w:rsidR="006C14E9" w:rsidRPr="002B4658" w:rsidRDefault="006C14E9" w:rsidP="00024771">
            <w:pPr>
              <w:rPr>
                <w:rFonts w:ascii="Calibri" w:hAnsi="Calibri" w:cs="Calibri"/>
                <w:b/>
                <w:sz w:val="16"/>
                <w:szCs w:val="16"/>
                <w:u w:val="single"/>
                <w:lang w:eastAsia="sk-SK"/>
              </w:rPr>
            </w:pPr>
          </w:p>
        </w:tc>
      </w:tr>
      <w:tr w:rsidR="006C14E9" w:rsidRPr="002B4658" w14:paraId="4291B56B" w14:textId="77777777" w:rsidTr="00C846F0">
        <w:tc>
          <w:tcPr>
            <w:tcW w:w="2972" w:type="dxa"/>
          </w:tcPr>
          <w:p w14:paraId="01BC6DE6" w14:textId="77777777" w:rsidR="006C14E9" w:rsidRPr="002B4658" w:rsidRDefault="006C14E9" w:rsidP="00024771">
            <w:pPr>
              <w:rPr>
                <w:rFonts w:ascii="Calibri" w:hAnsi="Calibri" w:cs="Calibri"/>
                <w:b/>
                <w:sz w:val="16"/>
                <w:szCs w:val="16"/>
                <w:u w:val="single"/>
                <w:lang w:eastAsia="sk-SK"/>
              </w:rPr>
            </w:pPr>
          </w:p>
          <w:p w14:paraId="34D0C30F" w14:textId="77777777" w:rsidR="006C14E9" w:rsidRPr="002B4658" w:rsidRDefault="006C14E9" w:rsidP="00024771">
            <w:pPr>
              <w:rPr>
                <w:rFonts w:ascii="Calibri" w:hAnsi="Calibri" w:cs="Calibri"/>
                <w:b/>
                <w:sz w:val="16"/>
                <w:szCs w:val="16"/>
                <w:u w:val="single"/>
                <w:lang w:eastAsia="sk-SK"/>
              </w:rPr>
            </w:pPr>
          </w:p>
        </w:tc>
        <w:tc>
          <w:tcPr>
            <w:tcW w:w="1559" w:type="dxa"/>
          </w:tcPr>
          <w:p w14:paraId="47D7DA43" w14:textId="77777777" w:rsidR="006C14E9" w:rsidRPr="002B4658" w:rsidRDefault="006C14E9" w:rsidP="00024771">
            <w:pPr>
              <w:rPr>
                <w:rFonts w:ascii="Calibri" w:hAnsi="Calibri" w:cs="Calibri"/>
                <w:b/>
                <w:sz w:val="16"/>
                <w:szCs w:val="16"/>
                <w:u w:val="single"/>
                <w:lang w:eastAsia="sk-SK"/>
              </w:rPr>
            </w:pPr>
          </w:p>
        </w:tc>
        <w:tc>
          <w:tcPr>
            <w:tcW w:w="4531" w:type="dxa"/>
          </w:tcPr>
          <w:p w14:paraId="3EDD1594" w14:textId="77777777" w:rsidR="006C14E9" w:rsidRPr="002B4658" w:rsidRDefault="006C14E9" w:rsidP="00024771">
            <w:pPr>
              <w:rPr>
                <w:rFonts w:ascii="Calibri" w:hAnsi="Calibri" w:cs="Calibri"/>
                <w:b/>
                <w:sz w:val="16"/>
                <w:szCs w:val="16"/>
                <w:u w:val="single"/>
                <w:lang w:eastAsia="sk-SK"/>
              </w:rPr>
            </w:pPr>
          </w:p>
        </w:tc>
      </w:tr>
    </w:tbl>
    <w:p w14:paraId="6AE99DDD" w14:textId="77777777" w:rsidR="00255D59" w:rsidRPr="002B4658" w:rsidRDefault="00255D59" w:rsidP="00FC5F1D">
      <w:pPr>
        <w:rPr>
          <w:rFonts w:ascii="Calibri" w:hAnsi="Calibri" w:cs="Calibri"/>
          <w:sz w:val="16"/>
          <w:szCs w:val="16"/>
          <w:lang w:eastAsia="sk-SK"/>
        </w:rPr>
      </w:pPr>
    </w:p>
    <w:p w14:paraId="1F5A18E1" w14:textId="77777777" w:rsidR="00BA7033" w:rsidRPr="002B4658" w:rsidRDefault="00BA7033" w:rsidP="00BA7033">
      <w:pPr>
        <w:pStyle w:val="Nadpis1"/>
        <w:numPr>
          <w:ilvl w:val="0"/>
          <w:numId w:val="1"/>
        </w:numPr>
        <w:spacing w:before="0" w:after="62" w:line="262" w:lineRule="auto"/>
        <w:ind w:left="426"/>
        <w:rPr>
          <w:rFonts w:ascii="Calibri" w:eastAsiaTheme="minorHAnsi" w:hAnsi="Calibri" w:cs="Calibri"/>
          <w:b/>
          <w:bCs/>
          <w:i/>
          <w:color w:val="auto"/>
          <w:sz w:val="12"/>
          <w:szCs w:val="12"/>
        </w:rPr>
      </w:pPr>
      <w:r w:rsidRPr="002B4658">
        <w:rPr>
          <w:rFonts w:ascii="Calibri" w:hAnsi="Calibri" w:cs="Calibri"/>
          <w:b/>
          <w:sz w:val="28"/>
          <w:szCs w:val="28"/>
          <w:lang w:eastAsia="sk-SK"/>
        </w:rPr>
        <w:t>Identifikácia</w:t>
      </w:r>
      <w:r w:rsidRPr="002B4658">
        <w:rPr>
          <w:rFonts w:ascii="Calibri" w:hAnsi="Calibri" w:cs="Calibri"/>
          <w:b/>
          <w:sz w:val="16"/>
          <w:szCs w:val="16"/>
          <w:lang w:eastAsia="sk-SK"/>
        </w:rPr>
        <w:t xml:space="preserve"> </w:t>
      </w:r>
      <w:r w:rsidRPr="002B4658">
        <w:rPr>
          <w:rFonts w:ascii="Calibri" w:hAnsi="Calibri" w:cs="Calibri"/>
          <w:b/>
          <w:sz w:val="28"/>
          <w:szCs w:val="28"/>
          <w:lang w:eastAsia="sk-SK"/>
        </w:rPr>
        <w:t>rizík</w:t>
      </w:r>
      <w:r w:rsidR="00770F2B" w:rsidRPr="002B4658">
        <w:rPr>
          <w:rFonts w:ascii="Calibri" w:hAnsi="Calibri" w:cs="Calibri"/>
          <w:b/>
          <w:sz w:val="28"/>
          <w:szCs w:val="28"/>
          <w:lang w:eastAsia="sk-SK"/>
        </w:rPr>
        <w:t xml:space="preserve"> a prostriedky na ich elimináciu</w:t>
      </w:r>
      <w:r w:rsidRPr="002B4658">
        <w:rPr>
          <w:rFonts w:ascii="Calibri" w:hAnsi="Calibri" w:cs="Calibri"/>
          <w:b/>
          <w:sz w:val="28"/>
          <w:szCs w:val="28"/>
          <w:lang w:eastAsia="sk-SK"/>
        </w:rPr>
        <w:t xml:space="preserve"> </w:t>
      </w:r>
      <w:r w:rsidRPr="002B4658">
        <w:rPr>
          <w:rFonts w:ascii="Calibri" w:hAnsi="Calibri" w:cs="Calibri"/>
          <w:b/>
          <w:sz w:val="12"/>
          <w:szCs w:val="12"/>
          <w:lang w:eastAsia="sk-SK"/>
        </w:rPr>
        <w:t>-</w:t>
      </w:r>
      <w:r w:rsidRPr="002B4658">
        <w:rPr>
          <w:rFonts w:ascii="Calibri" w:hAnsi="Calibri" w:cs="Calibri"/>
          <w:b/>
          <w:sz w:val="28"/>
          <w:szCs w:val="28"/>
          <w:lang w:eastAsia="sk-SK"/>
        </w:rPr>
        <w:t xml:space="preserve"> </w:t>
      </w:r>
      <w:r w:rsidRPr="002B4658">
        <w:rPr>
          <w:rFonts w:ascii="Calibri" w:eastAsiaTheme="minorHAnsi" w:hAnsi="Calibri" w:cs="Calibri"/>
          <w:b/>
          <w:bCs/>
          <w:i/>
          <w:color w:val="auto"/>
          <w:sz w:val="12"/>
          <w:szCs w:val="12"/>
        </w:rPr>
        <w:t>Vypĺňa žiadateľ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70F2B" w:rsidRPr="002B4658" w14:paraId="586DC9CB" w14:textId="77777777" w:rsidTr="00770F2B">
        <w:tc>
          <w:tcPr>
            <w:tcW w:w="4531" w:type="dxa"/>
            <w:shd w:val="clear" w:color="auto" w:fill="F2F2F2" w:themeFill="background1" w:themeFillShade="F2"/>
          </w:tcPr>
          <w:p w14:paraId="5E79314D" w14:textId="77777777" w:rsidR="00770F2B" w:rsidRPr="002B4658" w:rsidRDefault="00770F2B" w:rsidP="00770F2B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2B4658">
              <w:rPr>
                <w:rFonts w:ascii="Calibri" w:hAnsi="Calibri" w:cs="Calibri"/>
                <w:b/>
                <w:sz w:val="16"/>
                <w:szCs w:val="16"/>
              </w:rPr>
              <w:t>Popis rizika</w:t>
            </w:r>
          </w:p>
          <w:p w14:paraId="6A652E56" w14:textId="77777777" w:rsidR="006C14E9" w:rsidRPr="002B4658" w:rsidRDefault="006C14E9" w:rsidP="00770F2B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4531" w:type="dxa"/>
            <w:shd w:val="clear" w:color="auto" w:fill="F2F2F2" w:themeFill="background1" w:themeFillShade="F2"/>
          </w:tcPr>
          <w:p w14:paraId="46AF9181" w14:textId="77777777" w:rsidR="00770F2B" w:rsidRPr="002B4658" w:rsidRDefault="00770F2B" w:rsidP="00770F2B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2B4658">
              <w:rPr>
                <w:rFonts w:ascii="Calibri" w:hAnsi="Calibri" w:cs="Calibri"/>
                <w:b/>
                <w:sz w:val="16"/>
                <w:szCs w:val="16"/>
              </w:rPr>
              <w:t>Popis eliminácie rizika</w:t>
            </w:r>
          </w:p>
        </w:tc>
      </w:tr>
      <w:tr w:rsidR="00770F2B" w:rsidRPr="002B4658" w14:paraId="05C10777" w14:textId="77777777" w:rsidTr="00770F2B">
        <w:tc>
          <w:tcPr>
            <w:tcW w:w="4531" w:type="dxa"/>
          </w:tcPr>
          <w:p w14:paraId="06E358FA" w14:textId="77777777" w:rsidR="00770F2B" w:rsidRPr="002B4658" w:rsidRDefault="00770F2B" w:rsidP="006C14E9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  <w:p w14:paraId="5AD91555" w14:textId="77777777" w:rsidR="006C14E9" w:rsidRPr="002B4658" w:rsidRDefault="006C14E9" w:rsidP="006C14E9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4531" w:type="dxa"/>
          </w:tcPr>
          <w:p w14:paraId="551445A7" w14:textId="77777777" w:rsidR="00770F2B" w:rsidRPr="002B4658" w:rsidRDefault="00770F2B" w:rsidP="006C14E9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</w:tr>
      <w:tr w:rsidR="00770F2B" w:rsidRPr="002B4658" w14:paraId="2B5B46F3" w14:textId="77777777" w:rsidTr="00770F2B">
        <w:tc>
          <w:tcPr>
            <w:tcW w:w="4531" w:type="dxa"/>
          </w:tcPr>
          <w:p w14:paraId="59481401" w14:textId="77777777" w:rsidR="00770F2B" w:rsidRPr="002B4658" w:rsidRDefault="00770F2B" w:rsidP="00770F2B">
            <w:pPr>
              <w:rPr>
                <w:rFonts w:ascii="Calibri" w:hAnsi="Calibri" w:cs="Calibri"/>
                <w:sz w:val="16"/>
                <w:szCs w:val="16"/>
              </w:rPr>
            </w:pPr>
          </w:p>
          <w:p w14:paraId="3D3457E9" w14:textId="77777777" w:rsidR="006C14E9" w:rsidRPr="002B4658" w:rsidRDefault="006C14E9" w:rsidP="00770F2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4531" w:type="dxa"/>
          </w:tcPr>
          <w:p w14:paraId="1C1D4E8D" w14:textId="77777777" w:rsidR="00770F2B" w:rsidRPr="002B4658" w:rsidRDefault="00770F2B" w:rsidP="00770F2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70F2B" w:rsidRPr="002B4658" w14:paraId="6EAD5A05" w14:textId="77777777" w:rsidTr="00770F2B">
        <w:tc>
          <w:tcPr>
            <w:tcW w:w="4531" w:type="dxa"/>
          </w:tcPr>
          <w:p w14:paraId="67BD95F1" w14:textId="77777777" w:rsidR="00770F2B" w:rsidRPr="002B4658" w:rsidRDefault="00770F2B" w:rsidP="00770F2B">
            <w:pPr>
              <w:rPr>
                <w:rFonts w:ascii="Calibri" w:hAnsi="Calibri" w:cs="Calibri"/>
                <w:sz w:val="16"/>
                <w:szCs w:val="16"/>
              </w:rPr>
            </w:pPr>
          </w:p>
          <w:p w14:paraId="6F2E2B32" w14:textId="77777777" w:rsidR="006C14E9" w:rsidRPr="002B4658" w:rsidRDefault="006C14E9" w:rsidP="00770F2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4531" w:type="dxa"/>
          </w:tcPr>
          <w:p w14:paraId="593C058A" w14:textId="77777777" w:rsidR="00770F2B" w:rsidRPr="002B4658" w:rsidRDefault="00770F2B" w:rsidP="00770F2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70F2B" w:rsidRPr="002B4658" w14:paraId="0B11E84D" w14:textId="77777777" w:rsidTr="00770F2B">
        <w:tc>
          <w:tcPr>
            <w:tcW w:w="4531" w:type="dxa"/>
          </w:tcPr>
          <w:p w14:paraId="0B635852" w14:textId="77777777" w:rsidR="00770F2B" w:rsidRPr="002B4658" w:rsidRDefault="00770F2B" w:rsidP="00770F2B">
            <w:pPr>
              <w:rPr>
                <w:rFonts w:ascii="Calibri" w:hAnsi="Calibri" w:cs="Calibri"/>
                <w:sz w:val="16"/>
                <w:szCs w:val="16"/>
              </w:rPr>
            </w:pPr>
          </w:p>
          <w:p w14:paraId="7D4007D8" w14:textId="77777777" w:rsidR="006C14E9" w:rsidRPr="002B4658" w:rsidRDefault="006C14E9" w:rsidP="00770F2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4531" w:type="dxa"/>
          </w:tcPr>
          <w:p w14:paraId="1C79E34E" w14:textId="77777777" w:rsidR="00770F2B" w:rsidRPr="002B4658" w:rsidRDefault="00770F2B" w:rsidP="00770F2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70F2B" w:rsidRPr="002B4658" w14:paraId="440910EE" w14:textId="77777777" w:rsidTr="00770F2B">
        <w:tc>
          <w:tcPr>
            <w:tcW w:w="4531" w:type="dxa"/>
          </w:tcPr>
          <w:p w14:paraId="490997F5" w14:textId="77777777" w:rsidR="00770F2B" w:rsidRPr="002B4658" w:rsidRDefault="00770F2B" w:rsidP="00770F2B">
            <w:pPr>
              <w:rPr>
                <w:rFonts w:ascii="Calibri" w:hAnsi="Calibri" w:cs="Calibri"/>
                <w:sz w:val="16"/>
                <w:szCs w:val="16"/>
              </w:rPr>
            </w:pPr>
          </w:p>
          <w:p w14:paraId="10175E82" w14:textId="77777777" w:rsidR="006C14E9" w:rsidRPr="002B4658" w:rsidRDefault="006C14E9" w:rsidP="00770F2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4531" w:type="dxa"/>
          </w:tcPr>
          <w:p w14:paraId="6B916629" w14:textId="77777777" w:rsidR="00770F2B" w:rsidRPr="002B4658" w:rsidRDefault="00770F2B" w:rsidP="00770F2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850756" w:rsidRPr="002B4658" w14:paraId="5BD2C50C" w14:textId="77777777" w:rsidTr="00770F2B">
        <w:tc>
          <w:tcPr>
            <w:tcW w:w="4531" w:type="dxa"/>
          </w:tcPr>
          <w:p w14:paraId="2ADB52CE" w14:textId="77777777" w:rsidR="00850756" w:rsidRPr="002B4658" w:rsidRDefault="00850756" w:rsidP="00770F2B">
            <w:pPr>
              <w:rPr>
                <w:rFonts w:ascii="Calibri" w:hAnsi="Calibri" w:cs="Calibri"/>
                <w:sz w:val="16"/>
                <w:szCs w:val="16"/>
              </w:rPr>
            </w:pPr>
          </w:p>
          <w:p w14:paraId="3B04623B" w14:textId="77777777" w:rsidR="006C14E9" w:rsidRPr="002B4658" w:rsidRDefault="006C14E9" w:rsidP="00770F2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4531" w:type="dxa"/>
          </w:tcPr>
          <w:p w14:paraId="32395085" w14:textId="77777777" w:rsidR="00850756" w:rsidRPr="002B4658" w:rsidRDefault="00850756" w:rsidP="00770F2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</w:tbl>
    <w:p w14:paraId="3FDE492E" w14:textId="77777777" w:rsidR="006C14E9" w:rsidRPr="002B4658" w:rsidRDefault="006C14E9" w:rsidP="00770F2B">
      <w:pPr>
        <w:rPr>
          <w:rFonts w:ascii="Calibri" w:hAnsi="Calibri" w:cs="Calibri"/>
          <w:sz w:val="16"/>
          <w:szCs w:val="16"/>
        </w:rPr>
      </w:pPr>
    </w:p>
    <w:p w14:paraId="06329AAC" w14:textId="62C17BEF" w:rsidR="006869E8" w:rsidRDefault="006869E8" w:rsidP="006869E8">
      <w:pPr>
        <w:pStyle w:val="Nadpis1"/>
        <w:spacing w:before="0" w:after="62" w:line="262" w:lineRule="auto"/>
        <w:ind w:left="142"/>
        <w:rPr>
          <w:ins w:id="1" w:author="Autor"/>
          <w:rFonts w:asciiTheme="minorHAnsi" w:hAnsiTheme="minorHAnsi" w:cstheme="minorHAnsi"/>
          <w:b/>
          <w:sz w:val="28"/>
          <w:szCs w:val="28"/>
        </w:rPr>
      </w:pPr>
      <w:ins w:id="2" w:author="Autor">
        <w:r>
          <w:rPr>
            <w:rFonts w:ascii="Calibri" w:hAnsi="Calibri" w:cs="Calibri"/>
            <w:b/>
            <w:sz w:val="28"/>
            <w:szCs w:val="28"/>
          </w:rPr>
          <w:t xml:space="preserve">12. </w:t>
        </w:r>
        <w:r>
          <w:rPr>
            <w:rFonts w:asciiTheme="minorHAnsi" w:hAnsiTheme="minorHAnsi" w:cstheme="minorHAnsi"/>
            <w:b/>
            <w:sz w:val="28"/>
            <w:szCs w:val="28"/>
          </w:rPr>
          <w:t xml:space="preserve">Vyhodnotenie splnenia kritérií pre výber </w:t>
        </w:r>
        <w:r w:rsidR="00263BCC">
          <w:rPr>
            <w:rFonts w:asciiTheme="minorHAnsi" w:hAnsiTheme="minorHAnsi" w:cstheme="minorHAnsi"/>
            <w:b/>
            <w:sz w:val="28"/>
            <w:szCs w:val="28"/>
          </w:rPr>
          <w:t xml:space="preserve">zásobníkových </w:t>
        </w:r>
        <w:r>
          <w:rPr>
            <w:rFonts w:asciiTheme="minorHAnsi" w:hAnsiTheme="minorHAnsi" w:cstheme="minorHAnsi"/>
            <w:b/>
            <w:sz w:val="28"/>
            <w:szCs w:val="28"/>
          </w:rPr>
          <w:t xml:space="preserve">projektov pre 2. hodnotiace kolo </w:t>
        </w:r>
      </w:ins>
    </w:p>
    <w:p w14:paraId="4F9416F8" w14:textId="1DB6BB0D" w:rsidR="006869E8" w:rsidRDefault="006869E8" w:rsidP="006869E8">
      <w:pPr>
        <w:pStyle w:val="Nadpis1"/>
        <w:spacing w:before="0" w:after="62" w:line="262" w:lineRule="auto"/>
        <w:ind w:left="142"/>
        <w:rPr>
          <w:ins w:id="3" w:author="Autor"/>
          <w:rFonts w:asciiTheme="minorHAnsi" w:hAnsiTheme="minorHAnsi" w:cstheme="minorHAnsi"/>
          <w:b/>
          <w:sz w:val="28"/>
          <w:szCs w:val="28"/>
        </w:rPr>
      </w:pPr>
      <w:ins w:id="4" w:author="Autor">
        <w:r w:rsidRPr="00FF2140">
          <w:rPr>
            <w:rFonts w:asciiTheme="minorHAnsi" w:hAnsiTheme="minorHAnsi" w:cstheme="minorHAnsi"/>
            <w:b/>
            <w:color w:val="FF0000"/>
            <w:sz w:val="12"/>
            <w:szCs w:val="12"/>
            <w:lang w:eastAsia="sk-SK"/>
          </w:rPr>
          <w:t>-</w:t>
        </w:r>
        <w:r w:rsidRPr="00FF2140">
          <w:rPr>
            <w:rFonts w:asciiTheme="minorHAnsi" w:hAnsiTheme="minorHAnsi" w:cstheme="minorHAnsi"/>
            <w:b/>
            <w:color w:val="FF0000"/>
            <w:sz w:val="28"/>
            <w:szCs w:val="28"/>
            <w:lang w:eastAsia="sk-SK"/>
          </w:rPr>
          <w:t xml:space="preserve"> </w:t>
        </w:r>
        <w:r w:rsidRPr="00FF2140">
          <w:rPr>
            <w:rFonts w:asciiTheme="minorHAnsi" w:eastAsiaTheme="minorHAnsi" w:hAnsiTheme="minorHAnsi" w:cstheme="minorHAnsi"/>
            <w:b/>
            <w:bCs/>
            <w:i/>
            <w:color w:val="FF0000"/>
            <w:sz w:val="12"/>
            <w:szCs w:val="12"/>
          </w:rPr>
          <w:t>Vypĺňa žiadateľ</w:t>
        </w:r>
        <w:r>
          <w:rPr>
            <w:rFonts w:asciiTheme="minorHAnsi" w:eastAsiaTheme="minorHAnsi" w:hAnsiTheme="minorHAnsi" w:cstheme="minorHAnsi"/>
            <w:b/>
            <w:bCs/>
            <w:i/>
            <w:color w:val="FF0000"/>
            <w:sz w:val="12"/>
            <w:szCs w:val="12"/>
          </w:rPr>
          <w:t xml:space="preserve">, ak predkladá projekt do 2. hodnotiaceho kola. </w:t>
        </w:r>
      </w:ins>
    </w:p>
    <w:tbl>
      <w:tblPr>
        <w:tblStyle w:val="Mriekatabuky"/>
        <w:tblW w:w="0" w:type="auto"/>
        <w:tblInd w:w="142" w:type="dxa"/>
        <w:tblLook w:val="04A0" w:firstRow="1" w:lastRow="0" w:firstColumn="1" w:lastColumn="0" w:noHBand="0" w:noVBand="1"/>
      </w:tblPr>
      <w:tblGrid>
        <w:gridCol w:w="7224"/>
        <w:gridCol w:w="1560"/>
      </w:tblGrid>
      <w:tr w:rsidR="006869E8" w:rsidRPr="00C9743E" w14:paraId="6D38AB05" w14:textId="77777777" w:rsidTr="00723C65">
        <w:trPr>
          <w:ins w:id="5" w:author="Autor"/>
        </w:trPr>
        <w:tc>
          <w:tcPr>
            <w:tcW w:w="7224" w:type="dxa"/>
            <w:shd w:val="clear" w:color="auto" w:fill="F2F2F2" w:themeFill="background1" w:themeFillShade="F2"/>
          </w:tcPr>
          <w:p w14:paraId="7F41FC29" w14:textId="0A4B2D7F" w:rsidR="006869E8" w:rsidRPr="006869E8" w:rsidRDefault="006869E8" w:rsidP="00723C65">
            <w:pPr>
              <w:ind w:right="134"/>
              <w:jc w:val="center"/>
              <w:rPr>
                <w:ins w:id="6" w:author="Autor"/>
                <w:rFonts w:ascii="Calibri" w:hAnsi="Calibri" w:cs="Calibri"/>
                <w:b/>
                <w:sz w:val="16"/>
                <w:szCs w:val="16"/>
              </w:rPr>
            </w:pPr>
            <w:ins w:id="7" w:author="Autor">
              <w:r w:rsidRPr="006869E8">
                <w:rPr>
                  <w:rFonts w:ascii="Calibri" w:hAnsi="Calibri" w:cs="Calibri"/>
                  <w:b/>
                  <w:sz w:val="16"/>
                  <w:szCs w:val="16"/>
                </w:rPr>
                <w:t>Kritérium pre výber</w:t>
              </w:r>
              <w:r w:rsidR="00263BCC">
                <w:rPr>
                  <w:rFonts w:ascii="Calibri" w:hAnsi="Calibri" w:cs="Calibri"/>
                  <w:b/>
                  <w:sz w:val="16"/>
                  <w:szCs w:val="16"/>
                </w:rPr>
                <w:t xml:space="preserve"> zásobníkových</w:t>
              </w:r>
              <w:r w:rsidRPr="006869E8">
                <w:rPr>
                  <w:rFonts w:ascii="Calibri" w:hAnsi="Calibri" w:cs="Calibri"/>
                  <w:b/>
                  <w:sz w:val="16"/>
                  <w:szCs w:val="16"/>
                </w:rPr>
                <w:t xml:space="preserve"> projektov</w:t>
              </w:r>
            </w:ins>
          </w:p>
        </w:tc>
        <w:tc>
          <w:tcPr>
            <w:tcW w:w="1560" w:type="dxa"/>
            <w:shd w:val="clear" w:color="auto" w:fill="F2F2F2" w:themeFill="background1" w:themeFillShade="F2"/>
          </w:tcPr>
          <w:p w14:paraId="2173A975" w14:textId="77777777" w:rsidR="006869E8" w:rsidRPr="006869E8" w:rsidRDefault="006869E8" w:rsidP="00723C65">
            <w:pPr>
              <w:ind w:right="134"/>
              <w:jc w:val="center"/>
              <w:rPr>
                <w:ins w:id="8" w:author="Autor"/>
                <w:rFonts w:ascii="Calibri" w:hAnsi="Calibri" w:cs="Calibri"/>
                <w:b/>
                <w:sz w:val="16"/>
                <w:szCs w:val="16"/>
              </w:rPr>
            </w:pPr>
            <w:ins w:id="9" w:author="Autor">
              <w:r w:rsidRPr="006869E8">
                <w:rPr>
                  <w:rFonts w:ascii="Calibri" w:hAnsi="Calibri" w:cs="Calibri"/>
                  <w:b/>
                  <w:sz w:val="16"/>
                  <w:szCs w:val="16"/>
                </w:rPr>
                <w:t>Odpoveď (áno/nie)</w:t>
              </w:r>
            </w:ins>
          </w:p>
        </w:tc>
      </w:tr>
      <w:tr w:rsidR="006869E8" w14:paraId="62DF73AC" w14:textId="77777777" w:rsidTr="00723C65">
        <w:trPr>
          <w:ins w:id="10" w:author="Autor"/>
        </w:trPr>
        <w:tc>
          <w:tcPr>
            <w:tcW w:w="7224" w:type="dxa"/>
            <w:shd w:val="clear" w:color="auto" w:fill="D9E2F3" w:themeFill="accent5" w:themeFillTint="33"/>
          </w:tcPr>
          <w:p w14:paraId="3205BD87" w14:textId="397B1942" w:rsidR="006869E8" w:rsidRPr="006869E8" w:rsidRDefault="006869E8" w:rsidP="00AB2BBA">
            <w:pPr>
              <w:ind w:right="134"/>
              <w:jc w:val="both"/>
              <w:rPr>
                <w:ins w:id="11" w:author="Autor"/>
                <w:rFonts w:cstheme="minorHAnsi"/>
                <w:sz w:val="16"/>
                <w:szCs w:val="16"/>
              </w:rPr>
            </w:pPr>
            <w:ins w:id="12" w:author="Autor">
              <w:r w:rsidRPr="006869E8">
                <w:rPr>
                  <w:rFonts w:cstheme="minorHAnsi"/>
                  <w:sz w:val="16"/>
                  <w:szCs w:val="16"/>
                </w:rPr>
                <w:t>Kompletne vypracovaná projektová dokumentácia na všetky stavebné práce, pre účely vydania stavebného povolenia / rozhodnutia o stavebnom zámere, resp. ohlásenia stavby stavebnému úradu, ak je potrebné v zmysle platnej legislatívy (napr. stavebný zákon v platnom znení)  k </w:t>
              </w:r>
              <w:r w:rsidRPr="006869E8">
                <w:rPr>
                  <w:rFonts w:cstheme="minorHAnsi"/>
                  <w:b/>
                  <w:sz w:val="16"/>
                  <w:szCs w:val="16"/>
                </w:rPr>
                <w:t xml:space="preserve">dátumu </w:t>
              </w:r>
              <w:r w:rsidR="00AB2BBA">
                <w:rPr>
                  <w:rFonts w:cstheme="minorHAnsi"/>
                  <w:b/>
                  <w:sz w:val="16"/>
                  <w:szCs w:val="16"/>
                </w:rPr>
                <w:t>predloženia ŽoZNP</w:t>
              </w:r>
            </w:ins>
          </w:p>
        </w:tc>
        <w:tc>
          <w:tcPr>
            <w:tcW w:w="1560" w:type="dxa"/>
            <w:shd w:val="clear" w:color="auto" w:fill="D9E2F3" w:themeFill="accent5" w:themeFillTint="33"/>
          </w:tcPr>
          <w:p w14:paraId="2144AE4D" w14:textId="77777777" w:rsidR="006869E8" w:rsidRDefault="006869E8" w:rsidP="00723C65">
            <w:pPr>
              <w:ind w:right="134"/>
              <w:jc w:val="both"/>
              <w:rPr>
                <w:ins w:id="13" w:author="Autor"/>
                <w:rFonts w:ascii="Arial Narrow" w:hAnsi="Arial Narrow" w:cstheme="minorHAnsi"/>
              </w:rPr>
            </w:pPr>
          </w:p>
        </w:tc>
      </w:tr>
      <w:tr w:rsidR="006869E8" w14:paraId="6C6A4574" w14:textId="77777777" w:rsidTr="00723C65">
        <w:trPr>
          <w:ins w:id="14" w:author="Autor"/>
        </w:trPr>
        <w:tc>
          <w:tcPr>
            <w:tcW w:w="7224" w:type="dxa"/>
            <w:shd w:val="clear" w:color="auto" w:fill="D9E2F3" w:themeFill="accent5" w:themeFillTint="33"/>
          </w:tcPr>
          <w:p w14:paraId="31657410" w14:textId="0EC79EC7" w:rsidR="006869E8" w:rsidRPr="006869E8" w:rsidRDefault="006869E8" w:rsidP="00AB2BBA">
            <w:pPr>
              <w:ind w:right="134"/>
              <w:jc w:val="both"/>
              <w:rPr>
                <w:ins w:id="15" w:author="Autor"/>
                <w:rFonts w:cstheme="minorHAnsi"/>
                <w:sz w:val="16"/>
                <w:szCs w:val="16"/>
              </w:rPr>
            </w:pPr>
            <w:ins w:id="16" w:author="Autor">
              <w:r w:rsidRPr="006869E8">
                <w:rPr>
                  <w:rFonts w:cstheme="minorHAnsi"/>
                  <w:sz w:val="16"/>
                  <w:szCs w:val="16"/>
                </w:rPr>
                <w:t xml:space="preserve">Povolenie na realizáciu stavby, ktorá je predmetom projektu k </w:t>
              </w:r>
              <w:r w:rsidRPr="006869E8">
                <w:rPr>
                  <w:rFonts w:cstheme="minorHAnsi"/>
                  <w:b/>
                  <w:sz w:val="16"/>
                  <w:szCs w:val="16"/>
                </w:rPr>
                <w:t xml:space="preserve">dátumu </w:t>
              </w:r>
              <w:r w:rsidR="00AB2BBA">
                <w:rPr>
                  <w:rFonts w:cstheme="minorHAnsi"/>
                  <w:b/>
                  <w:sz w:val="16"/>
                  <w:szCs w:val="16"/>
                </w:rPr>
                <w:t>predloženia ŽoZNP</w:t>
              </w:r>
              <w:r w:rsidR="009460D6">
                <w:rPr>
                  <w:rFonts w:cstheme="minorHAnsi"/>
                  <w:b/>
                  <w:sz w:val="16"/>
                  <w:szCs w:val="16"/>
                </w:rPr>
                <w:t xml:space="preserve"> </w:t>
              </w:r>
            </w:ins>
          </w:p>
        </w:tc>
        <w:tc>
          <w:tcPr>
            <w:tcW w:w="1560" w:type="dxa"/>
            <w:shd w:val="clear" w:color="auto" w:fill="D9E2F3" w:themeFill="accent5" w:themeFillTint="33"/>
          </w:tcPr>
          <w:p w14:paraId="1C2256D7" w14:textId="77777777" w:rsidR="006869E8" w:rsidRDefault="006869E8" w:rsidP="00723C65">
            <w:pPr>
              <w:ind w:right="134"/>
              <w:jc w:val="both"/>
              <w:rPr>
                <w:ins w:id="17" w:author="Autor"/>
                <w:rFonts w:ascii="Arial Narrow" w:hAnsi="Arial Narrow" w:cstheme="minorHAnsi"/>
              </w:rPr>
            </w:pPr>
          </w:p>
        </w:tc>
      </w:tr>
      <w:tr w:rsidR="006869E8" w14:paraId="7175BEAE" w14:textId="77777777" w:rsidTr="00723C65">
        <w:trPr>
          <w:ins w:id="18" w:author="Autor"/>
        </w:trPr>
        <w:tc>
          <w:tcPr>
            <w:tcW w:w="8784" w:type="dxa"/>
            <w:gridSpan w:val="2"/>
          </w:tcPr>
          <w:p w14:paraId="43F75AB1" w14:textId="4BDE9462" w:rsidR="006869E8" w:rsidRPr="006869E8" w:rsidRDefault="006869E8" w:rsidP="00723C65">
            <w:pPr>
              <w:ind w:right="134"/>
              <w:jc w:val="both"/>
              <w:rPr>
                <w:ins w:id="19" w:author="Autor"/>
                <w:rFonts w:cstheme="minorHAnsi"/>
                <w:b/>
                <w:sz w:val="16"/>
                <w:szCs w:val="16"/>
              </w:rPr>
            </w:pPr>
            <w:ins w:id="20" w:author="Autor">
              <w:r w:rsidRPr="006869E8">
                <w:rPr>
                  <w:rFonts w:cstheme="minorHAnsi"/>
                  <w:b/>
                  <w:sz w:val="16"/>
                  <w:szCs w:val="16"/>
                </w:rPr>
                <w:t xml:space="preserve">Aktuálny stav verejného obstarávania na </w:t>
              </w:r>
              <w:r w:rsidR="00AB2BBA">
                <w:rPr>
                  <w:rFonts w:cstheme="minorHAnsi"/>
                  <w:b/>
                  <w:sz w:val="16"/>
                  <w:szCs w:val="16"/>
                </w:rPr>
                <w:t xml:space="preserve">všetky </w:t>
              </w:r>
              <w:r w:rsidRPr="006869E8">
                <w:rPr>
                  <w:rFonts w:cstheme="minorHAnsi"/>
                  <w:b/>
                  <w:sz w:val="16"/>
                  <w:szCs w:val="16"/>
                </w:rPr>
                <w:t>stavebné práce</w:t>
              </w:r>
              <w:r w:rsidR="00AB2BBA">
                <w:rPr>
                  <w:rFonts w:cstheme="minorHAnsi"/>
                  <w:b/>
                  <w:sz w:val="16"/>
                  <w:szCs w:val="16"/>
                </w:rPr>
                <w:t xml:space="preserve"> v rámci ucelenej stavebnej etapy</w:t>
              </w:r>
              <w:r w:rsidRPr="006869E8">
                <w:rPr>
                  <w:rFonts w:cstheme="minorHAnsi"/>
                  <w:b/>
                  <w:sz w:val="16"/>
                  <w:szCs w:val="16"/>
                </w:rPr>
                <w:t xml:space="preserve">, ktoré sú predmetom projektu obnovy NKP (netýka </w:t>
              </w:r>
              <w:r w:rsidR="00E77A23" w:rsidRPr="00E77A23">
                <w:rPr>
                  <w:rFonts w:cstheme="minorHAnsi"/>
                  <w:b/>
                  <w:sz w:val="16"/>
                  <w:szCs w:val="16"/>
                </w:rPr>
                <w:t>sa zákaziek, na ktoré sa nevzťahuje pôsobnosť zákona č. 343/2015 Z. z. o verejnom obstarávaní  a o zmene a doplnení niektorých zákonov v znení neskorších predpisov</w:t>
              </w:r>
              <w:r w:rsidRPr="006869E8">
                <w:rPr>
                  <w:rFonts w:cstheme="minorHAnsi"/>
                  <w:b/>
                  <w:sz w:val="16"/>
                  <w:szCs w:val="16"/>
                </w:rPr>
                <w:t>) k dátumu začiatku 2. hodnotiaceho kola</w:t>
              </w:r>
            </w:ins>
          </w:p>
          <w:p w14:paraId="035F1358" w14:textId="77777777" w:rsidR="006869E8" w:rsidRPr="006869E8" w:rsidRDefault="006869E8" w:rsidP="00723C65">
            <w:pPr>
              <w:ind w:right="134"/>
              <w:jc w:val="both"/>
              <w:rPr>
                <w:ins w:id="21" w:author="Autor"/>
                <w:rFonts w:cstheme="minorHAnsi"/>
                <w:b/>
                <w:sz w:val="16"/>
                <w:szCs w:val="16"/>
              </w:rPr>
            </w:pPr>
          </w:p>
        </w:tc>
      </w:tr>
      <w:tr w:rsidR="006869E8" w14:paraId="3AD4C8BA" w14:textId="77777777" w:rsidTr="00723C65">
        <w:trPr>
          <w:ins w:id="22" w:author="Autor"/>
        </w:trPr>
        <w:tc>
          <w:tcPr>
            <w:tcW w:w="7224" w:type="dxa"/>
            <w:shd w:val="clear" w:color="auto" w:fill="D9E2F3" w:themeFill="accent5" w:themeFillTint="33"/>
          </w:tcPr>
          <w:p w14:paraId="4D20FD64" w14:textId="6C56842F" w:rsidR="006869E8" w:rsidRPr="006869E8" w:rsidRDefault="006869E8" w:rsidP="00723C65">
            <w:pPr>
              <w:ind w:right="134"/>
              <w:jc w:val="both"/>
              <w:rPr>
                <w:ins w:id="23" w:author="Autor"/>
                <w:rFonts w:cstheme="minorHAnsi"/>
                <w:b/>
                <w:sz w:val="16"/>
                <w:szCs w:val="16"/>
              </w:rPr>
            </w:pPr>
            <w:ins w:id="24" w:author="Autor">
              <w:r w:rsidRPr="006869E8">
                <w:rPr>
                  <w:rFonts w:cstheme="minorHAnsi"/>
                  <w:sz w:val="16"/>
                  <w:szCs w:val="16"/>
                </w:rPr>
                <w:t>Vyhlásené a neukončené verejné obstarávanie na</w:t>
              </w:r>
              <w:r w:rsidR="009460D6">
                <w:rPr>
                  <w:rFonts w:cstheme="minorHAnsi"/>
                  <w:sz w:val="16"/>
                  <w:szCs w:val="16"/>
                </w:rPr>
                <w:t xml:space="preserve"> všetky</w:t>
              </w:r>
              <w:r w:rsidRPr="006869E8">
                <w:rPr>
                  <w:rFonts w:cstheme="minorHAnsi"/>
                  <w:sz w:val="16"/>
                  <w:szCs w:val="16"/>
                </w:rPr>
                <w:t xml:space="preserve"> stavebné práce</w:t>
              </w:r>
              <w:r w:rsidR="009460D6">
                <w:rPr>
                  <w:rFonts w:cstheme="minorHAnsi"/>
                  <w:sz w:val="16"/>
                  <w:szCs w:val="16"/>
                </w:rPr>
                <w:t xml:space="preserve"> v rámci ucelenej stavebnej etapy</w:t>
              </w:r>
              <w:r w:rsidRPr="006869E8">
                <w:rPr>
                  <w:rFonts w:cstheme="minorHAnsi"/>
                  <w:sz w:val="16"/>
                  <w:szCs w:val="16"/>
                </w:rPr>
                <w:t>, ktoré sú predmetom projektu obnovy NKP</w:t>
              </w:r>
              <w:r w:rsidRPr="006869E8">
                <w:rPr>
                  <w:rFonts w:cstheme="minorHAnsi"/>
                  <w:b/>
                  <w:sz w:val="16"/>
                  <w:szCs w:val="16"/>
                </w:rPr>
                <w:t xml:space="preserve"> </w:t>
              </w:r>
              <w:r w:rsidRPr="006869E8">
                <w:rPr>
                  <w:rFonts w:cstheme="minorHAnsi"/>
                  <w:sz w:val="16"/>
                  <w:szCs w:val="16"/>
                </w:rPr>
                <w:t>k </w:t>
              </w:r>
              <w:r w:rsidRPr="006869E8">
                <w:rPr>
                  <w:rFonts w:cstheme="minorHAnsi"/>
                  <w:b/>
                  <w:sz w:val="16"/>
                  <w:szCs w:val="16"/>
                </w:rPr>
                <w:t xml:space="preserve">dátumu </w:t>
              </w:r>
              <w:r w:rsidR="00AB2BBA">
                <w:rPr>
                  <w:rFonts w:cstheme="minorHAnsi"/>
                  <w:b/>
                  <w:sz w:val="16"/>
                  <w:szCs w:val="16"/>
                </w:rPr>
                <w:t>predloženia ŽoZNP</w:t>
              </w:r>
            </w:ins>
          </w:p>
          <w:p w14:paraId="05A5B9A0" w14:textId="77777777" w:rsidR="006869E8" w:rsidRPr="006869E8" w:rsidRDefault="006869E8" w:rsidP="00723C65">
            <w:pPr>
              <w:ind w:right="134"/>
              <w:jc w:val="both"/>
              <w:rPr>
                <w:ins w:id="25" w:author="Autor"/>
                <w:rFonts w:cstheme="minorHAnsi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D9E2F3" w:themeFill="accent5" w:themeFillTint="33"/>
          </w:tcPr>
          <w:p w14:paraId="41CEEFDD" w14:textId="77777777" w:rsidR="006869E8" w:rsidRDefault="006869E8" w:rsidP="00723C65">
            <w:pPr>
              <w:ind w:right="134"/>
              <w:jc w:val="both"/>
              <w:rPr>
                <w:ins w:id="26" w:author="Autor"/>
                <w:rFonts w:ascii="Arial Narrow" w:hAnsi="Arial Narrow" w:cstheme="minorHAnsi"/>
                <w:b/>
              </w:rPr>
            </w:pPr>
          </w:p>
        </w:tc>
      </w:tr>
      <w:tr w:rsidR="006869E8" w14:paraId="65AD1803" w14:textId="77777777" w:rsidTr="00723C65">
        <w:trPr>
          <w:ins w:id="27" w:author="Autor"/>
        </w:trPr>
        <w:tc>
          <w:tcPr>
            <w:tcW w:w="7224" w:type="dxa"/>
            <w:shd w:val="clear" w:color="auto" w:fill="D9E2F3" w:themeFill="accent5" w:themeFillTint="33"/>
          </w:tcPr>
          <w:p w14:paraId="10256070" w14:textId="2D9931AB" w:rsidR="006869E8" w:rsidRPr="006869E8" w:rsidRDefault="006869E8" w:rsidP="00723C65">
            <w:pPr>
              <w:ind w:right="134"/>
              <w:jc w:val="both"/>
              <w:rPr>
                <w:ins w:id="28" w:author="Autor"/>
                <w:rFonts w:cstheme="minorHAnsi"/>
                <w:sz w:val="16"/>
                <w:szCs w:val="16"/>
              </w:rPr>
            </w:pPr>
            <w:ins w:id="29" w:author="Autor">
              <w:r w:rsidRPr="006869E8">
                <w:rPr>
                  <w:rFonts w:cstheme="minorHAnsi"/>
                  <w:sz w:val="16"/>
                  <w:szCs w:val="16"/>
                </w:rPr>
                <w:t xml:space="preserve">Ukončené verejné obstarávanie na </w:t>
              </w:r>
              <w:r w:rsidR="009460D6">
                <w:rPr>
                  <w:rFonts w:cstheme="minorHAnsi"/>
                  <w:sz w:val="16"/>
                  <w:szCs w:val="16"/>
                </w:rPr>
                <w:t xml:space="preserve">všetky </w:t>
              </w:r>
              <w:r w:rsidRPr="006869E8">
                <w:rPr>
                  <w:rFonts w:cstheme="minorHAnsi"/>
                  <w:sz w:val="16"/>
                  <w:szCs w:val="16"/>
                </w:rPr>
                <w:t>stavebné práce</w:t>
              </w:r>
              <w:r w:rsidR="009460D6">
                <w:rPr>
                  <w:rFonts w:cstheme="minorHAnsi"/>
                  <w:sz w:val="16"/>
                  <w:szCs w:val="16"/>
                </w:rPr>
                <w:t xml:space="preserve"> v rámci ucelenej stavebnej etapy</w:t>
              </w:r>
              <w:r w:rsidRPr="006869E8">
                <w:rPr>
                  <w:rFonts w:cstheme="minorHAnsi"/>
                  <w:sz w:val="16"/>
                  <w:szCs w:val="16"/>
                </w:rPr>
                <w:t>, ktoré sú predmetom projektu obnovy NKP, avšak k </w:t>
              </w:r>
              <w:r w:rsidRPr="006869E8">
                <w:rPr>
                  <w:rFonts w:cstheme="minorHAnsi"/>
                  <w:b/>
                  <w:sz w:val="16"/>
                  <w:szCs w:val="16"/>
                </w:rPr>
                <w:t xml:space="preserve">dátumu </w:t>
              </w:r>
              <w:r w:rsidR="00AB2BBA">
                <w:rPr>
                  <w:rFonts w:cstheme="minorHAnsi"/>
                  <w:sz w:val="16"/>
                  <w:szCs w:val="16"/>
                </w:rPr>
                <w:t xml:space="preserve">predloženia ŽoZNP </w:t>
              </w:r>
              <w:r w:rsidRPr="006869E8">
                <w:rPr>
                  <w:rFonts w:cstheme="minorHAnsi"/>
                  <w:sz w:val="16"/>
                  <w:szCs w:val="16"/>
                </w:rPr>
                <w:t>ešte nebola/i uzatvorená/é zmluva/y s úspešným uchádzačom na</w:t>
              </w:r>
              <w:r w:rsidR="009460D6">
                <w:rPr>
                  <w:rFonts w:cstheme="minorHAnsi"/>
                  <w:sz w:val="16"/>
                  <w:szCs w:val="16"/>
                </w:rPr>
                <w:t xml:space="preserve"> všetky</w:t>
              </w:r>
              <w:r w:rsidRPr="006869E8">
                <w:rPr>
                  <w:rFonts w:cstheme="minorHAnsi"/>
                  <w:sz w:val="16"/>
                  <w:szCs w:val="16"/>
                </w:rPr>
                <w:t xml:space="preserve"> stavebné práce</w:t>
              </w:r>
              <w:r w:rsidR="009460D6">
                <w:rPr>
                  <w:rFonts w:cstheme="minorHAnsi"/>
                  <w:sz w:val="16"/>
                  <w:szCs w:val="16"/>
                </w:rPr>
                <w:t xml:space="preserve"> v rámci ucelenej stavebnej etapy.</w:t>
              </w:r>
            </w:ins>
          </w:p>
          <w:p w14:paraId="04F16C80" w14:textId="77777777" w:rsidR="006869E8" w:rsidRPr="006869E8" w:rsidRDefault="006869E8" w:rsidP="00723C65">
            <w:pPr>
              <w:ind w:right="134"/>
              <w:jc w:val="both"/>
              <w:rPr>
                <w:ins w:id="30" w:author="Autor"/>
                <w:rFonts w:cstheme="minorHAnsi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D9E2F3" w:themeFill="accent5" w:themeFillTint="33"/>
          </w:tcPr>
          <w:p w14:paraId="3CDC2CBD" w14:textId="77777777" w:rsidR="006869E8" w:rsidRDefault="006869E8" w:rsidP="00723C65">
            <w:pPr>
              <w:ind w:right="134"/>
              <w:jc w:val="both"/>
              <w:rPr>
                <w:ins w:id="31" w:author="Autor"/>
                <w:rFonts w:ascii="Arial Narrow" w:hAnsi="Arial Narrow" w:cstheme="minorHAnsi"/>
                <w:b/>
              </w:rPr>
            </w:pPr>
          </w:p>
        </w:tc>
      </w:tr>
      <w:tr w:rsidR="006869E8" w14:paraId="261E197E" w14:textId="77777777" w:rsidTr="00723C65">
        <w:trPr>
          <w:ins w:id="32" w:author="Autor"/>
        </w:trPr>
        <w:tc>
          <w:tcPr>
            <w:tcW w:w="7224" w:type="dxa"/>
            <w:shd w:val="clear" w:color="auto" w:fill="D9E2F3" w:themeFill="accent5" w:themeFillTint="33"/>
          </w:tcPr>
          <w:p w14:paraId="3C7F24A0" w14:textId="41185591" w:rsidR="006869E8" w:rsidRPr="006869E8" w:rsidRDefault="006869E8" w:rsidP="00AB2BBA">
            <w:pPr>
              <w:ind w:right="134"/>
              <w:jc w:val="both"/>
              <w:rPr>
                <w:ins w:id="33" w:author="Autor"/>
                <w:rFonts w:cstheme="minorHAnsi"/>
                <w:sz w:val="16"/>
                <w:szCs w:val="16"/>
              </w:rPr>
            </w:pPr>
            <w:ins w:id="34" w:author="Autor">
              <w:r w:rsidRPr="006869E8">
                <w:rPr>
                  <w:rFonts w:cstheme="minorHAnsi"/>
                  <w:sz w:val="16"/>
                  <w:szCs w:val="16"/>
                </w:rPr>
                <w:lastRenderedPageBreak/>
                <w:t>Uzatvorená zmluva o dielo na</w:t>
              </w:r>
              <w:r w:rsidR="009460D6">
                <w:rPr>
                  <w:rFonts w:cstheme="minorHAnsi"/>
                  <w:sz w:val="16"/>
                  <w:szCs w:val="16"/>
                </w:rPr>
                <w:t xml:space="preserve"> všetky</w:t>
              </w:r>
              <w:r w:rsidRPr="006869E8">
                <w:rPr>
                  <w:rFonts w:cstheme="minorHAnsi"/>
                  <w:sz w:val="16"/>
                  <w:szCs w:val="16"/>
                </w:rPr>
                <w:t xml:space="preserve"> stavebné práce</w:t>
              </w:r>
              <w:r w:rsidR="009460D6">
                <w:rPr>
                  <w:rFonts w:cstheme="minorHAnsi"/>
                  <w:sz w:val="16"/>
                  <w:szCs w:val="16"/>
                </w:rPr>
                <w:t xml:space="preserve"> v rámci ucelenej stavebnej etapy</w:t>
              </w:r>
              <w:r w:rsidRPr="006869E8">
                <w:rPr>
                  <w:rFonts w:cstheme="minorHAnsi"/>
                  <w:sz w:val="16"/>
                  <w:szCs w:val="16"/>
                </w:rPr>
                <w:t>, ktoré sú predmetom projektu obnovy NKP</w:t>
              </w:r>
              <w:r w:rsidRPr="006869E8">
                <w:rPr>
                  <w:rFonts w:cstheme="minorHAnsi"/>
                  <w:b/>
                  <w:sz w:val="16"/>
                  <w:szCs w:val="16"/>
                </w:rPr>
                <w:t xml:space="preserve"> </w:t>
              </w:r>
              <w:r w:rsidRPr="006869E8">
                <w:rPr>
                  <w:rFonts w:cstheme="minorHAnsi"/>
                  <w:sz w:val="16"/>
                  <w:szCs w:val="16"/>
                </w:rPr>
                <w:t>k </w:t>
              </w:r>
              <w:r w:rsidRPr="006869E8">
                <w:rPr>
                  <w:rFonts w:cstheme="minorHAnsi"/>
                  <w:b/>
                  <w:sz w:val="16"/>
                  <w:szCs w:val="16"/>
                </w:rPr>
                <w:t>dátumu</w:t>
              </w:r>
            </w:ins>
            <w:r w:rsidR="00AB2BBA">
              <w:rPr>
                <w:rFonts w:cstheme="minorHAnsi"/>
                <w:sz w:val="16"/>
                <w:szCs w:val="16"/>
              </w:rPr>
              <w:t xml:space="preserve"> </w:t>
            </w:r>
            <w:ins w:id="35" w:author="Autor">
              <w:r w:rsidR="00AB2BBA">
                <w:rPr>
                  <w:rFonts w:cstheme="minorHAnsi"/>
                  <w:sz w:val="16"/>
                  <w:szCs w:val="16"/>
                </w:rPr>
                <w:t>predloženia ŽoZNP</w:t>
              </w:r>
              <w:r w:rsidRPr="006869E8">
                <w:rPr>
                  <w:rFonts w:cstheme="minorHAnsi"/>
                  <w:sz w:val="16"/>
                  <w:szCs w:val="16"/>
                </w:rPr>
                <w:t>.</w:t>
              </w:r>
            </w:ins>
          </w:p>
        </w:tc>
        <w:tc>
          <w:tcPr>
            <w:tcW w:w="1560" w:type="dxa"/>
            <w:shd w:val="clear" w:color="auto" w:fill="D9E2F3" w:themeFill="accent5" w:themeFillTint="33"/>
          </w:tcPr>
          <w:p w14:paraId="74ACD96D" w14:textId="77777777" w:rsidR="006869E8" w:rsidRDefault="006869E8" w:rsidP="00723C65">
            <w:pPr>
              <w:ind w:right="134"/>
              <w:jc w:val="both"/>
              <w:rPr>
                <w:ins w:id="36" w:author="Autor"/>
                <w:rFonts w:ascii="Arial Narrow" w:hAnsi="Arial Narrow" w:cstheme="minorHAnsi"/>
                <w:b/>
              </w:rPr>
            </w:pPr>
          </w:p>
        </w:tc>
      </w:tr>
      <w:tr w:rsidR="00E77A23" w14:paraId="7DD2CB8C" w14:textId="77777777" w:rsidTr="00262D01">
        <w:trPr>
          <w:ins w:id="37" w:author="Autor"/>
        </w:trPr>
        <w:tc>
          <w:tcPr>
            <w:tcW w:w="8784" w:type="dxa"/>
            <w:gridSpan w:val="2"/>
            <w:shd w:val="clear" w:color="auto" w:fill="D9E2F3" w:themeFill="accent5" w:themeFillTint="33"/>
          </w:tcPr>
          <w:p w14:paraId="762C1D96" w14:textId="77777777" w:rsidR="00E77A23" w:rsidRDefault="00E77A23" w:rsidP="00E77A23">
            <w:pPr>
              <w:ind w:right="134"/>
              <w:jc w:val="both"/>
              <w:rPr>
                <w:ins w:id="38" w:author="Autor"/>
                <w:rFonts w:cstheme="minorHAnsi"/>
                <w:sz w:val="16"/>
                <w:szCs w:val="16"/>
              </w:rPr>
            </w:pPr>
            <w:ins w:id="39" w:author="Autor">
              <w:r w:rsidRPr="00E77A23">
                <w:rPr>
                  <w:rFonts w:cstheme="minorHAnsi"/>
                  <w:sz w:val="16"/>
                  <w:szCs w:val="16"/>
                </w:rPr>
                <w:t>Ak sú predmetom projektu výlučne stavebné práce na obnovu NKP, ktoré budú zadané ako zákazka, na ktorú sa nevzťahuje pôsobnosť zákona o verejnom obstarávaní, žiadateľ v tejto časti zdôvodní</w:t>
              </w:r>
              <w:r>
                <w:rPr>
                  <w:rFonts w:cstheme="minorHAnsi"/>
                  <w:sz w:val="16"/>
                  <w:szCs w:val="16"/>
                </w:rPr>
                <w:t xml:space="preserve"> tento postup mimo zákona o verejnom obstarávaní. </w:t>
              </w:r>
            </w:ins>
          </w:p>
          <w:p w14:paraId="1B48C002" w14:textId="77777777" w:rsidR="00E77A23" w:rsidRDefault="00E77A23" w:rsidP="00E77A23">
            <w:pPr>
              <w:ind w:right="134"/>
              <w:jc w:val="both"/>
              <w:rPr>
                <w:ins w:id="40" w:author="Autor"/>
                <w:rFonts w:cstheme="minorHAnsi"/>
                <w:sz w:val="16"/>
                <w:szCs w:val="16"/>
              </w:rPr>
            </w:pPr>
          </w:p>
          <w:p w14:paraId="3460BA2B" w14:textId="1EA5643B" w:rsidR="00E77A23" w:rsidRDefault="00E77A23" w:rsidP="00E77A23">
            <w:pPr>
              <w:ind w:right="134"/>
              <w:jc w:val="both"/>
              <w:rPr>
                <w:ins w:id="41" w:author="Autor"/>
                <w:rFonts w:ascii="Arial Narrow" w:hAnsi="Arial Narrow" w:cstheme="minorHAnsi"/>
                <w:b/>
              </w:rPr>
            </w:pPr>
            <w:ins w:id="42" w:author="Autor">
              <w:r w:rsidRPr="00E77A23">
                <w:rPr>
                  <w:rFonts w:cstheme="minorHAnsi"/>
                  <w:b/>
                  <w:bCs/>
                  <w:i/>
                  <w:color w:val="FF0000"/>
                  <w:sz w:val="12"/>
                  <w:szCs w:val="12"/>
                </w:rPr>
                <w:t>Túto časť žiadateľ vypĺňa len v prípade, ak pri všetkých svojich zákazkách na stavebné práce postupuje mimo zákona o verejnom obstarávaní.</w:t>
              </w:r>
            </w:ins>
          </w:p>
        </w:tc>
      </w:tr>
    </w:tbl>
    <w:p w14:paraId="2B385843" w14:textId="61B5452C" w:rsidR="00850756" w:rsidRPr="002B4658" w:rsidRDefault="00E77A23" w:rsidP="006869E8">
      <w:pPr>
        <w:pStyle w:val="Nadpis1"/>
        <w:spacing w:before="0" w:after="62" w:line="262" w:lineRule="auto"/>
        <w:rPr>
          <w:rFonts w:ascii="Calibri" w:hAnsi="Calibri" w:cs="Calibri"/>
          <w:b/>
          <w:sz w:val="28"/>
          <w:szCs w:val="28"/>
        </w:rPr>
      </w:pPr>
      <w:bookmarkStart w:id="43" w:name="_GoBack"/>
      <w:bookmarkEnd w:id="43"/>
      <w:ins w:id="44" w:author="Autor">
        <w:r>
          <w:rPr>
            <w:rFonts w:ascii="Calibri" w:hAnsi="Calibri" w:cs="Calibri"/>
            <w:b/>
            <w:sz w:val="28"/>
            <w:szCs w:val="28"/>
          </w:rPr>
          <w:t>13</w:t>
        </w:r>
      </w:ins>
      <w:r w:rsidR="006869E8">
        <w:rPr>
          <w:rFonts w:ascii="Calibri" w:hAnsi="Calibri" w:cs="Calibri"/>
          <w:b/>
          <w:sz w:val="28"/>
          <w:szCs w:val="28"/>
        </w:rPr>
        <w:t xml:space="preserve">. </w:t>
      </w:r>
      <w:r w:rsidR="00850756" w:rsidRPr="002B4658">
        <w:rPr>
          <w:rFonts w:ascii="Calibri" w:hAnsi="Calibri" w:cs="Calibri"/>
          <w:b/>
          <w:sz w:val="28"/>
          <w:szCs w:val="28"/>
        </w:rPr>
        <w:t xml:space="preserve">Zoznam príloh k žiadosti o zapojenie </w:t>
      </w:r>
      <w:r w:rsidR="00A433B0" w:rsidRPr="002B4658">
        <w:rPr>
          <w:rFonts w:ascii="Calibri" w:hAnsi="Calibri" w:cs="Calibri"/>
          <w:b/>
          <w:sz w:val="28"/>
          <w:szCs w:val="28"/>
        </w:rPr>
        <w:t xml:space="preserve">sa </w:t>
      </w:r>
      <w:r w:rsidR="00850756" w:rsidRPr="002B4658">
        <w:rPr>
          <w:rFonts w:ascii="Calibri" w:hAnsi="Calibri" w:cs="Calibri"/>
          <w:b/>
          <w:sz w:val="28"/>
          <w:szCs w:val="28"/>
        </w:rPr>
        <w:t>do národného projektu</w:t>
      </w:r>
    </w:p>
    <w:tbl>
      <w:tblPr>
        <w:tblStyle w:val="Mriekatabuky"/>
        <w:tblW w:w="9074" w:type="dxa"/>
        <w:tblLook w:val="04A0" w:firstRow="1" w:lastRow="0" w:firstColumn="1" w:lastColumn="0" w:noHBand="0" w:noVBand="1"/>
      </w:tblPr>
      <w:tblGrid>
        <w:gridCol w:w="920"/>
        <w:gridCol w:w="8154"/>
      </w:tblGrid>
      <w:tr w:rsidR="00190894" w:rsidRPr="002B4658" w14:paraId="4C30F2FA" w14:textId="77777777" w:rsidTr="00190894">
        <w:trPr>
          <w:trHeight w:val="249"/>
        </w:trPr>
        <w:tc>
          <w:tcPr>
            <w:tcW w:w="920" w:type="dxa"/>
            <w:shd w:val="clear" w:color="auto" w:fill="F2F2F2" w:themeFill="background1" w:themeFillShade="F2"/>
          </w:tcPr>
          <w:p w14:paraId="06273CC5" w14:textId="4C913949" w:rsidR="00190894" w:rsidRPr="002B4658" w:rsidRDefault="00190894" w:rsidP="00A433B0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B4658">
              <w:rPr>
                <w:rFonts w:ascii="Calibri" w:hAnsi="Calibri" w:cs="Calibri"/>
                <w:b/>
                <w:sz w:val="20"/>
                <w:szCs w:val="20"/>
              </w:rPr>
              <w:t>P. č.</w:t>
            </w:r>
          </w:p>
        </w:tc>
        <w:tc>
          <w:tcPr>
            <w:tcW w:w="8154" w:type="dxa"/>
            <w:shd w:val="clear" w:color="auto" w:fill="F2F2F2" w:themeFill="background1" w:themeFillShade="F2"/>
          </w:tcPr>
          <w:p w14:paraId="2A53014C" w14:textId="77777777" w:rsidR="00190894" w:rsidRPr="002B4658" w:rsidRDefault="00190894" w:rsidP="00AB234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B4658">
              <w:rPr>
                <w:rFonts w:ascii="Calibri" w:hAnsi="Calibri" w:cs="Calibri"/>
                <w:b/>
                <w:sz w:val="20"/>
                <w:szCs w:val="20"/>
              </w:rPr>
              <w:t>Názov prílohy</w:t>
            </w:r>
          </w:p>
        </w:tc>
      </w:tr>
      <w:tr w:rsidR="00190894" w:rsidRPr="002B4658" w14:paraId="1AB0EE99" w14:textId="77777777" w:rsidTr="00190894">
        <w:trPr>
          <w:trHeight w:val="249"/>
        </w:trPr>
        <w:tc>
          <w:tcPr>
            <w:tcW w:w="920" w:type="dxa"/>
          </w:tcPr>
          <w:p w14:paraId="0CE642AE" w14:textId="77777777" w:rsidR="00190894" w:rsidRPr="002B4658" w:rsidRDefault="00190894" w:rsidP="002C017A">
            <w:pPr>
              <w:pStyle w:val="Odsekzoznamu"/>
              <w:numPr>
                <w:ilvl w:val="0"/>
                <w:numId w:val="13"/>
              </w:numPr>
              <w:ind w:left="316" w:hanging="219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154" w:type="dxa"/>
            <w:vAlign w:val="center"/>
          </w:tcPr>
          <w:p w14:paraId="7898C93A" w14:textId="6D4B169B" w:rsidR="00190894" w:rsidRPr="002B4658" w:rsidRDefault="00190894" w:rsidP="00CE05A9">
            <w:pPr>
              <w:rPr>
                <w:rFonts w:ascii="Calibri" w:hAnsi="Calibri" w:cs="Calibri"/>
                <w:sz w:val="20"/>
                <w:szCs w:val="20"/>
              </w:rPr>
            </w:pPr>
            <w:r w:rsidRPr="002B4658">
              <w:rPr>
                <w:rFonts w:ascii="Calibri" w:hAnsi="Calibri" w:cs="Calibri"/>
                <w:sz w:val="20"/>
                <w:szCs w:val="20"/>
              </w:rPr>
              <w:t>Plnomocenstvo (ak relevantné)</w:t>
            </w:r>
          </w:p>
        </w:tc>
      </w:tr>
      <w:tr w:rsidR="00190894" w:rsidRPr="002B4658" w14:paraId="2CDB72F5" w14:textId="77777777" w:rsidTr="00190894">
        <w:trPr>
          <w:trHeight w:val="262"/>
        </w:trPr>
        <w:tc>
          <w:tcPr>
            <w:tcW w:w="920" w:type="dxa"/>
          </w:tcPr>
          <w:p w14:paraId="4F3EC810" w14:textId="77777777" w:rsidR="00190894" w:rsidRPr="002B4658" w:rsidRDefault="00190894" w:rsidP="002C017A">
            <w:pPr>
              <w:pStyle w:val="Odsekzoznamu"/>
              <w:numPr>
                <w:ilvl w:val="0"/>
                <w:numId w:val="13"/>
              </w:numPr>
              <w:ind w:left="316" w:hanging="219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154" w:type="dxa"/>
            <w:vAlign w:val="center"/>
          </w:tcPr>
          <w:p w14:paraId="368DF8D0" w14:textId="74AF2746" w:rsidR="00190894" w:rsidRPr="002B4658" w:rsidRDefault="00856EA4" w:rsidP="00CE05A9">
            <w:pPr>
              <w:rPr>
                <w:rFonts w:ascii="Calibri" w:hAnsi="Calibri" w:cs="Calibri"/>
                <w:sz w:val="20"/>
                <w:szCs w:val="20"/>
              </w:rPr>
            </w:pPr>
            <w:r w:rsidRPr="002B4658">
              <w:rPr>
                <w:rFonts w:ascii="Calibri" w:hAnsi="Calibri" w:cs="Calibri"/>
                <w:sz w:val="20"/>
                <w:szCs w:val="20"/>
              </w:rPr>
              <w:t>Podporná dokumentácia k oprávnenosti výdavkov</w:t>
            </w:r>
            <w:r w:rsidRPr="002B4658" w:rsidDel="00190894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</w:tr>
      <w:tr w:rsidR="00190894" w:rsidRPr="002B4658" w14:paraId="3F64E904" w14:textId="07F4D6BD" w:rsidTr="00190894">
        <w:trPr>
          <w:trHeight w:val="249"/>
        </w:trPr>
        <w:tc>
          <w:tcPr>
            <w:tcW w:w="920" w:type="dxa"/>
          </w:tcPr>
          <w:p w14:paraId="79D5F871" w14:textId="7BF48029" w:rsidR="00190894" w:rsidRPr="002B4658" w:rsidRDefault="00190894" w:rsidP="002C017A">
            <w:pPr>
              <w:pStyle w:val="Odsekzoznamu"/>
              <w:numPr>
                <w:ilvl w:val="0"/>
                <w:numId w:val="13"/>
              </w:numPr>
              <w:ind w:left="316" w:hanging="219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154" w:type="dxa"/>
            <w:vAlign w:val="center"/>
          </w:tcPr>
          <w:p w14:paraId="0F62BC1F" w14:textId="0828F982" w:rsidR="00190894" w:rsidRPr="002B4658" w:rsidRDefault="00A121DE" w:rsidP="004C673E">
            <w:pPr>
              <w:rPr>
                <w:rFonts w:ascii="Calibri" w:hAnsi="Calibri" w:cs="Calibri"/>
                <w:sz w:val="20"/>
                <w:szCs w:val="20"/>
              </w:rPr>
            </w:pPr>
            <w:r w:rsidRPr="002B4658">
              <w:rPr>
                <w:rFonts w:ascii="Calibri" w:hAnsi="Calibri" w:cs="Calibri"/>
                <w:iCs/>
                <w:sz w:val="20"/>
                <w:szCs w:val="20"/>
              </w:rPr>
              <w:t xml:space="preserve">Individuálny test štátnej pomoci na určenie režimu financovania </w:t>
            </w:r>
          </w:p>
        </w:tc>
      </w:tr>
      <w:tr w:rsidR="00190894" w:rsidRPr="002B4658" w14:paraId="60E88D0B" w14:textId="01AD7917" w:rsidTr="00190894">
        <w:trPr>
          <w:trHeight w:val="249"/>
        </w:trPr>
        <w:tc>
          <w:tcPr>
            <w:tcW w:w="920" w:type="dxa"/>
          </w:tcPr>
          <w:p w14:paraId="1D4C1260" w14:textId="12228CA9" w:rsidR="00190894" w:rsidRPr="002B4658" w:rsidRDefault="00190894" w:rsidP="002C017A">
            <w:pPr>
              <w:pStyle w:val="Odsekzoznamu"/>
              <w:numPr>
                <w:ilvl w:val="0"/>
                <w:numId w:val="13"/>
              </w:numPr>
              <w:ind w:left="316" w:hanging="219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154" w:type="dxa"/>
            <w:vAlign w:val="center"/>
          </w:tcPr>
          <w:p w14:paraId="0A69B123" w14:textId="26F8B084" w:rsidR="00190894" w:rsidRPr="002B4658" w:rsidRDefault="00A121DE" w:rsidP="00190894">
            <w:pPr>
              <w:rPr>
                <w:rFonts w:ascii="Calibri" w:hAnsi="Calibri" w:cs="Calibri"/>
                <w:sz w:val="20"/>
                <w:szCs w:val="20"/>
              </w:rPr>
            </w:pPr>
            <w:r w:rsidRPr="002B4658">
              <w:rPr>
                <w:rFonts w:ascii="Calibri" w:hAnsi="Calibri" w:cs="Calibri"/>
                <w:sz w:val="20"/>
                <w:szCs w:val="20"/>
              </w:rPr>
              <w:t xml:space="preserve">Finančná analýza pre stanovenie maximálnej výšky oprávnenej pomoci </w:t>
            </w:r>
            <w:r w:rsidR="00190894" w:rsidRPr="002B4658">
              <w:rPr>
                <w:rFonts w:ascii="Calibri" w:hAnsi="Calibri" w:cs="Calibri"/>
                <w:sz w:val="20"/>
                <w:szCs w:val="20"/>
              </w:rPr>
              <w:t xml:space="preserve">(ak relevantné) </w:t>
            </w:r>
          </w:p>
        </w:tc>
      </w:tr>
      <w:tr w:rsidR="00190894" w:rsidRPr="002B4658" w14:paraId="38D13101" w14:textId="77777777" w:rsidTr="00190894">
        <w:trPr>
          <w:trHeight w:val="249"/>
        </w:trPr>
        <w:tc>
          <w:tcPr>
            <w:tcW w:w="920" w:type="dxa"/>
          </w:tcPr>
          <w:p w14:paraId="5A13356D" w14:textId="77777777" w:rsidR="00190894" w:rsidRPr="002B4658" w:rsidRDefault="00190894" w:rsidP="002C017A">
            <w:pPr>
              <w:pStyle w:val="Odsekzoznamu"/>
              <w:numPr>
                <w:ilvl w:val="0"/>
                <w:numId w:val="13"/>
              </w:numPr>
              <w:ind w:left="316" w:hanging="219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154" w:type="dxa"/>
            <w:vAlign w:val="center"/>
          </w:tcPr>
          <w:p w14:paraId="2DF57888" w14:textId="7A653CCF" w:rsidR="00190894" w:rsidRPr="002B4658" w:rsidRDefault="00190894" w:rsidP="00190894">
            <w:pPr>
              <w:rPr>
                <w:rFonts w:ascii="Calibri" w:hAnsi="Calibri" w:cs="Calibri"/>
                <w:sz w:val="20"/>
                <w:szCs w:val="20"/>
              </w:rPr>
            </w:pPr>
            <w:r w:rsidRPr="002B4658">
              <w:rPr>
                <w:rFonts w:ascii="Calibri" w:hAnsi="Calibri" w:cs="Calibri"/>
                <w:sz w:val="20"/>
                <w:szCs w:val="20"/>
              </w:rPr>
              <w:t>Check-list – vyhlásenie o bezbariérovej prístupnosti</w:t>
            </w:r>
            <w:r w:rsidRPr="002B4658" w:rsidDel="0019089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2C017A"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="00A121DE" w:rsidRPr="002B4658">
              <w:rPr>
                <w:rFonts w:ascii="Calibri" w:hAnsi="Calibri" w:cs="Calibri"/>
                <w:sz w:val="20"/>
                <w:szCs w:val="20"/>
              </w:rPr>
              <w:t>debariérizácia kultúrnej stavby</w:t>
            </w:r>
            <w:r w:rsidR="00A121DE" w:rsidRPr="002B4658" w:rsidDel="00190894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</w:tr>
      <w:tr w:rsidR="00E77A23" w:rsidRPr="002B4658" w14:paraId="331E36C3" w14:textId="77777777" w:rsidTr="00190894">
        <w:trPr>
          <w:trHeight w:val="249"/>
          <w:ins w:id="45" w:author="Autor"/>
        </w:trPr>
        <w:tc>
          <w:tcPr>
            <w:tcW w:w="920" w:type="dxa"/>
          </w:tcPr>
          <w:p w14:paraId="2B351C68" w14:textId="77777777" w:rsidR="00E77A23" w:rsidRPr="002B4658" w:rsidRDefault="00E77A23" w:rsidP="002C017A">
            <w:pPr>
              <w:pStyle w:val="Odsekzoznamu"/>
              <w:numPr>
                <w:ilvl w:val="0"/>
                <w:numId w:val="13"/>
              </w:numPr>
              <w:ind w:left="316" w:hanging="219"/>
              <w:jc w:val="center"/>
              <w:rPr>
                <w:ins w:id="46" w:author="Autor"/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154" w:type="dxa"/>
            <w:vAlign w:val="center"/>
          </w:tcPr>
          <w:p w14:paraId="2F8F9A46" w14:textId="0318576D" w:rsidR="00E77A23" w:rsidRPr="002B4658" w:rsidRDefault="00E77A23" w:rsidP="00190894">
            <w:pPr>
              <w:rPr>
                <w:ins w:id="47" w:author="Autor"/>
                <w:rFonts w:ascii="Calibri" w:hAnsi="Calibri" w:cs="Calibri"/>
                <w:sz w:val="20"/>
                <w:szCs w:val="20"/>
              </w:rPr>
            </w:pPr>
            <w:ins w:id="48" w:author="Autor">
              <w:r>
                <w:rPr>
                  <w:rFonts w:ascii="Calibri" w:hAnsi="Calibri" w:cs="Calibri"/>
                  <w:sz w:val="20"/>
                  <w:szCs w:val="20"/>
                </w:rPr>
                <w:t>Podklady k preukázaniu splnenia kritérií posúdenia žiadosti (ak relevantné)</w:t>
              </w:r>
            </w:ins>
          </w:p>
        </w:tc>
      </w:tr>
    </w:tbl>
    <w:p w14:paraId="6E28E0F9" w14:textId="77777777" w:rsidR="00A121DE" w:rsidRPr="002B4658" w:rsidRDefault="00A121DE" w:rsidP="00E64F41">
      <w:pPr>
        <w:rPr>
          <w:rFonts w:ascii="Calibri" w:hAnsi="Calibri" w:cs="Calibri"/>
          <w:sz w:val="20"/>
          <w:szCs w:val="20"/>
        </w:rPr>
      </w:pPr>
    </w:p>
    <w:p w14:paraId="79D1F044" w14:textId="60F810F7" w:rsidR="00AC19C1" w:rsidRPr="002B4658" w:rsidRDefault="00E77A23" w:rsidP="00E77A23">
      <w:pPr>
        <w:pStyle w:val="Nadpis1"/>
        <w:spacing w:before="0" w:after="62" w:line="262" w:lineRule="auto"/>
        <w:ind w:left="142"/>
        <w:rPr>
          <w:rFonts w:ascii="Calibri" w:hAnsi="Calibri" w:cs="Calibri"/>
          <w:b/>
          <w:sz w:val="28"/>
          <w:szCs w:val="28"/>
        </w:rPr>
      </w:pPr>
      <w:ins w:id="49" w:author="Autor">
        <w:r>
          <w:rPr>
            <w:rFonts w:ascii="Calibri" w:hAnsi="Calibri" w:cs="Calibri"/>
            <w:b/>
            <w:sz w:val="28"/>
            <w:szCs w:val="28"/>
          </w:rPr>
          <w:t xml:space="preserve">14. </w:t>
        </w:r>
      </w:ins>
      <w:r w:rsidR="00AC19C1" w:rsidRPr="002B4658">
        <w:rPr>
          <w:rFonts w:ascii="Calibri" w:hAnsi="Calibri" w:cs="Calibri"/>
          <w:b/>
          <w:sz w:val="28"/>
          <w:szCs w:val="28"/>
        </w:rPr>
        <w:t>Čestné vyhlásenie žiadateľa</w:t>
      </w:r>
    </w:p>
    <w:p w14:paraId="05FB5BAA" w14:textId="350E90E1" w:rsidR="00AC19C1" w:rsidRPr="002B4658" w:rsidRDefault="00892991" w:rsidP="00CB444D">
      <w:pPr>
        <w:jc w:val="both"/>
        <w:rPr>
          <w:rFonts w:ascii="Calibri" w:hAnsi="Calibri" w:cs="Calibri"/>
          <w:sz w:val="20"/>
          <w:szCs w:val="20"/>
        </w:rPr>
      </w:pPr>
      <w:r w:rsidRPr="002B4658">
        <w:rPr>
          <w:rFonts w:ascii="Calibri" w:hAnsi="Calibri" w:cs="Calibri"/>
          <w:sz w:val="20"/>
          <w:szCs w:val="20"/>
        </w:rPr>
        <w:t xml:space="preserve">Ja, </w:t>
      </w:r>
      <w:r w:rsidR="002B4658" w:rsidRPr="002B4658">
        <w:rPr>
          <w:rFonts w:ascii="Calibri" w:hAnsi="Calibri" w:cs="Calibri"/>
          <w:sz w:val="20"/>
          <w:szCs w:val="20"/>
        </w:rPr>
        <w:t>dolu podpísaný</w:t>
      </w:r>
      <w:r w:rsidRPr="002B4658">
        <w:rPr>
          <w:rFonts w:ascii="Calibri" w:hAnsi="Calibri" w:cs="Calibri"/>
          <w:sz w:val="20"/>
          <w:szCs w:val="20"/>
        </w:rPr>
        <w:t xml:space="preserve"> štatutárny orgán ž</w:t>
      </w:r>
      <w:r w:rsidR="00162A2E" w:rsidRPr="002B4658">
        <w:rPr>
          <w:rFonts w:ascii="Calibri" w:hAnsi="Calibri" w:cs="Calibri"/>
          <w:sz w:val="20"/>
          <w:szCs w:val="20"/>
        </w:rPr>
        <w:t>iadateľa</w:t>
      </w:r>
      <w:r w:rsidR="00AC43D7" w:rsidRPr="002B4658">
        <w:rPr>
          <w:rFonts w:ascii="Calibri" w:hAnsi="Calibri" w:cs="Calibri"/>
          <w:sz w:val="20"/>
          <w:szCs w:val="20"/>
        </w:rPr>
        <w:t>/osoba splnomocnená k predloženiu ŽoZNP</w:t>
      </w:r>
      <w:r w:rsidR="00162A2E" w:rsidRPr="002B4658">
        <w:rPr>
          <w:rFonts w:ascii="Calibri" w:hAnsi="Calibri" w:cs="Calibri"/>
          <w:sz w:val="20"/>
          <w:szCs w:val="20"/>
        </w:rPr>
        <w:t xml:space="preserve"> čestne vyhlasujem, že</w:t>
      </w:r>
      <w:r w:rsidRPr="002B4658">
        <w:rPr>
          <w:rFonts w:ascii="Calibri" w:hAnsi="Calibri" w:cs="Calibri"/>
          <w:sz w:val="20"/>
          <w:szCs w:val="20"/>
        </w:rPr>
        <w:t>:</w:t>
      </w:r>
    </w:p>
    <w:p w14:paraId="6CCF394E" w14:textId="362B180F" w:rsidR="0012158C" w:rsidRPr="002B4658" w:rsidRDefault="0012158C" w:rsidP="00277AE0">
      <w:pPr>
        <w:numPr>
          <w:ilvl w:val="0"/>
          <w:numId w:val="4"/>
        </w:numPr>
        <w:spacing w:after="3" w:line="265" w:lineRule="auto"/>
        <w:ind w:left="284" w:right="14" w:hanging="247"/>
        <w:jc w:val="both"/>
        <w:rPr>
          <w:rFonts w:ascii="Calibri" w:hAnsi="Calibri" w:cs="Calibri"/>
          <w:b/>
          <w:sz w:val="20"/>
          <w:szCs w:val="20"/>
        </w:rPr>
      </w:pPr>
      <w:r w:rsidRPr="002B4658">
        <w:rPr>
          <w:rFonts w:ascii="Calibri" w:hAnsi="Calibri" w:cs="Calibri"/>
          <w:bCs/>
          <w:sz w:val="20"/>
          <w:szCs w:val="20"/>
        </w:rPr>
        <w:t>Všetky informácie obsiahnuté v</w:t>
      </w:r>
      <w:r w:rsidR="00AC43D7" w:rsidRPr="002B4658">
        <w:rPr>
          <w:rFonts w:ascii="Calibri" w:hAnsi="Calibri" w:cs="Calibri"/>
          <w:bCs/>
          <w:sz w:val="20"/>
          <w:szCs w:val="20"/>
        </w:rPr>
        <w:t> </w:t>
      </w:r>
      <w:r w:rsidR="00277AE0" w:rsidRPr="002B4658">
        <w:rPr>
          <w:rFonts w:ascii="Calibri" w:hAnsi="Calibri" w:cs="Calibri"/>
          <w:bCs/>
          <w:sz w:val="20"/>
          <w:szCs w:val="20"/>
        </w:rPr>
        <w:t xml:space="preserve">ŽoZNP </w:t>
      </w:r>
      <w:r w:rsidR="00AC43D7" w:rsidRPr="002B4658">
        <w:rPr>
          <w:rFonts w:ascii="Calibri" w:hAnsi="Calibri" w:cs="Calibri"/>
          <w:bCs/>
          <w:sz w:val="20"/>
          <w:szCs w:val="20"/>
        </w:rPr>
        <w:t>a všetkých jej prílohách</w:t>
      </w:r>
      <w:r w:rsidRPr="002B4658">
        <w:rPr>
          <w:rFonts w:ascii="Calibri" w:hAnsi="Calibri" w:cs="Calibri"/>
          <w:bCs/>
          <w:sz w:val="20"/>
          <w:szCs w:val="20"/>
        </w:rPr>
        <w:t xml:space="preserve"> sú úplné, pravdivé a správne. Spĺňam podmienky uvedené vo Výzve na zapojenie </w:t>
      </w:r>
      <w:r w:rsidR="002E1493" w:rsidRPr="002B4658">
        <w:rPr>
          <w:rFonts w:ascii="Calibri" w:hAnsi="Calibri" w:cs="Calibri"/>
          <w:bCs/>
          <w:sz w:val="20"/>
          <w:szCs w:val="20"/>
        </w:rPr>
        <w:t xml:space="preserve">sa </w:t>
      </w:r>
      <w:r w:rsidRPr="002B4658">
        <w:rPr>
          <w:rFonts w:ascii="Calibri" w:hAnsi="Calibri" w:cs="Calibri"/>
          <w:bCs/>
          <w:sz w:val="20"/>
          <w:szCs w:val="20"/>
        </w:rPr>
        <w:t xml:space="preserve">do národného projektu </w:t>
      </w:r>
      <w:r w:rsidRPr="002B4658">
        <w:rPr>
          <w:rFonts w:ascii="Calibri" w:eastAsia="Times New Roman" w:hAnsi="Calibri" w:cs="Calibri"/>
          <w:b/>
          <w:bCs/>
          <w:color w:val="000000" w:themeColor="text1"/>
          <w:sz w:val="20"/>
          <w:szCs w:val="20"/>
          <w:lang w:eastAsia="sk-SK"/>
        </w:rPr>
        <w:t>Obnova národných kultúrnych pamiatok vo vlastníctve štátu (NP NKP),</w:t>
      </w:r>
    </w:p>
    <w:p w14:paraId="3F816B56" w14:textId="77777777" w:rsidR="00277AE0" w:rsidRPr="002B4658" w:rsidRDefault="00277AE0" w:rsidP="00005713">
      <w:pPr>
        <w:spacing w:after="3" w:line="265" w:lineRule="auto"/>
        <w:ind w:left="284" w:right="14"/>
        <w:jc w:val="both"/>
        <w:rPr>
          <w:rFonts w:ascii="Calibri" w:hAnsi="Calibri" w:cs="Calibri"/>
          <w:b/>
          <w:sz w:val="20"/>
          <w:szCs w:val="20"/>
        </w:rPr>
      </w:pPr>
    </w:p>
    <w:p w14:paraId="4D15F5B7" w14:textId="2E46B8DD" w:rsidR="00277AE0" w:rsidRPr="002B4658" w:rsidRDefault="0012158C" w:rsidP="00005713">
      <w:pPr>
        <w:numPr>
          <w:ilvl w:val="0"/>
          <w:numId w:val="4"/>
        </w:numPr>
        <w:spacing w:after="3" w:line="265" w:lineRule="auto"/>
        <w:ind w:left="284" w:right="14" w:hanging="247"/>
        <w:jc w:val="both"/>
        <w:rPr>
          <w:rFonts w:ascii="Calibri" w:hAnsi="Calibri" w:cs="Calibri"/>
          <w:bCs/>
          <w:sz w:val="20"/>
          <w:szCs w:val="20"/>
        </w:rPr>
      </w:pPr>
      <w:r w:rsidRPr="002B4658">
        <w:rPr>
          <w:rFonts w:ascii="Calibri" w:hAnsi="Calibri" w:cs="Calibri"/>
          <w:bCs/>
          <w:sz w:val="20"/>
          <w:szCs w:val="20"/>
        </w:rPr>
        <w:t xml:space="preserve">Som si vedomý zodpovednosti za predloženie neúplných a nesprávnych údajov, pričom beriem na vedomie, že preukázanie opaku je spojené s rizikom možných následkov v rámci vyhodnocovania </w:t>
      </w:r>
      <w:r w:rsidR="00277AE0" w:rsidRPr="002B4658">
        <w:rPr>
          <w:rFonts w:ascii="Calibri" w:hAnsi="Calibri" w:cs="Calibri"/>
          <w:bCs/>
          <w:sz w:val="20"/>
          <w:szCs w:val="20"/>
        </w:rPr>
        <w:t xml:space="preserve">ŽoZPN </w:t>
      </w:r>
      <w:r w:rsidRPr="002B4658">
        <w:rPr>
          <w:rFonts w:ascii="Calibri" w:hAnsi="Calibri" w:cs="Calibri"/>
          <w:bCs/>
          <w:sz w:val="20"/>
          <w:szCs w:val="20"/>
        </w:rPr>
        <w:t>a/alebo počas zapojenia sa do projektu (napr. možnosť mimoriadneho ukončenia zmluvného vzťahu, vznik neoprávnených výdavkov)</w:t>
      </w:r>
      <w:r w:rsidR="00277AE0" w:rsidRPr="002B4658">
        <w:rPr>
          <w:rFonts w:ascii="Calibri" w:hAnsi="Calibri" w:cs="Calibri"/>
          <w:bCs/>
          <w:sz w:val="20"/>
          <w:szCs w:val="20"/>
        </w:rPr>
        <w:t>,</w:t>
      </w:r>
    </w:p>
    <w:p w14:paraId="40970BBB" w14:textId="1E7DA99F" w:rsidR="0012158C" w:rsidRPr="002B4658" w:rsidRDefault="0012158C" w:rsidP="00005713">
      <w:pPr>
        <w:spacing w:after="3" w:line="265" w:lineRule="auto"/>
        <w:ind w:left="426" w:right="14"/>
        <w:jc w:val="both"/>
        <w:rPr>
          <w:rFonts w:ascii="Calibri" w:hAnsi="Calibri" w:cs="Calibri"/>
          <w:b/>
          <w:sz w:val="20"/>
          <w:szCs w:val="20"/>
        </w:rPr>
      </w:pPr>
    </w:p>
    <w:p w14:paraId="16F83F15" w14:textId="5F98BC7B" w:rsidR="00892991" w:rsidRPr="002B4658" w:rsidRDefault="00892991" w:rsidP="00277AE0">
      <w:pPr>
        <w:numPr>
          <w:ilvl w:val="0"/>
          <w:numId w:val="4"/>
        </w:numPr>
        <w:spacing w:after="3" w:line="265" w:lineRule="auto"/>
        <w:ind w:left="284" w:right="14" w:hanging="247"/>
        <w:jc w:val="both"/>
        <w:rPr>
          <w:rFonts w:ascii="Calibri" w:hAnsi="Calibri" w:cs="Calibri"/>
          <w:sz w:val="20"/>
          <w:szCs w:val="20"/>
        </w:rPr>
      </w:pPr>
      <w:r w:rsidRPr="002B4658">
        <w:rPr>
          <w:rFonts w:ascii="Calibri" w:hAnsi="Calibri" w:cs="Calibri"/>
          <w:sz w:val="20"/>
          <w:szCs w:val="20"/>
        </w:rPr>
        <w:t>ŽoZNP je v súlade Chartou základných práv EÚ, princípmi rodovej rovnosti a nediskriminácie, zohľadňujúc potreby zabezpečenia prístupnosti pre osoby so zdravotným postihnutím podľa článku 9 nariadenia Európskeho parlamentu a Rady (EÚ) 2021/1060,</w:t>
      </w:r>
    </w:p>
    <w:p w14:paraId="0D733306" w14:textId="77777777" w:rsidR="007D4983" w:rsidRPr="002B4658" w:rsidRDefault="007D4983" w:rsidP="007D4983">
      <w:pPr>
        <w:spacing w:after="3" w:line="265" w:lineRule="auto"/>
        <w:ind w:left="284" w:right="14"/>
        <w:jc w:val="both"/>
        <w:rPr>
          <w:rFonts w:ascii="Calibri" w:hAnsi="Calibri" w:cs="Calibri"/>
          <w:sz w:val="20"/>
          <w:szCs w:val="20"/>
        </w:rPr>
      </w:pPr>
    </w:p>
    <w:p w14:paraId="0183A05E" w14:textId="55E0FFF1" w:rsidR="006706DF" w:rsidRPr="002B4658" w:rsidRDefault="006706DF" w:rsidP="00277AE0">
      <w:pPr>
        <w:numPr>
          <w:ilvl w:val="0"/>
          <w:numId w:val="4"/>
        </w:numPr>
        <w:spacing w:after="3" w:line="265" w:lineRule="auto"/>
        <w:ind w:left="284" w:right="14" w:hanging="247"/>
        <w:jc w:val="both"/>
        <w:rPr>
          <w:rFonts w:ascii="Calibri" w:hAnsi="Calibri" w:cs="Calibri"/>
          <w:sz w:val="20"/>
          <w:szCs w:val="20"/>
        </w:rPr>
      </w:pPr>
      <w:r w:rsidRPr="002B4658">
        <w:rPr>
          <w:rFonts w:ascii="Calibri" w:hAnsi="Calibri" w:cs="Calibri"/>
          <w:sz w:val="20"/>
          <w:szCs w:val="20"/>
        </w:rPr>
        <w:t>Zabezpečím</w:t>
      </w:r>
      <w:r w:rsidR="00DD12E6" w:rsidRPr="002B4658">
        <w:rPr>
          <w:rFonts w:ascii="Calibri" w:hAnsi="Calibri" w:cs="Calibri"/>
          <w:sz w:val="20"/>
          <w:szCs w:val="20"/>
        </w:rPr>
        <w:t xml:space="preserve"> uplatňovanie sociálnych aspektov</w:t>
      </w:r>
      <w:r w:rsidRPr="002B4658">
        <w:rPr>
          <w:rFonts w:ascii="Calibri" w:hAnsi="Calibri" w:cs="Calibri"/>
          <w:sz w:val="20"/>
          <w:szCs w:val="20"/>
        </w:rPr>
        <w:t xml:space="preserve"> </w:t>
      </w:r>
      <w:r w:rsidR="0094778A" w:rsidRPr="002B4658">
        <w:rPr>
          <w:rFonts w:ascii="Calibri" w:hAnsi="Calibri" w:cs="Calibri"/>
          <w:sz w:val="20"/>
          <w:szCs w:val="20"/>
        </w:rPr>
        <w:t>v súlade so znením podmienky č. 4 vo Výzve,</w:t>
      </w:r>
    </w:p>
    <w:p w14:paraId="0D47820D" w14:textId="77777777" w:rsidR="00C97C43" w:rsidRPr="002B4658" w:rsidRDefault="00C97C43" w:rsidP="00005713">
      <w:pPr>
        <w:spacing w:after="3" w:line="265" w:lineRule="auto"/>
        <w:ind w:left="284" w:right="14"/>
        <w:jc w:val="both"/>
        <w:rPr>
          <w:rFonts w:ascii="Calibri" w:hAnsi="Calibri" w:cs="Calibri"/>
          <w:sz w:val="20"/>
          <w:szCs w:val="20"/>
        </w:rPr>
      </w:pPr>
    </w:p>
    <w:p w14:paraId="14FED816" w14:textId="21624664" w:rsidR="0094778A" w:rsidRPr="002B4658" w:rsidRDefault="00C97C43" w:rsidP="00C97C43">
      <w:pPr>
        <w:numPr>
          <w:ilvl w:val="0"/>
          <w:numId w:val="4"/>
        </w:numPr>
        <w:spacing w:after="3" w:line="265" w:lineRule="auto"/>
        <w:ind w:left="284" w:right="14" w:hanging="247"/>
        <w:jc w:val="both"/>
        <w:rPr>
          <w:rFonts w:ascii="Calibri" w:hAnsi="Calibri" w:cs="Calibri"/>
          <w:sz w:val="20"/>
          <w:szCs w:val="20"/>
        </w:rPr>
      </w:pPr>
      <w:r w:rsidRPr="002B4658">
        <w:rPr>
          <w:rFonts w:ascii="Calibri" w:hAnsi="Calibri" w:cs="Calibri"/>
          <w:sz w:val="20"/>
          <w:szCs w:val="20"/>
        </w:rPr>
        <w:t>S</w:t>
      </w:r>
      <w:r w:rsidR="0094778A" w:rsidRPr="002B4658">
        <w:rPr>
          <w:rFonts w:ascii="Calibri" w:hAnsi="Calibri" w:cs="Calibri"/>
          <w:sz w:val="20"/>
          <w:szCs w:val="20"/>
        </w:rPr>
        <w:t xml:space="preserve">om si vedomý skutočnosti, že projekt realizovaný v rámci tejto výzvy musí byť v súlade so zásadou „nespôsobovať významnú škodu“, čo znamená, že realizácia projektu nemôže výrazne narušiť žiaden z environmentálnych cieľov uvedených v čl. 17 nariadenia Európskeho parlamentu a Rady (EÚ) 2020/852 z 18. júna 2020 o vytvorení rámca na uľahčenie udržateľných investícií a o zmene nariadenia (EÚ) 2019/2088 v platnom znení. Zároveň sa zaväzujem preukázať splnenie požiadaviek vyplývajúcich z tejto povinnosti spôsobom a v lehotách stanovených v tejto výzve, zmluve </w:t>
      </w:r>
      <w:r w:rsidR="00A6084F" w:rsidRPr="002B4658">
        <w:rPr>
          <w:rFonts w:ascii="Calibri" w:hAnsi="Calibri" w:cs="Calibri"/>
          <w:sz w:val="20"/>
          <w:szCs w:val="20"/>
        </w:rPr>
        <w:t xml:space="preserve">o </w:t>
      </w:r>
      <w:r w:rsidR="003F3FC4" w:rsidRPr="002B4658">
        <w:rPr>
          <w:rFonts w:ascii="Calibri" w:hAnsi="Calibri" w:cs="Calibri"/>
          <w:sz w:val="20"/>
          <w:szCs w:val="20"/>
        </w:rPr>
        <w:t>spolupráci</w:t>
      </w:r>
      <w:r w:rsidR="0094778A" w:rsidRPr="002B4658">
        <w:rPr>
          <w:rFonts w:ascii="Calibri" w:hAnsi="Calibri" w:cs="Calibri"/>
          <w:sz w:val="20"/>
          <w:szCs w:val="20"/>
        </w:rPr>
        <w:t xml:space="preserve"> a dokumentoch, na ktoré sa zmluva odvoláva;</w:t>
      </w:r>
    </w:p>
    <w:p w14:paraId="64D5490F" w14:textId="77777777" w:rsidR="00277AE0" w:rsidRPr="002B4658" w:rsidRDefault="00277AE0" w:rsidP="00005713">
      <w:pPr>
        <w:spacing w:after="3" w:line="265" w:lineRule="auto"/>
        <w:ind w:left="284" w:right="14" w:hanging="247"/>
        <w:jc w:val="both"/>
        <w:rPr>
          <w:rFonts w:ascii="Calibri" w:hAnsi="Calibri" w:cs="Calibri"/>
          <w:b/>
          <w:sz w:val="20"/>
          <w:szCs w:val="20"/>
        </w:rPr>
      </w:pPr>
    </w:p>
    <w:p w14:paraId="0C2BB142" w14:textId="31CEE61F" w:rsidR="00277AE0" w:rsidRPr="002B4658" w:rsidRDefault="00277AE0" w:rsidP="00005713">
      <w:pPr>
        <w:numPr>
          <w:ilvl w:val="0"/>
          <w:numId w:val="4"/>
        </w:numPr>
        <w:spacing w:after="3" w:line="265" w:lineRule="auto"/>
        <w:ind w:left="284" w:right="14" w:hanging="247"/>
        <w:jc w:val="both"/>
        <w:rPr>
          <w:rFonts w:ascii="Calibri" w:hAnsi="Calibri" w:cs="Calibri"/>
          <w:sz w:val="20"/>
          <w:szCs w:val="20"/>
        </w:rPr>
      </w:pPr>
      <w:r w:rsidRPr="002B4658">
        <w:rPr>
          <w:rFonts w:ascii="Calibri" w:hAnsi="Calibri" w:cs="Calibri"/>
          <w:sz w:val="20"/>
          <w:szCs w:val="20"/>
        </w:rPr>
        <w:t>N</w:t>
      </w:r>
      <w:r w:rsidR="00892991" w:rsidRPr="002B4658">
        <w:rPr>
          <w:rFonts w:ascii="Calibri" w:hAnsi="Calibri" w:cs="Calibri"/>
          <w:sz w:val="20"/>
          <w:szCs w:val="20"/>
        </w:rPr>
        <w:t xml:space="preserve">a oprávnené výdavky uvedené v projekte nečerpám inú pomoc, resp. čerpanie inej pomoci je v súlade s pravidlami kumulácie ustanovenými v príslušných právnych predpisov poskytovania štátnej pomoci a na tieto výdavky v minulosti nebol poskytnutý príspevok  </w:t>
      </w:r>
      <w:r w:rsidR="00624139" w:rsidRPr="002B4658">
        <w:rPr>
          <w:rFonts w:ascii="Calibri" w:hAnsi="Calibri" w:cs="Calibri"/>
          <w:sz w:val="20"/>
          <w:szCs w:val="20"/>
        </w:rPr>
        <w:t>zo všeobecného rozpočtu EÚ</w:t>
      </w:r>
      <w:r w:rsidRPr="002B4658">
        <w:rPr>
          <w:rFonts w:ascii="Calibri" w:hAnsi="Calibri" w:cs="Calibri"/>
          <w:sz w:val="20"/>
          <w:szCs w:val="20"/>
        </w:rPr>
        <w:t>,</w:t>
      </w:r>
    </w:p>
    <w:p w14:paraId="71A02642" w14:textId="77777777" w:rsidR="007D4983" w:rsidRPr="002B4658" w:rsidRDefault="007D4983" w:rsidP="007D4983">
      <w:pPr>
        <w:spacing w:after="3" w:line="265" w:lineRule="auto"/>
        <w:ind w:left="284" w:right="14"/>
        <w:jc w:val="both"/>
        <w:rPr>
          <w:rFonts w:ascii="Calibri" w:hAnsi="Calibri" w:cs="Calibri"/>
          <w:sz w:val="20"/>
          <w:szCs w:val="20"/>
        </w:rPr>
      </w:pPr>
    </w:p>
    <w:p w14:paraId="26BDBB0D" w14:textId="3E417E89" w:rsidR="007D4983" w:rsidRPr="002B4658" w:rsidRDefault="007D4983" w:rsidP="00005713">
      <w:pPr>
        <w:numPr>
          <w:ilvl w:val="0"/>
          <w:numId w:val="4"/>
        </w:numPr>
        <w:spacing w:after="3" w:line="265" w:lineRule="auto"/>
        <w:ind w:left="284" w:right="14" w:hanging="247"/>
        <w:jc w:val="both"/>
        <w:rPr>
          <w:rFonts w:ascii="Calibri" w:hAnsi="Calibri" w:cs="Calibri"/>
          <w:sz w:val="20"/>
          <w:szCs w:val="20"/>
        </w:rPr>
      </w:pPr>
      <w:r w:rsidRPr="002B4658">
        <w:rPr>
          <w:rFonts w:ascii="Calibri" w:hAnsi="Calibri" w:cs="Calibri"/>
          <w:sz w:val="20"/>
          <w:szCs w:val="20"/>
        </w:rPr>
        <w:t>Fyzická realizácia obnovy NKP nebola ukončená pred 18.11.2024,</w:t>
      </w:r>
    </w:p>
    <w:p w14:paraId="1C8DB233" w14:textId="77777777" w:rsidR="007D4983" w:rsidRPr="002B4658" w:rsidRDefault="007D4983" w:rsidP="007D4983">
      <w:pPr>
        <w:spacing w:after="3" w:line="265" w:lineRule="auto"/>
        <w:ind w:left="284" w:right="14"/>
        <w:jc w:val="both"/>
        <w:rPr>
          <w:rFonts w:ascii="Calibri" w:hAnsi="Calibri" w:cs="Calibri"/>
          <w:sz w:val="20"/>
          <w:szCs w:val="20"/>
        </w:rPr>
      </w:pPr>
    </w:p>
    <w:p w14:paraId="72C5C90A" w14:textId="0B972A2E" w:rsidR="00277AE0" w:rsidRPr="002B4658" w:rsidRDefault="00277AE0" w:rsidP="00005713">
      <w:pPr>
        <w:numPr>
          <w:ilvl w:val="0"/>
          <w:numId w:val="4"/>
        </w:numPr>
        <w:spacing w:after="3" w:line="265" w:lineRule="auto"/>
        <w:ind w:left="284" w:right="14" w:hanging="247"/>
        <w:jc w:val="both"/>
        <w:rPr>
          <w:rFonts w:ascii="Calibri" w:hAnsi="Calibri" w:cs="Calibri"/>
          <w:sz w:val="20"/>
          <w:szCs w:val="20"/>
        </w:rPr>
      </w:pPr>
      <w:r w:rsidRPr="002B4658">
        <w:rPr>
          <w:rFonts w:ascii="Calibri" w:hAnsi="Calibri" w:cs="Calibri"/>
          <w:sz w:val="20"/>
          <w:szCs w:val="20"/>
        </w:rPr>
        <w:t>Zabezpečím finančné prostriedky na spolufinancovanie projektu tak, aby nebola ohrozená jeho implementácia (relevantné napr. v prípade nižšej intenzity pomoci ako 100 % v prípade projektov realizovaných pod schémou štátnej pomoci alebo v prípade vzniku neoprávnených výdavkov počas realizácie projektu)</w:t>
      </w:r>
      <w:r w:rsidR="007D4983" w:rsidRPr="002B4658">
        <w:rPr>
          <w:rFonts w:ascii="Calibri" w:hAnsi="Calibri" w:cs="Calibri"/>
          <w:sz w:val="20"/>
          <w:szCs w:val="20"/>
        </w:rPr>
        <w:t>.</w:t>
      </w:r>
    </w:p>
    <w:p w14:paraId="4EFD8C52" w14:textId="62EBAEE7" w:rsidR="00277AE0" w:rsidRPr="002B4658" w:rsidRDefault="00277AE0" w:rsidP="00005713">
      <w:pPr>
        <w:rPr>
          <w:rFonts w:ascii="Calibri" w:hAnsi="Calibri" w:cs="Calibri"/>
          <w:color w:val="FF0000"/>
          <w:sz w:val="20"/>
          <w:szCs w:val="20"/>
        </w:rPr>
      </w:pPr>
    </w:p>
    <w:p w14:paraId="06A1B64D" w14:textId="7E9835C2" w:rsidR="00C97C43" w:rsidRPr="002B4658" w:rsidRDefault="00C97C43" w:rsidP="00005713">
      <w:pPr>
        <w:rPr>
          <w:rFonts w:ascii="Calibri" w:hAnsi="Calibri" w:cs="Calibri"/>
          <w:b/>
          <w:color w:val="FF0000"/>
          <w:sz w:val="20"/>
          <w:szCs w:val="20"/>
        </w:rPr>
      </w:pPr>
      <w:r w:rsidRPr="002B4658">
        <w:rPr>
          <w:rFonts w:ascii="Calibri" w:hAnsi="Calibri" w:cs="Calibri"/>
          <w:b/>
          <w:color w:val="FF0000"/>
          <w:sz w:val="20"/>
          <w:szCs w:val="20"/>
        </w:rPr>
        <w:lastRenderedPageBreak/>
        <w:t>V prípade projektov, ktoré podliehajú podmienkam štátnej pomoci, je žiadateľ povinný uviesť aj nasledujúce čestné vyhlásenia:</w:t>
      </w:r>
    </w:p>
    <w:p w14:paraId="09C6AD02" w14:textId="4B47611B" w:rsidR="00C97C43" w:rsidRPr="002B4658" w:rsidRDefault="00C97C43" w:rsidP="00C97C43">
      <w:pPr>
        <w:numPr>
          <w:ilvl w:val="0"/>
          <w:numId w:val="4"/>
        </w:numPr>
        <w:spacing w:after="3" w:line="265" w:lineRule="auto"/>
        <w:ind w:left="284" w:right="14" w:hanging="284"/>
        <w:jc w:val="both"/>
        <w:rPr>
          <w:rFonts w:ascii="Calibri" w:hAnsi="Calibri" w:cs="Calibri"/>
          <w:sz w:val="20"/>
          <w:szCs w:val="20"/>
        </w:rPr>
      </w:pPr>
      <w:r w:rsidRPr="002B4658">
        <w:rPr>
          <w:rFonts w:ascii="Calibri" w:hAnsi="Calibri" w:cs="Calibri"/>
          <w:sz w:val="20"/>
          <w:szCs w:val="20"/>
        </w:rPr>
        <w:t>Spĺňam, ako aj ŽoZNP spĺňa podmienky týkajúce sa štátnej pomoci a vyplývajúce z príslušnej schémy štátnej pomoci a nesiem plnú právnu zodpovednosť za dodržanie podmienok vyplývajúcich zo schémy štátnej pomoci a za situácie, ak v rámci projektu dôjde k poskytnutiu inej formy výhody, ktorá na základe Zmluvy o fungovaní EÚ znamená porušenie pravidiel týkajúcich sa štátnej pomoci;</w:t>
      </w:r>
    </w:p>
    <w:p w14:paraId="0C652E44" w14:textId="77777777" w:rsidR="00195835" w:rsidRPr="002B4658" w:rsidRDefault="00195835" w:rsidP="00195835">
      <w:pPr>
        <w:spacing w:after="3" w:line="265" w:lineRule="auto"/>
        <w:ind w:left="284" w:right="14"/>
        <w:jc w:val="both"/>
        <w:rPr>
          <w:rFonts w:ascii="Calibri" w:hAnsi="Calibri" w:cs="Calibri"/>
          <w:sz w:val="20"/>
          <w:szCs w:val="20"/>
        </w:rPr>
      </w:pPr>
    </w:p>
    <w:p w14:paraId="46D8C40E" w14:textId="13CF50AD" w:rsidR="00195835" w:rsidRPr="002B4658" w:rsidRDefault="00195835" w:rsidP="00C97C43">
      <w:pPr>
        <w:numPr>
          <w:ilvl w:val="0"/>
          <w:numId w:val="4"/>
        </w:numPr>
        <w:spacing w:after="3" w:line="265" w:lineRule="auto"/>
        <w:ind w:left="284" w:right="14" w:hanging="284"/>
        <w:jc w:val="both"/>
        <w:rPr>
          <w:rFonts w:ascii="Calibri" w:hAnsi="Calibri" w:cs="Calibri"/>
          <w:sz w:val="20"/>
          <w:szCs w:val="20"/>
        </w:rPr>
      </w:pPr>
      <w:r w:rsidRPr="002B4658">
        <w:rPr>
          <w:rFonts w:ascii="Calibri" w:hAnsi="Calibri" w:cs="Calibri"/>
          <w:sz w:val="20"/>
          <w:szCs w:val="20"/>
        </w:rPr>
        <w:t>Nie som podnikom v ťažkostiach v zmysle čl. 2 ods. 18 nariadenia o skupinových výnimkách;</w:t>
      </w:r>
    </w:p>
    <w:p w14:paraId="61049F18" w14:textId="77777777" w:rsidR="00C97C43" w:rsidRPr="002B4658" w:rsidRDefault="00C97C43" w:rsidP="00005713">
      <w:pPr>
        <w:spacing w:after="3" w:line="265" w:lineRule="auto"/>
        <w:ind w:left="284" w:right="14"/>
        <w:jc w:val="both"/>
        <w:rPr>
          <w:rFonts w:ascii="Calibri" w:hAnsi="Calibri" w:cs="Calibri"/>
          <w:sz w:val="20"/>
          <w:szCs w:val="20"/>
        </w:rPr>
      </w:pPr>
    </w:p>
    <w:p w14:paraId="25E7C965" w14:textId="15440F2A" w:rsidR="00C97C43" w:rsidRPr="002B4658" w:rsidRDefault="00C97C43" w:rsidP="00C97C43">
      <w:pPr>
        <w:numPr>
          <w:ilvl w:val="0"/>
          <w:numId w:val="4"/>
        </w:numPr>
        <w:spacing w:after="3" w:line="265" w:lineRule="auto"/>
        <w:ind w:left="284" w:right="14" w:hanging="284"/>
        <w:jc w:val="both"/>
        <w:rPr>
          <w:rFonts w:ascii="Calibri" w:hAnsi="Calibri" w:cs="Calibri"/>
          <w:sz w:val="20"/>
          <w:szCs w:val="20"/>
        </w:rPr>
      </w:pPr>
      <w:r w:rsidRPr="002B4658">
        <w:rPr>
          <w:rFonts w:ascii="Calibri" w:hAnsi="Calibri" w:cs="Calibri"/>
          <w:sz w:val="20"/>
          <w:szCs w:val="20"/>
        </w:rPr>
        <w:t>Nenárokuje sa voči mne vrátenie štátnej pomoci na základe rozhodnutia Európskej komisie, v ktorom bola táto štátna pomoc označená za neoprávnenú a nezlučiteľnú so spoločným trhom;</w:t>
      </w:r>
    </w:p>
    <w:p w14:paraId="64F5F34F" w14:textId="77777777" w:rsidR="00C97C43" w:rsidRPr="002B4658" w:rsidRDefault="00C97C43" w:rsidP="00005713">
      <w:pPr>
        <w:spacing w:after="3" w:line="265" w:lineRule="auto"/>
        <w:ind w:left="284" w:right="14"/>
        <w:jc w:val="both"/>
        <w:rPr>
          <w:rFonts w:ascii="Calibri" w:hAnsi="Calibri" w:cs="Calibri"/>
          <w:sz w:val="20"/>
          <w:szCs w:val="20"/>
        </w:rPr>
      </w:pPr>
    </w:p>
    <w:p w14:paraId="735AFED4" w14:textId="2E1B0951" w:rsidR="00C97C43" w:rsidRPr="002B4658" w:rsidRDefault="00C97C43" w:rsidP="00C97C43">
      <w:pPr>
        <w:numPr>
          <w:ilvl w:val="0"/>
          <w:numId w:val="4"/>
        </w:numPr>
        <w:spacing w:after="3" w:line="265" w:lineRule="auto"/>
        <w:ind w:left="284" w:right="14" w:hanging="284"/>
        <w:jc w:val="both"/>
        <w:rPr>
          <w:rFonts w:ascii="Calibri" w:hAnsi="Calibri" w:cs="Calibri"/>
          <w:sz w:val="20"/>
          <w:szCs w:val="20"/>
        </w:rPr>
      </w:pPr>
      <w:r w:rsidRPr="002B4658">
        <w:rPr>
          <w:rFonts w:ascii="Calibri" w:hAnsi="Calibri" w:cs="Calibri"/>
          <w:sz w:val="20"/>
          <w:szCs w:val="20"/>
        </w:rPr>
        <w:t>Beriem na vedomie, že pomoc v rámci projektu, resp. jeho časti sa neposkytuje na odvetvia a činnosti, na ktoré sa pomoc v zmysle relevantnej právnej úpravy nevzťahuje;</w:t>
      </w:r>
    </w:p>
    <w:p w14:paraId="4B48C9A8" w14:textId="77777777" w:rsidR="00C97C43" w:rsidRPr="002B4658" w:rsidRDefault="00C97C43" w:rsidP="00005713">
      <w:pPr>
        <w:spacing w:after="3" w:line="265" w:lineRule="auto"/>
        <w:ind w:left="284" w:right="14"/>
        <w:jc w:val="both"/>
        <w:rPr>
          <w:rFonts w:ascii="Calibri" w:hAnsi="Calibri" w:cs="Calibri"/>
          <w:sz w:val="20"/>
          <w:szCs w:val="20"/>
        </w:rPr>
      </w:pPr>
    </w:p>
    <w:p w14:paraId="4DFE247E" w14:textId="7C570FDF" w:rsidR="00277AE0" w:rsidRPr="002B4658" w:rsidRDefault="00C97C43" w:rsidP="00005713">
      <w:pPr>
        <w:numPr>
          <w:ilvl w:val="0"/>
          <w:numId w:val="4"/>
        </w:numPr>
        <w:spacing w:after="3" w:line="265" w:lineRule="auto"/>
        <w:ind w:left="284" w:right="14" w:hanging="284"/>
        <w:jc w:val="both"/>
        <w:rPr>
          <w:rFonts w:ascii="Calibri" w:hAnsi="Calibri" w:cs="Calibri"/>
          <w:sz w:val="20"/>
          <w:szCs w:val="20"/>
        </w:rPr>
      </w:pPr>
      <w:r w:rsidRPr="002B4658">
        <w:rPr>
          <w:rFonts w:ascii="Calibri" w:hAnsi="Calibri" w:cs="Calibri"/>
          <w:sz w:val="20"/>
          <w:szCs w:val="20"/>
        </w:rPr>
        <w:t xml:space="preserve">Ak </w:t>
      </w:r>
      <w:r w:rsidR="009F621B" w:rsidRPr="002B4658">
        <w:rPr>
          <w:rFonts w:ascii="Calibri" w:hAnsi="Calibri" w:cs="Calibri"/>
          <w:sz w:val="20"/>
          <w:szCs w:val="20"/>
        </w:rPr>
        <w:t>žiadateľ</w:t>
      </w:r>
      <w:r w:rsidRPr="002B4658">
        <w:rPr>
          <w:rFonts w:ascii="Calibri" w:hAnsi="Calibri" w:cs="Calibri"/>
          <w:sz w:val="20"/>
          <w:szCs w:val="20"/>
        </w:rPr>
        <w:t xml:space="preserve"> pôsobí v jednom zo sektorov, na ktorý sa pomoc v zmysle relevantnej právnej úpravy nevzťahuje a zároveň pôsobí v jednom alebo viacerých iných sektoroch alebo vykonáva iné činnosti, ktoré patria do rozsahu pôsobnosti príslušnej schémy štátnej pomoci, beriem na vedomie, že pomoc poskytovaná v súvislosti s realizáciou oprávneného projektu nemôže byť využitá na podporu aktivít spadajúcich do sektoru vylúčeného z rozsahu príslušnej schémy štátnej pomoci, pričom uvedené zabezpečím primeranými prostriedkami, ako je oddelenie činností alebo oddelenie účtov;</w:t>
      </w:r>
    </w:p>
    <w:p w14:paraId="14CD94C9" w14:textId="77777777" w:rsidR="00190894" w:rsidRPr="002B4658" w:rsidRDefault="00190894" w:rsidP="00CB444D">
      <w:pPr>
        <w:spacing w:after="0"/>
        <w:jc w:val="both"/>
        <w:rPr>
          <w:rFonts w:ascii="Calibri" w:hAnsi="Calibri" w:cs="Calibri"/>
          <w:sz w:val="20"/>
          <w:szCs w:val="20"/>
        </w:rPr>
      </w:pPr>
    </w:p>
    <w:p w14:paraId="1E6BDBD5" w14:textId="3F6B5CA2" w:rsidR="00892991" w:rsidRPr="002B4658" w:rsidRDefault="00892991" w:rsidP="00CB444D">
      <w:pPr>
        <w:spacing w:after="0"/>
        <w:jc w:val="both"/>
        <w:rPr>
          <w:rFonts w:ascii="Calibri" w:hAnsi="Calibri" w:cs="Calibri"/>
          <w:sz w:val="20"/>
          <w:szCs w:val="20"/>
        </w:rPr>
      </w:pPr>
      <w:r w:rsidRPr="002B4658">
        <w:rPr>
          <w:rFonts w:ascii="Calibri" w:hAnsi="Calibri" w:cs="Calibri"/>
          <w:sz w:val="20"/>
          <w:szCs w:val="20"/>
        </w:rPr>
        <w:t xml:space="preserve">Zaväzujem sa bezodkladne písomne informovať MK SR  o všetkých zmenách, ktoré sa týkajú údajov a skutočností uvedených v ŽoZNP a jej prílohách. </w:t>
      </w:r>
    </w:p>
    <w:p w14:paraId="2ADD307B" w14:textId="77777777" w:rsidR="00CB444D" w:rsidRPr="002B4658" w:rsidRDefault="00CB444D" w:rsidP="00CB444D">
      <w:pPr>
        <w:rPr>
          <w:rFonts w:ascii="Calibri" w:hAnsi="Calibri" w:cs="Calibri"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CB444D" w:rsidRPr="002B4658" w14:paraId="79BF9457" w14:textId="77777777" w:rsidTr="003F3678">
        <w:tc>
          <w:tcPr>
            <w:tcW w:w="1812" w:type="dxa"/>
            <w:shd w:val="clear" w:color="auto" w:fill="F2F2F2" w:themeFill="background1" w:themeFillShade="F2"/>
          </w:tcPr>
          <w:p w14:paraId="029997B5" w14:textId="77777777" w:rsidR="00CB444D" w:rsidRPr="002B4658" w:rsidRDefault="00CB444D" w:rsidP="00CB444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B4658">
              <w:rPr>
                <w:rFonts w:ascii="Calibri" w:hAnsi="Calibri" w:cs="Calibri"/>
                <w:b/>
                <w:sz w:val="20"/>
                <w:szCs w:val="20"/>
              </w:rPr>
              <w:t>Miesto podpisu</w:t>
            </w:r>
          </w:p>
        </w:tc>
        <w:tc>
          <w:tcPr>
            <w:tcW w:w="1812" w:type="dxa"/>
            <w:shd w:val="clear" w:color="auto" w:fill="F2F2F2" w:themeFill="background1" w:themeFillShade="F2"/>
          </w:tcPr>
          <w:p w14:paraId="595DB6FF" w14:textId="77777777" w:rsidR="00CB444D" w:rsidRPr="002B4658" w:rsidRDefault="00CB444D" w:rsidP="00CB444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B4658">
              <w:rPr>
                <w:rFonts w:ascii="Calibri" w:hAnsi="Calibri" w:cs="Calibri"/>
                <w:b/>
                <w:sz w:val="20"/>
                <w:szCs w:val="20"/>
              </w:rPr>
              <w:t>Dátum podpisu</w:t>
            </w:r>
          </w:p>
        </w:tc>
        <w:tc>
          <w:tcPr>
            <w:tcW w:w="1812" w:type="dxa"/>
            <w:shd w:val="clear" w:color="auto" w:fill="F2F2F2" w:themeFill="background1" w:themeFillShade="F2"/>
          </w:tcPr>
          <w:p w14:paraId="7B422FF9" w14:textId="77777777" w:rsidR="00CB444D" w:rsidRPr="002B4658" w:rsidRDefault="00CB444D" w:rsidP="00CB444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B4658">
              <w:rPr>
                <w:rFonts w:ascii="Calibri" w:hAnsi="Calibri" w:cs="Calibri"/>
                <w:b/>
                <w:sz w:val="20"/>
                <w:szCs w:val="20"/>
              </w:rPr>
              <w:t>Titl., meno a priezvisko štatutárneho orgánu</w:t>
            </w:r>
          </w:p>
        </w:tc>
        <w:tc>
          <w:tcPr>
            <w:tcW w:w="1813" w:type="dxa"/>
            <w:shd w:val="clear" w:color="auto" w:fill="F2F2F2" w:themeFill="background1" w:themeFillShade="F2"/>
          </w:tcPr>
          <w:p w14:paraId="35376469" w14:textId="7B9831DE" w:rsidR="00CB444D" w:rsidRPr="002B4658" w:rsidRDefault="00190894" w:rsidP="00CB444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B4658">
              <w:rPr>
                <w:rFonts w:ascii="Calibri" w:hAnsi="Calibri" w:cs="Calibri"/>
                <w:b/>
                <w:sz w:val="20"/>
                <w:szCs w:val="20"/>
              </w:rPr>
              <w:t>Žiadateľ</w:t>
            </w:r>
          </w:p>
        </w:tc>
        <w:tc>
          <w:tcPr>
            <w:tcW w:w="1813" w:type="dxa"/>
            <w:shd w:val="clear" w:color="auto" w:fill="F2F2F2" w:themeFill="background1" w:themeFillShade="F2"/>
          </w:tcPr>
          <w:p w14:paraId="2913DADA" w14:textId="77777777" w:rsidR="00CB444D" w:rsidRPr="002B4658" w:rsidRDefault="00CB444D" w:rsidP="00CB444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B4658">
              <w:rPr>
                <w:rFonts w:ascii="Calibri" w:hAnsi="Calibri" w:cs="Calibri"/>
                <w:b/>
                <w:sz w:val="20"/>
                <w:szCs w:val="20"/>
              </w:rPr>
              <w:t>Podpis</w:t>
            </w:r>
          </w:p>
        </w:tc>
      </w:tr>
      <w:tr w:rsidR="00CB444D" w:rsidRPr="002B4658" w14:paraId="0B13E8F5" w14:textId="77777777" w:rsidTr="00CB444D">
        <w:tc>
          <w:tcPr>
            <w:tcW w:w="1812" w:type="dxa"/>
          </w:tcPr>
          <w:p w14:paraId="45AAC1D2" w14:textId="77777777" w:rsidR="00CB444D" w:rsidRPr="002B4658" w:rsidRDefault="00CB444D" w:rsidP="00CB444D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42DA64A3" w14:textId="77777777" w:rsidR="00CB444D" w:rsidRPr="002B4658" w:rsidRDefault="00CB444D" w:rsidP="00CB444D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4F53A8C4" w14:textId="77777777" w:rsidR="0083613D" w:rsidRPr="002B4658" w:rsidRDefault="0083613D" w:rsidP="00CB444D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577E4217" w14:textId="77777777" w:rsidR="0083613D" w:rsidRPr="002B4658" w:rsidRDefault="0083613D" w:rsidP="00CB444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12" w:type="dxa"/>
          </w:tcPr>
          <w:p w14:paraId="21BA52DC" w14:textId="77777777" w:rsidR="00CB444D" w:rsidRPr="002B4658" w:rsidRDefault="00CB444D" w:rsidP="00CB444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12" w:type="dxa"/>
          </w:tcPr>
          <w:p w14:paraId="040987FC" w14:textId="77777777" w:rsidR="00CB444D" w:rsidRPr="002B4658" w:rsidRDefault="00CB444D" w:rsidP="00CB444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13" w:type="dxa"/>
          </w:tcPr>
          <w:p w14:paraId="7CB27BA6" w14:textId="77777777" w:rsidR="00CB444D" w:rsidRPr="002B4658" w:rsidRDefault="00CB444D" w:rsidP="00CB444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13" w:type="dxa"/>
          </w:tcPr>
          <w:p w14:paraId="663E9CD8" w14:textId="77777777" w:rsidR="00CB444D" w:rsidRPr="002B4658" w:rsidRDefault="00CB444D" w:rsidP="00CB444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4EFFC71F" w14:textId="77777777" w:rsidR="00CB444D" w:rsidRPr="002B4658" w:rsidRDefault="00CB444D" w:rsidP="006C3804">
      <w:pPr>
        <w:spacing w:after="0"/>
        <w:rPr>
          <w:rFonts w:ascii="Calibri" w:hAnsi="Calibri" w:cs="Calibri"/>
          <w:sz w:val="16"/>
          <w:szCs w:val="16"/>
        </w:rPr>
      </w:pPr>
    </w:p>
    <w:sectPr w:rsidR="00CB444D" w:rsidRPr="002B465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4C44B4A" w16cex:dateUtc="2025-02-11T20:28:00Z"/>
  <w16cex:commentExtensible w16cex:durableId="0825FC60" w16cex:dateUtc="2025-02-11T20:20:00Z"/>
  <w16cex:commentExtensible w16cex:durableId="6B9138A0" w16cex:dateUtc="2025-02-11T20:2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3C4F224" w16cid:durableId="04C44B4A"/>
  <w16cid:commentId w16cid:paraId="05B2D1C0" w16cid:durableId="05B2D1C0"/>
  <w16cid:commentId w16cid:paraId="1F92894B" w16cid:durableId="1F92894B"/>
  <w16cid:commentId w16cid:paraId="22DB427D" w16cid:durableId="22DB427D"/>
  <w16cid:commentId w16cid:paraId="1FD281B4" w16cid:durableId="1FD281B4"/>
  <w16cid:commentId w16cid:paraId="547BD36F" w16cid:durableId="0825FC60"/>
  <w16cid:commentId w16cid:paraId="0CC401C4" w16cid:durableId="0CC401C4"/>
  <w16cid:commentId w16cid:paraId="086C4E7B" w16cid:durableId="6B9138A0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1B1A27" w14:textId="77777777" w:rsidR="001C5FAB" w:rsidRDefault="001C5FAB" w:rsidP="00A823B6">
      <w:pPr>
        <w:spacing w:after="0" w:line="240" w:lineRule="auto"/>
      </w:pPr>
      <w:r>
        <w:separator/>
      </w:r>
    </w:p>
  </w:endnote>
  <w:endnote w:type="continuationSeparator" w:id="0">
    <w:p w14:paraId="28CB0F39" w14:textId="77777777" w:rsidR="001C5FAB" w:rsidRDefault="001C5FAB" w:rsidP="00A8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21B364" w14:textId="77777777" w:rsidR="00224B93" w:rsidRDefault="00224B9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82418492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00D5180E" w14:textId="0386D7FF" w:rsidR="00E217AF" w:rsidRPr="002B4658" w:rsidRDefault="00E217AF" w:rsidP="002B4658">
        <w:pPr>
          <w:pStyle w:val="Pta"/>
          <w:jc w:val="center"/>
          <w:rPr>
            <w:sz w:val="20"/>
            <w:szCs w:val="20"/>
          </w:rPr>
        </w:pPr>
        <w:r w:rsidRPr="002B4658">
          <w:rPr>
            <w:sz w:val="20"/>
            <w:szCs w:val="20"/>
          </w:rPr>
          <w:fldChar w:fldCharType="begin"/>
        </w:r>
        <w:r w:rsidRPr="002B4658">
          <w:rPr>
            <w:sz w:val="20"/>
            <w:szCs w:val="20"/>
          </w:rPr>
          <w:instrText>PAGE   \* MERGEFORMAT</w:instrText>
        </w:r>
        <w:r w:rsidRPr="002B4658">
          <w:rPr>
            <w:sz w:val="20"/>
            <w:szCs w:val="20"/>
          </w:rPr>
          <w:fldChar w:fldCharType="separate"/>
        </w:r>
        <w:r w:rsidR="00170C50">
          <w:rPr>
            <w:noProof/>
            <w:sz w:val="20"/>
            <w:szCs w:val="20"/>
          </w:rPr>
          <w:t>10</w:t>
        </w:r>
        <w:r w:rsidRPr="002B4658">
          <w:rPr>
            <w:sz w:val="20"/>
            <w:szCs w:val="20"/>
          </w:rPr>
          <w:fldChar w:fldCharType="end"/>
        </w:r>
        <w:r w:rsidR="002B4658" w:rsidRPr="002B4658">
          <w:rPr>
            <w:sz w:val="20"/>
            <w:szCs w:val="20"/>
          </w:rPr>
          <w:t xml:space="preserve"> / </w:t>
        </w:r>
        <w:r w:rsidR="002B4658" w:rsidRPr="002B4658">
          <w:rPr>
            <w:sz w:val="20"/>
            <w:szCs w:val="20"/>
          </w:rPr>
          <w:fldChar w:fldCharType="begin"/>
        </w:r>
        <w:r w:rsidR="002B4658" w:rsidRPr="002B4658">
          <w:rPr>
            <w:sz w:val="20"/>
            <w:szCs w:val="20"/>
          </w:rPr>
          <w:instrText xml:space="preserve"> NUMPAGES  \* Arabic  \* MERGEFORMAT </w:instrText>
        </w:r>
        <w:r w:rsidR="002B4658" w:rsidRPr="002B4658">
          <w:rPr>
            <w:sz w:val="20"/>
            <w:szCs w:val="20"/>
          </w:rPr>
          <w:fldChar w:fldCharType="separate"/>
        </w:r>
        <w:r w:rsidR="00170C50">
          <w:rPr>
            <w:noProof/>
            <w:sz w:val="20"/>
            <w:szCs w:val="20"/>
          </w:rPr>
          <w:t>10</w:t>
        </w:r>
        <w:r w:rsidR="002B4658" w:rsidRPr="002B4658">
          <w:rPr>
            <w:sz w:val="20"/>
            <w:szCs w:val="20"/>
          </w:rPr>
          <w:fldChar w:fldCharType="end"/>
        </w:r>
      </w:p>
    </w:sdtContent>
  </w:sdt>
  <w:p w14:paraId="0A087BF3" w14:textId="77777777" w:rsidR="00E217AF" w:rsidRDefault="00E217AF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778F99" w14:textId="77777777" w:rsidR="00224B93" w:rsidRDefault="00224B9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301B2C" w14:textId="77777777" w:rsidR="001C5FAB" w:rsidRDefault="001C5FAB" w:rsidP="00A823B6">
      <w:pPr>
        <w:spacing w:after="0" w:line="240" w:lineRule="auto"/>
      </w:pPr>
      <w:r>
        <w:separator/>
      </w:r>
    </w:p>
  </w:footnote>
  <w:footnote w:type="continuationSeparator" w:id="0">
    <w:p w14:paraId="5ED92EC5" w14:textId="77777777" w:rsidR="001C5FAB" w:rsidRDefault="001C5FAB" w:rsidP="00A823B6">
      <w:pPr>
        <w:spacing w:after="0" w:line="240" w:lineRule="auto"/>
      </w:pPr>
      <w:r>
        <w:continuationSeparator/>
      </w:r>
    </w:p>
  </w:footnote>
  <w:footnote w:id="1">
    <w:p w14:paraId="1F5FA121" w14:textId="12059AA3" w:rsidR="00E217AF" w:rsidRPr="00466DCB" w:rsidRDefault="00E217AF">
      <w:pPr>
        <w:pStyle w:val="Textpoznmkypodiarou"/>
        <w:rPr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466DCB">
        <w:rPr>
          <w:sz w:val="16"/>
          <w:szCs w:val="16"/>
        </w:rPr>
        <w:t>Vyplní vyhlasovateľ po prijatí a zaregistrovaní žiadosti</w:t>
      </w:r>
    </w:p>
  </w:footnote>
  <w:footnote w:id="2">
    <w:p w14:paraId="4A3CEF89" w14:textId="77777777" w:rsidR="00E217AF" w:rsidRPr="007C5D00" w:rsidRDefault="00E217AF" w:rsidP="00E16F9A">
      <w:pPr>
        <w:pStyle w:val="Textpoznmkypodiarou"/>
        <w:rPr>
          <w:sz w:val="16"/>
          <w:szCs w:val="16"/>
        </w:rPr>
      </w:pPr>
      <w:r w:rsidRPr="007C5D00">
        <w:rPr>
          <w:rStyle w:val="Odkaznapoznmkupodiarou"/>
          <w:sz w:val="16"/>
          <w:szCs w:val="16"/>
        </w:rPr>
        <w:footnoteRef/>
      </w:r>
      <w:r w:rsidRPr="007C5D00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Bližšie informácie: </w:t>
      </w:r>
      <w:hyperlink r:id="rId1" w:history="1">
        <w:r w:rsidRPr="007C5D00">
          <w:rPr>
            <w:rStyle w:val="Hypertextovprepojenie"/>
            <w:sz w:val="16"/>
            <w:szCs w:val="16"/>
          </w:rPr>
          <w:t>https://www.employment.gov.sk/sk/praca-zamestnanost/socialna-ekonomika/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D1D38F" w14:textId="77777777" w:rsidR="00224B93" w:rsidRDefault="00224B9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AF5EBE" w14:textId="7772B9B2" w:rsidR="00E217AF" w:rsidRPr="002B4658" w:rsidRDefault="002B4658" w:rsidP="002B4658">
    <w:pPr>
      <w:pStyle w:val="Hlavika"/>
    </w:pPr>
    <w:r w:rsidRPr="002B4658">
      <w:rPr>
        <w:noProof/>
        <w:lang w:eastAsia="sk-SK"/>
      </w:rPr>
      <w:drawing>
        <wp:anchor distT="0" distB="0" distL="114300" distR="114300" simplePos="0" relativeHeight="251661312" behindDoc="0" locked="0" layoutInCell="1" allowOverlap="1" wp14:anchorId="066B615F" wp14:editId="0F81E256">
          <wp:simplePos x="0" y="0"/>
          <wp:positionH relativeFrom="column">
            <wp:posOffset>4191000</wp:posOffset>
          </wp:positionH>
          <wp:positionV relativeFrom="paragraph">
            <wp:posOffset>-86360</wp:posOffset>
          </wp:positionV>
          <wp:extent cx="1763395" cy="427990"/>
          <wp:effectExtent l="0" t="0" r="8255" b="0"/>
          <wp:wrapThrough wrapText="bothSides">
            <wp:wrapPolygon edited="0">
              <wp:start x="0" y="0"/>
              <wp:lineTo x="0" y="20190"/>
              <wp:lineTo x="21468" y="20190"/>
              <wp:lineTo x="21468" y="0"/>
              <wp:lineTo x="0" y="0"/>
            </wp:wrapPolygon>
          </wp:wrapThrough>
          <wp:docPr id="51679186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339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B4658">
      <w:rPr>
        <w:noProof/>
        <w:lang w:eastAsia="sk-SK"/>
      </w:rPr>
      <w:drawing>
        <wp:anchor distT="0" distB="0" distL="114300" distR="114300" simplePos="0" relativeHeight="251660288" behindDoc="0" locked="0" layoutInCell="1" allowOverlap="1" wp14:anchorId="0BCF3D3F" wp14:editId="75927AE7">
          <wp:simplePos x="0" y="0"/>
          <wp:positionH relativeFrom="column">
            <wp:posOffset>1950720</wp:posOffset>
          </wp:positionH>
          <wp:positionV relativeFrom="page">
            <wp:posOffset>363855</wp:posOffset>
          </wp:positionV>
          <wp:extent cx="2001520" cy="431800"/>
          <wp:effectExtent l="0" t="0" r="0" b="6350"/>
          <wp:wrapThrough wrapText="bothSides">
            <wp:wrapPolygon edited="0">
              <wp:start x="2878" y="0"/>
              <wp:lineTo x="0" y="8576"/>
              <wp:lineTo x="0" y="16200"/>
              <wp:lineTo x="822" y="20965"/>
              <wp:lineTo x="2878" y="20965"/>
              <wp:lineTo x="21381" y="18106"/>
              <wp:lineTo x="21381" y="3812"/>
              <wp:lineTo x="4934" y="0"/>
              <wp:lineTo x="2878" y="0"/>
            </wp:wrapPolygon>
          </wp:wrapThrough>
          <wp:docPr id="1969958458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B4658">
      <w:rPr>
        <w:noProof/>
        <w:lang w:eastAsia="sk-SK"/>
      </w:rPr>
      <w:drawing>
        <wp:anchor distT="0" distB="0" distL="114300" distR="114300" simplePos="0" relativeHeight="251659264" behindDoc="0" locked="0" layoutInCell="1" allowOverlap="1" wp14:anchorId="5957DE9E" wp14:editId="3B11ED00">
          <wp:simplePos x="0" y="0"/>
          <wp:positionH relativeFrom="column">
            <wp:posOffset>0</wp:posOffset>
          </wp:positionH>
          <wp:positionV relativeFrom="page">
            <wp:posOffset>363855</wp:posOffset>
          </wp:positionV>
          <wp:extent cx="1774190" cy="417195"/>
          <wp:effectExtent l="0" t="0" r="0" b="1905"/>
          <wp:wrapThrough wrapText="bothSides">
            <wp:wrapPolygon edited="0">
              <wp:start x="0" y="0"/>
              <wp:lineTo x="0" y="20712"/>
              <wp:lineTo x="7422" y="20712"/>
              <wp:lineTo x="8813" y="20712"/>
              <wp:lineTo x="20409" y="16767"/>
              <wp:lineTo x="20409" y="15781"/>
              <wp:lineTo x="21337" y="2959"/>
              <wp:lineTo x="19946" y="1973"/>
              <wp:lineTo x="7422" y="0"/>
              <wp:lineTo x="0" y="0"/>
            </wp:wrapPolygon>
          </wp:wrapThrough>
          <wp:docPr id="636354998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4190" cy="417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035B9D" w14:textId="77777777" w:rsidR="00224B93" w:rsidRDefault="00224B9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94262"/>
    <w:multiLevelType w:val="hybridMultilevel"/>
    <w:tmpl w:val="F884A9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10F31"/>
    <w:multiLevelType w:val="multilevel"/>
    <w:tmpl w:val="E43C5090"/>
    <w:lvl w:ilvl="0">
      <w:start w:val="1"/>
      <w:numFmt w:val="decimal"/>
      <w:lvlText w:val="%1."/>
      <w:lvlJc w:val="left"/>
      <w:pPr>
        <w:ind w:left="502" w:hanging="360"/>
      </w:pPr>
      <w:rPr>
        <w:b/>
        <w:i w:val="0"/>
        <w:color w:val="0070C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24F868E3"/>
    <w:multiLevelType w:val="hybridMultilevel"/>
    <w:tmpl w:val="33E2EE48"/>
    <w:lvl w:ilvl="0" w:tplc="74B0DE72">
      <w:start w:val="1"/>
      <w:numFmt w:val="bullet"/>
      <w:lvlText w:val="-"/>
      <w:lvlJc w:val="left"/>
      <w:pPr>
        <w:ind w:left="10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D5B070F0">
      <w:start w:val="1"/>
      <w:numFmt w:val="bullet"/>
      <w:lvlText w:val="o"/>
      <w:lvlJc w:val="left"/>
      <w:pPr>
        <w:ind w:left="18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44F4C3B0">
      <w:start w:val="1"/>
      <w:numFmt w:val="bullet"/>
      <w:lvlText w:val="▪"/>
      <w:lvlJc w:val="left"/>
      <w:pPr>
        <w:ind w:left="25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CC2AE882">
      <w:start w:val="1"/>
      <w:numFmt w:val="bullet"/>
      <w:lvlText w:val="•"/>
      <w:lvlJc w:val="left"/>
      <w:pPr>
        <w:ind w:left="32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68D2A6C8">
      <w:start w:val="1"/>
      <w:numFmt w:val="bullet"/>
      <w:lvlText w:val="o"/>
      <w:lvlJc w:val="left"/>
      <w:pPr>
        <w:ind w:left="39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BD9C8022">
      <w:start w:val="1"/>
      <w:numFmt w:val="bullet"/>
      <w:lvlText w:val="▪"/>
      <w:lvlJc w:val="left"/>
      <w:pPr>
        <w:ind w:left="47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0C0C964A">
      <w:start w:val="1"/>
      <w:numFmt w:val="bullet"/>
      <w:lvlText w:val="•"/>
      <w:lvlJc w:val="left"/>
      <w:pPr>
        <w:ind w:left="54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3CE48062">
      <w:start w:val="1"/>
      <w:numFmt w:val="bullet"/>
      <w:lvlText w:val="o"/>
      <w:lvlJc w:val="left"/>
      <w:pPr>
        <w:ind w:left="61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CD2C9036">
      <w:start w:val="1"/>
      <w:numFmt w:val="bullet"/>
      <w:lvlText w:val="▪"/>
      <w:lvlJc w:val="left"/>
      <w:pPr>
        <w:ind w:left="68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8883123"/>
    <w:multiLevelType w:val="hybridMultilevel"/>
    <w:tmpl w:val="B636A804"/>
    <w:lvl w:ilvl="0" w:tplc="86E2FB6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012B99"/>
    <w:multiLevelType w:val="multilevel"/>
    <w:tmpl w:val="AA96D21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20" w:hanging="7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5" w15:restartNumberingAfterBreak="0">
    <w:nsid w:val="313F78B4"/>
    <w:multiLevelType w:val="hybridMultilevel"/>
    <w:tmpl w:val="C214F86E"/>
    <w:lvl w:ilvl="0" w:tplc="F94EAB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866DBE"/>
    <w:multiLevelType w:val="hybridMultilevel"/>
    <w:tmpl w:val="D1F2AB0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412186"/>
    <w:multiLevelType w:val="hybridMultilevel"/>
    <w:tmpl w:val="7C7C07DC"/>
    <w:lvl w:ilvl="0" w:tplc="E77AE9A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CE3A51"/>
    <w:multiLevelType w:val="hybridMultilevel"/>
    <w:tmpl w:val="F06AD010"/>
    <w:lvl w:ilvl="0" w:tplc="9B1C08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3A0089"/>
    <w:multiLevelType w:val="hybridMultilevel"/>
    <w:tmpl w:val="624C7CEE"/>
    <w:lvl w:ilvl="0" w:tplc="F94EAB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885930"/>
    <w:multiLevelType w:val="hybridMultilevel"/>
    <w:tmpl w:val="84AE9982"/>
    <w:lvl w:ilvl="0" w:tplc="F94EAB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F067D4"/>
    <w:multiLevelType w:val="multilevel"/>
    <w:tmpl w:val="50240E2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  <w:color w:val="0070C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62EB2561"/>
    <w:multiLevelType w:val="multilevel"/>
    <w:tmpl w:val="041B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69D97BA6"/>
    <w:multiLevelType w:val="multilevel"/>
    <w:tmpl w:val="644E5D6C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  <w:color w:val="0070C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6BC37786"/>
    <w:multiLevelType w:val="multilevel"/>
    <w:tmpl w:val="E43C5090"/>
    <w:lvl w:ilvl="0">
      <w:start w:val="1"/>
      <w:numFmt w:val="decimal"/>
      <w:lvlText w:val="%1."/>
      <w:lvlJc w:val="left"/>
      <w:pPr>
        <w:ind w:left="502" w:hanging="360"/>
      </w:pPr>
      <w:rPr>
        <w:b/>
        <w:i w:val="0"/>
        <w:color w:val="0070C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7C4C39B4"/>
    <w:multiLevelType w:val="hybridMultilevel"/>
    <w:tmpl w:val="D7CEB82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581F38"/>
    <w:multiLevelType w:val="hybridMultilevel"/>
    <w:tmpl w:val="ACBA0F8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7"/>
  </w:num>
  <w:num w:numId="4">
    <w:abstractNumId w:val="2"/>
  </w:num>
  <w:num w:numId="5">
    <w:abstractNumId w:val="11"/>
  </w:num>
  <w:num w:numId="6">
    <w:abstractNumId w:val="13"/>
  </w:num>
  <w:num w:numId="7">
    <w:abstractNumId w:val="3"/>
  </w:num>
  <w:num w:numId="8">
    <w:abstractNumId w:val="9"/>
  </w:num>
  <w:num w:numId="9">
    <w:abstractNumId w:val="4"/>
  </w:num>
  <w:num w:numId="10">
    <w:abstractNumId w:val="10"/>
  </w:num>
  <w:num w:numId="11">
    <w:abstractNumId w:val="5"/>
  </w:num>
  <w:num w:numId="12">
    <w:abstractNumId w:val="0"/>
  </w:num>
  <w:num w:numId="13">
    <w:abstractNumId w:val="15"/>
  </w:num>
  <w:num w:numId="14">
    <w:abstractNumId w:val="16"/>
  </w:num>
  <w:num w:numId="15">
    <w:abstractNumId w:val="6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DCF"/>
    <w:rsid w:val="00000072"/>
    <w:rsid w:val="00002BB3"/>
    <w:rsid w:val="00003DE1"/>
    <w:rsid w:val="00005713"/>
    <w:rsid w:val="00013DCF"/>
    <w:rsid w:val="00016FAC"/>
    <w:rsid w:val="000229C1"/>
    <w:rsid w:val="00024771"/>
    <w:rsid w:val="00035183"/>
    <w:rsid w:val="000372A5"/>
    <w:rsid w:val="000531B0"/>
    <w:rsid w:val="0006758E"/>
    <w:rsid w:val="00072C91"/>
    <w:rsid w:val="000865CF"/>
    <w:rsid w:val="0009780F"/>
    <w:rsid w:val="000A571B"/>
    <w:rsid w:val="000C1494"/>
    <w:rsid w:val="000C5E8E"/>
    <w:rsid w:val="000C6228"/>
    <w:rsid w:val="000D2368"/>
    <w:rsid w:val="000E0853"/>
    <w:rsid w:val="000E467B"/>
    <w:rsid w:val="0012158C"/>
    <w:rsid w:val="00134C34"/>
    <w:rsid w:val="00137952"/>
    <w:rsid w:val="00146A15"/>
    <w:rsid w:val="00155468"/>
    <w:rsid w:val="00162A2E"/>
    <w:rsid w:val="00165AE0"/>
    <w:rsid w:val="00170C50"/>
    <w:rsid w:val="00176A8D"/>
    <w:rsid w:val="00190894"/>
    <w:rsid w:val="001950DA"/>
    <w:rsid w:val="00195835"/>
    <w:rsid w:val="001B1C15"/>
    <w:rsid w:val="001B7CD0"/>
    <w:rsid w:val="001C5FAB"/>
    <w:rsid w:val="001D506B"/>
    <w:rsid w:val="001E2731"/>
    <w:rsid w:val="001F2CAB"/>
    <w:rsid w:val="0021271E"/>
    <w:rsid w:val="00224B93"/>
    <w:rsid w:val="002250E5"/>
    <w:rsid w:val="00247FC4"/>
    <w:rsid w:val="0025083D"/>
    <w:rsid w:val="00255D59"/>
    <w:rsid w:val="00263BCC"/>
    <w:rsid w:val="00277AE0"/>
    <w:rsid w:val="0028149D"/>
    <w:rsid w:val="00283E24"/>
    <w:rsid w:val="0029666A"/>
    <w:rsid w:val="002A0AF8"/>
    <w:rsid w:val="002B4658"/>
    <w:rsid w:val="002C017A"/>
    <w:rsid w:val="002C1386"/>
    <w:rsid w:val="002D06A1"/>
    <w:rsid w:val="002D3E67"/>
    <w:rsid w:val="002E1493"/>
    <w:rsid w:val="002F4449"/>
    <w:rsid w:val="00302263"/>
    <w:rsid w:val="0030260C"/>
    <w:rsid w:val="003214FB"/>
    <w:rsid w:val="0033783B"/>
    <w:rsid w:val="00341749"/>
    <w:rsid w:val="0034796E"/>
    <w:rsid w:val="00362591"/>
    <w:rsid w:val="00386436"/>
    <w:rsid w:val="003978CF"/>
    <w:rsid w:val="003B4777"/>
    <w:rsid w:val="003C2A2B"/>
    <w:rsid w:val="003C4375"/>
    <w:rsid w:val="003D2A2C"/>
    <w:rsid w:val="003E04F1"/>
    <w:rsid w:val="003F3678"/>
    <w:rsid w:val="003F3FC4"/>
    <w:rsid w:val="0044178B"/>
    <w:rsid w:val="0045492C"/>
    <w:rsid w:val="00466DCB"/>
    <w:rsid w:val="004703C2"/>
    <w:rsid w:val="00490719"/>
    <w:rsid w:val="004937DD"/>
    <w:rsid w:val="00495C60"/>
    <w:rsid w:val="004A6C0F"/>
    <w:rsid w:val="004B49CA"/>
    <w:rsid w:val="004C673E"/>
    <w:rsid w:val="004D539F"/>
    <w:rsid w:val="004D6D0F"/>
    <w:rsid w:val="005049EE"/>
    <w:rsid w:val="0050751C"/>
    <w:rsid w:val="005157AE"/>
    <w:rsid w:val="005165F9"/>
    <w:rsid w:val="00527DB8"/>
    <w:rsid w:val="00544C8F"/>
    <w:rsid w:val="00552A94"/>
    <w:rsid w:val="0056751B"/>
    <w:rsid w:val="00567AAF"/>
    <w:rsid w:val="00587144"/>
    <w:rsid w:val="005B01AD"/>
    <w:rsid w:val="005B6303"/>
    <w:rsid w:val="005C4209"/>
    <w:rsid w:val="005C78D8"/>
    <w:rsid w:val="005D42DF"/>
    <w:rsid w:val="005F6467"/>
    <w:rsid w:val="00605532"/>
    <w:rsid w:val="00624139"/>
    <w:rsid w:val="006319EB"/>
    <w:rsid w:val="00635C38"/>
    <w:rsid w:val="006417CF"/>
    <w:rsid w:val="00647686"/>
    <w:rsid w:val="006706DF"/>
    <w:rsid w:val="00676B20"/>
    <w:rsid w:val="006869E8"/>
    <w:rsid w:val="00691FB2"/>
    <w:rsid w:val="00696145"/>
    <w:rsid w:val="006968DF"/>
    <w:rsid w:val="006A2E6C"/>
    <w:rsid w:val="006A5EE1"/>
    <w:rsid w:val="006B0FE3"/>
    <w:rsid w:val="006B7837"/>
    <w:rsid w:val="006C14E9"/>
    <w:rsid w:val="006C3804"/>
    <w:rsid w:val="006D4269"/>
    <w:rsid w:val="006F2577"/>
    <w:rsid w:val="006F2A3E"/>
    <w:rsid w:val="007503A6"/>
    <w:rsid w:val="00770B98"/>
    <w:rsid w:val="00770F2B"/>
    <w:rsid w:val="007718E2"/>
    <w:rsid w:val="0079261C"/>
    <w:rsid w:val="007A3E90"/>
    <w:rsid w:val="007A534A"/>
    <w:rsid w:val="007A7B9E"/>
    <w:rsid w:val="007C29BE"/>
    <w:rsid w:val="007D4983"/>
    <w:rsid w:val="007E4996"/>
    <w:rsid w:val="00833FA7"/>
    <w:rsid w:val="0083613D"/>
    <w:rsid w:val="008372F2"/>
    <w:rsid w:val="00842A42"/>
    <w:rsid w:val="00850756"/>
    <w:rsid w:val="00856EA4"/>
    <w:rsid w:val="00871816"/>
    <w:rsid w:val="008748E8"/>
    <w:rsid w:val="00877DD4"/>
    <w:rsid w:val="008812EE"/>
    <w:rsid w:val="00892991"/>
    <w:rsid w:val="0089581F"/>
    <w:rsid w:val="008A7E1F"/>
    <w:rsid w:val="008B3FFA"/>
    <w:rsid w:val="008B68CD"/>
    <w:rsid w:val="008B72B7"/>
    <w:rsid w:val="008D6226"/>
    <w:rsid w:val="008D7A05"/>
    <w:rsid w:val="008E6C62"/>
    <w:rsid w:val="008F67C0"/>
    <w:rsid w:val="008F77A9"/>
    <w:rsid w:val="00934593"/>
    <w:rsid w:val="009460D6"/>
    <w:rsid w:val="0094778A"/>
    <w:rsid w:val="009544C9"/>
    <w:rsid w:val="00966A47"/>
    <w:rsid w:val="00973221"/>
    <w:rsid w:val="009873B8"/>
    <w:rsid w:val="0099273F"/>
    <w:rsid w:val="00994D39"/>
    <w:rsid w:val="00997B26"/>
    <w:rsid w:val="009B4073"/>
    <w:rsid w:val="009F621B"/>
    <w:rsid w:val="00A121DE"/>
    <w:rsid w:val="00A1545A"/>
    <w:rsid w:val="00A30267"/>
    <w:rsid w:val="00A415F0"/>
    <w:rsid w:val="00A433B0"/>
    <w:rsid w:val="00A52A06"/>
    <w:rsid w:val="00A6084F"/>
    <w:rsid w:val="00A76CD7"/>
    <w:rsid w:val="00A804B6"/>
    <w:rsid w:val="00A823B6"/>
    <w:rsid w:val="00AA776A"/>
    <w:rsid w:val="00AB2342"/>
    <w:rsid w:val="00AB2BBA"/>
    <w:rsid w:val="00AB6D22"/>
    <w:rsid w:val="00AC19C1"/>
    <w:rsid w:val="00AC2B58"/>
    <w:rsid w:val="00AC43D7"/>
    <w:rsid w:val="00AF1FF0"/>
    <w:rsid w:val="00B051BA"/>
    <w:rsid w:val="00B22A22"/>
    <w:rsid w:val="00B32B87"/>
    <w:rsid w:val="00B779DA"/>
    <w:rsid w:val="00B90301"/>
    <w:rsid w:val="00BA3FF9"/>
    <w:rsid w:val="00BA6223"/>
    <w:rsid w:val="00BA7033"/>
    <w:rsid w:val="00BC41C1"/>
    <w:rsid w:val="00BD7536"/>
    <w:rsid w:val="00BF332E"/>
    <w:rsid w:val="00C043C2"/>
    <w:rsid w:val="00C1011A"/>
    <w:rsid w:val="00C1488A"/>
    <w:rsid w:val="00C17257"/>
    <w:rsid w:val="00C34C3F"/>
    <w:rsid w:val="00C643DC"/>
    <w:rsid w:val="00C66AF1"/>
    <w:rsid w:val="00C66CDC"/>
    <w:rsid w:val="00C74637"/>
    <w:rsid w:val="00C75D78"/>
    <w:rsid w:val="00C773C3"/>
    <w:rsid w:val="00C846F0"/>
    <w:rsid w:val="00C86CD6"/>
    <w:rsid w:val="00C90C60"/>
    <w:rsid w:val="00C97C43"/>
    <w:rsid w:val="00CB444D"/>
    <w:rsid w:val="00CB6351"/>
    <w:rsid w:val="00CC5F97"/>
    <w:rsid w:val="00CD447A"/>
    <w:rsid w:val="00CD5167"/>
    <w:rsid w:val="00CD69F5"/>
    <w:rsid w:val="00CE05A9"/>
    <w:rsid w:val="00CE1E59"/>
    <w:rsid w:val="00D0294E"/>
    <w:rsid w:val="00D10A28"/>
    <w:rsid w:val="00D176D5"/>
    <w:rsid w:val="00D32651"/>
    <w:rsid w:val="00D35E24"/>
    <w:rsid w:val="00D448D3"/>
    <w:rsid w:val="00D47996"/>
    <w:rsid w:val="00D5412D"/>
    <w:rsid w:val="00D602D1"/>
    <w:rsid w:val="00D6215E"/>
    <w:rsid w:val="00D7309E"/>
    <w:rsid w:val="00DB78B2"/>
    <w:rsid w:val="00DC395A"/>
    <w:rsid w:val="00DD12E6"/>
    <w:rsid w:val="00DD1DD9"/>
    <w:rsid w:val="00DE5229"/>
    <w:rsid w:val="00E03CD0"/>
    <w:rsid w:val="00E16F9A"/>
    <w:rsid w:val="00E217AF"/>
    <w:rsid w:val="00E55D75"/>
    <w:rsid w:val="00E61E00"/>
    <w:rsid w:val="00E64F41"/>
    <w:rsid w:val="00E77A23"/>
    <w:rsid w:val="00E91264"/>
    <w:rsid w:val="00E948A3"/>
    <w:rsid w:val="00EB16BD"/>
    <w:rsid w:val="00EE19BC"/>
    <w:rsid w:val="00EE1BEB"/>
    <w:rsid w:val="00EE5C6E"/>
    <w:rsid w:val="00EF1B08"/>
    <w:rsid w:val="00EF6272"/>
    <w:rsid w:val="00F26801"/>
    <w:rsid w:val="00F27D09"/>
    <w:rsid w:val="00F40033"/>
    <w:rsid w:val="00F52024"/>
    <w:rsid w:val="00F922E1"/>
    <w:rsid w:val="00FA1877"/>
    <w:rsid w:val="00FA5127"/>
    <w:rsid w:val="00FB5A36"/>
    <w:rsid w:val="00FC2066"/>
    <w:rsid w:val="00FC5F1D"/>
    <w:rsid w:val="00FD72EF"/>
    <w:rsid w:val="00FF2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03CC9E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C2A2B"/>
  </w:style>
  <w:style w:type="paragraph" w:styleId="Nadpis1">
    <w:name w:val="heading 1"/>
    <w:basedOn w:val="Normlny"/>
    <w:next w:val="Normlny"/>
    <w:link w:val="Nadpis1Char"/>
    <w:uiPriority w:val="9"/>
    <w:qFormat/>
    <w:rsid w:val="00002BB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next w:val="Normlny"/>
    <w:link w:val="Nadpis2Char"/>
    <w:uiPriority w:val="9"/>
    <w:unhideWhenUsed/>
    <w:qFormat/>
    <w:rsid w:val="00002BB3"/>
    <w:pPr>
      <w:keepNext/>
      <w:keepLines/>
      <w:spacing w:after="3"/>
      <w:ind w:left="576" w:hanging="576"/>
      <w:outlineLvl w:val="1"/>
    </w:pPr>
    <w:rPr>
      <w:rFonts w:ascii="Calibri" w:eastAsia="Calibri" w:hAnsi="Calibri" w:cs="Calibri"/>
      <w:b/>
      <w:color w:val="0064A3"/>
      <w:sz w:val="28"/>
      <w:lang w:eastAsia="sk-SK"/>
    </w:rPr>
  </w:style>
  <w:style w:type="paragraph" w:styleId="Nadpis3">
    <w:name w:val="heading 3"/>
    <w:next w:val="Normlny"/>
    <w:link w:val="Nadpis3Char"/>
    <w:uiPriority w:val="9"/>
    <w:unhideWhenUsed/>
    <w:qFormat/>
    <w:rsid w:val="00002BB3"/>
    <w:pPr>
      <w:keepNext/>
      <w:keepLines/>
      <w:spacing w:after="0"/>
      <w:ind w:left="720" w:hanging="720"/>
      <w:outlineLvl w:val="2"/>
    </w:pPr>
    <w:rPr>
      <w:rFonts w:ascii="Calibri" w:eastAsia="Calibri" w:hAnsi="Calibri" w:cs="Calibri"/>
      <w:b/>
      <w:color w:val="7F7F82"/>
      <w:sz w:val="20"/>
      <w:lang w:eastAsia="sk-SK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002BB3"/>
    <w:pPr>
      <w:keepNext/>
      <w:keepLines/>
      <w:spacing w:before="40" w:after="0" w:line="265" w:lineRule="auto"/>
      <w:ind w:left="864" w:right="517" w:hanging="864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14"/>
      <w:lang w:eastAsia="sk-SK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002BB3"/>
    <w:pPr>
      <w:keepNext/>
      <w:keepLines/>
      <w:spacing w:before="40" w:after="0" w:line="265" w:lineRule="auto"/>
      <w:ind w:left="1008" w:right="517" w:hanging="1008"/>
      <w:outlineLvl w:val="4"/>
    </w:pPr>
    <w:rPr>
      <w:rFonts w:asciiTheme="majorHAnsi" w:eastAsiaTheme="majorEastAsia" w:hAnsiTheme="majorHAnsi" w:cstheme="majorBidi"/>
      <w:color w:val="2E74B5" w:themeColor="accent1" w:themeShade="BF"/>
      <w:sz w:val="14"/>
      <w:lang w:eastAsia="sk-SK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002BB3"/>
    <w:pPr>
      <w:keepNext/>
      <w:keepLines/>
      <w:spacing w:before="40" w:after="0" w:line="265" w:lineRule="auto"/>
      <w:ind w:left="1152" w:right="517" w:hanging="1152"/>
      <w:outlineLvl w:val="5"/>
    </w:pPr>
    <w:rPr>
      <w:rFonts w:asciiTheme="majorHAnsi" w:eastAsiaTheme="majorEastAsia" w:hAnsiTheme="majorHAnsi" w:cstheme="majorBidi"/>
      <w:color w:val="1F4D78" w:themeColor="accent1" w:themeShade="7F"/>
      <w:sz w:val="14"/>
      <w:lang w:eastAsia="sk-SK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002BB3"/>
    <w:pPr>
      <w:keepNext/>
      <w:keepLines/>
      <w:spacing w:before="40" w:after="0" w:line="265" w:lineRule="auto"/>
      <w:ind w:left="1296" w:right="517" w:hanging="1296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14"/>
      <w:lang w:eastAsia="sk-SK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002BB3"/>
    <w:pPr>
      <w:keepNext/>
      <w:keepLines/>
      <w:spacing w:before="40" w:after="0" w:line="265" w:lineRule="auto"/>
      <w:ind w:left="1440" w:right="517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sk-SK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002BB3"/>
    <w:pPr>
      <w:keepNext/>
      <w:keepLines/>
      <w:spacing w:before="40" w:after="0" w:line="265" w:lineRule="auto"/>
      <w:ind w:left="1584" w:right="517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A8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823B6"/>
  </w:style>
  <w:style w:type="paragraph" w:styleId="Pta">
    <w:name w:val="footer"/>
    <w:basedOn w:val="Normlny"/>
    <w:link w:val="PtaChar"/>
    <w:uiPriority w:val="99"/>
    <w:unhideWhenUsed/>
    <w:rsid w:val="00A8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823B6"/>
  </w:style>
  <w:style w:type="paragraph" w:styleId="Bezriadkovania">
    <w:name w:val="No Spacing"/>
    <w:link w:val="BezriadkovaniaChar"/>
    <w:uiPriority w:val="1"/>
    <w:qFormat/>
    <w:rsid w:val="00A823B6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A823B6"/>
    <w:rPr>
      <w:rFonts w:eastAsiaTheme="minorEastAsia"/>
      <w:lang w:eastAsia="sk-SK"/>
    </w:rPr>
  </w:style>
  <w:style w:type="table" w:customStyle="1" w:styleId="TableGrid">
    <w:name w:val="TableGrid"/>
    <w:rsid w:val="00A415F0"/>
    <w:pPr>
      <w:spacing w:after="0" w:line="240" w:lineRule="auto"/>
    </w:pPr>
    <w:rPr>
      <w:rFonts w:eastAsiaTheme="minorEastAsia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dpis1Char">
    <w:name w:val="Nadpis 1 Char"/>
    <w:basedOn w:val="Predvolenpsmoodseku"/>
    <w:link w:val="Nadpis1"/>
    <w:uiPriority w:val="9"/>
    <w:rsid w:val="00002BB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Mriekatabuky">
    <w:name w:val="Table Grid"/>
    <w:basedOn w:val="Normlnatabuka"/>
    <w:uiPriority w:val="39"/>
    <w:rsid w:val="00002B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aliases w:val="body,Odsek zoznamu2,Odsek zoznamu1,List Paragraph,Dot pt,F5 List Paragraph,Recommendation,List Paragraph11,List Paragraph à moi,Odsek zoznamu4,No Spacing1,List Paragraph Char Char Char,Indicator Text,Numbered Para 1,Odsek,Bullet 1,2"/>
    <w:basedOn w:val="Normlny"/>
    <w:link w:val="OdsekzoznamuChar"/>
    <w:uiPriority w:val="34"/>
    <w:qFormat/>
    <w:rsid w:val="00002BB3"/>
    <w:pPr>
      <w:ind w:left="720"/>
      <w:contextualSpacing/>
    </w:pPr>
  </w:style>
  <w:style w:type="character" w:customStyle="1" w:styleId="Nadpis2Char">
    <w:name w:val="Nadpis 2 Char"/>
    <w:basedOn w:val="Predvolenpsmoodseku"/>
    <w:link w:val="Nadpis2"/>
    <w:uiPriority w:val="9"/>
    <w:rsid w:val="00002BB3"/>
    <w:rPr>
      <w:rFonts w:ascii="Calibri" w:eastAsia="Calibri" w:hAnsi="Calibri" w:cs="Calibri"/>
      <w:b/>
      <w:color w:val="0064A3"/>
      <w:sz w:val="28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002BB3"/>
    <w:rPr>
      <w:rFonts w:ascii="Calibri" w:eastAsia="Calibri" w:hAnsi="Calibri" w:cs="Calibri"/>
      <w:b/>
      <w:color w:val="7F7F82"/>
      <w:sz w:val="20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002BB3"/>
    <w:rPr>
      <w:rFonts w:asciiTheme="majorHAnsi" w:eastAsiaTheme="majorEastAsia" w:hAnsiTheme="majorHAnsi" w:cstheme="majorBidi"/>
      <w:i/>
      <w:iCs/>
      <w:color w:val="2E74B5" w:themeColor="accent1" w:themeShade="BF"/>
      <w:sz w:val="14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002BB3"/>
    <w:rPr>
      <w:rFonts w:asciiTheme="majorHAnsi" w:eastAsiaTheme="majorEastAsia" w:hAnsiTheme="majorHAnsi" w:cstheme="majorBidi"/>
      <w:color w:val="2E74B5" w:themeColor="accent1" w:themeShade="BF"/>
      <w:sz w:val="14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002BB3"/>
    <w:rPr>
      <w:rFonts w:asciiTheme="majorHAnsi" w:eastAsiaTheme="majorEastAsia" w:hAnsiTheme="majorHAnsi" w:cstheme="majorBidi"/>
      <w:color w:val="1F4D78" w:themeColor="accent1" w:themeShade="7F"/>
      <w:sz w:val="14"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002BB3"/>
    <w:rPr>
      <w:rFonts w:asciiTheme="majorHAnsi" w:eastAsiaTheme="majorEastAsia" w:hAnsiTheme="majorHAnsi" w:cstheme="majorBidi"/>
      <w:i/>
      <w:iCs/>
      <w:color w:val="1F4D78" w:themeColor="accent1" w:themeShade="7F"/>
      <w:sz w:val="14"/>
      <w:lang w:eastAsia="sk-SK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002BB3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002BB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sk-SK"/>
    </w:rPr>
  </w:style>
  <w:style w:type="paragraph" w:styleId="Textkomentra">
    <w:name w:val="annotation text"/>
    <w:basedOn w:val="Normlny"/>
    <w:link w:val="TextkomentraChar"/>
    <w:uiPriority w:val="99"/>
    <w:unhideWhenUsed/>
    <w:rsid w:val="00002BB3"/>
    <w:pPr>
      <w:spacing w:after="3" w:line="240" w:lineRule="auto"/>
      <w:ind w:left="10" w:right="517" w:hanging="10"/>
    </w:pPr>
    <w:rPr>
      <w:rFonts w:ascii="Calibri" w:eastAsia="Calibri" w:hAnsi="Calibri" w:cs="Calibri"/>
      <w:color w:val="000000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002BB3"/>
    <w:rPr>
      <w:rFonts w:ascii="Calibri" w:eastAsia="Calibri" w:hAnsi="Calibri" w:cs="Calibri"/>
      <w:color w:val="000000"/>
      <w:sz w:val="20"/>
      <w:szCs w:val="20"/>
      <w:lang w:eastAsia="sk-SK"/>
    </w:rPr>
  </w:style>
  <w:style w:type="table" w:styleId="Mriekatabukysvetl">
    <w:name w:val="Grid Table Light"/>
    <w:basedOn w:val="Normlnatabuka"/>
    <w:uiPriority w:val="40"/>
    <w:rsid w:val="00002BB3"/>
    <w:pPr>
      <w:spacing w:after="0" w:line="240" w:lineRule="auto"/>
    </w:pPr>
    <w:rPr>
      <w:rFonts w:eastAsiaTheme="minorEastAsia"/>
      <w:lang w:eastAsia="sk-SK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odtitul">
    <w:name w:val="Subtitle"/>
    <w:basedOn w:val="Normlny"/>
    <w:next w:val="Normlny"/>
    <w:link w:val="PodtitulChar"/>
    <w:uiPriority w:val="11"/>
    <w:qFormat/>
    <w:rsid w:val="00635C38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635C38"/>
    <w:rPr>
      <w:rFonts w:eastAsiaTheme="minorEastAsia"/>
      <w:color w:val="5A5A5A" w:themeColor="text1" w:themeTint="A5"/>
      <w:spacing w:val="15"/>
    </w:rPr>
  </w:style>
  <w:style w:type="character" w:styleId="Intenzvnezvraznenie">
    <w:name w:val="Intense Emphasis"/>
    <w:basedOn w:val="Predvolenpsmoodseku"/>
    <w:uiPriority w:val="21"/>
    <w:qFormat/>
    <w:rsid w:val="00635C38"/>
    <w:rPr>
      <w:i/>
      <w:iCs/>
      <w:color w:val="5B9BD5" w:themeColor="accent1"/>
    </w:rPr>
  </w:style>
  <w:style w:type="character" w:styleId="Siln">
    <w:name w:val="Strong"/>
    <w:basedOn w:val="Predvolenpsmoodseku"/>
    <w:uiPriority w:val="22"/>
    <w:qFormat/>
    <w:rsid w:val="00635C38"/>
    <w:rPr>
      <w:b/>
      <w:bCs/>
    </w:rPr>
  </w:style>
  <w:style w:type="paragraph" w:styleId="Textpoznmkypodiarou">
    <w:name w:val="footnote text"/>
    <w:aliases w:val="Text poznámky pod èiarou 007,Text poznámky pod čiarou 007,_Poznámka pod čiarou,Text poznámky pod eiarou 007,Text pozn. pod čarou,Char4,Schriftart: 9 pt,Schriftart: 10 pt,Schriftart: 8 pt,Schriftart: 8 pt Char Char Char,o,Car,Cha"/>
    <w:basedOn w:val="Normlny"/>
    <w:link w:val="TextpoznmkypodiarouChar"/>
    <w:uiPriority w:val="99"/>
    <w:unhideWhenUsed/>
    <w:qFormat/>
    <w:rsid w:val="00E16F9A"/>
    <w:pPr>
      <w:spacing w:after="0" w:line="240" w:lineRule="auto"/>
      <w:ind w:left="10" w:right="517" w:hanging="10"/>
    </w:pPr>
    <w:rPr>
      <w:rFonts w:ascii="Calibri" w:eastAsia="Calibri" w:hAnsi="Calibri" w:cs="Calibri"/>
      <w:color w:val="000000"/>
      <w:sz w:val="20"/>
      <w:szCs w:val="20"/>
      <w:lang w:eastAsia="sk-SK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Text poznámky pod eiarou 007 Char,Text pozn. pod čarou Char,Char4 Char,Schriftart: 9 pt Char,Schriftart: 10 pt Char,o Char"/>
    <w:basedOn w:val="Predvolenpsmoodseku"/>
    <w:link w:val="Textpoznmkypodiarou"/>
    <w:uiPriority w:val="99"/>
    <w:qFormat/>
    <w:rsid w:val="00E16F9A"/>
    <w:rPr>
      <w:rFonts w:ascii="Calibri" w:eastAsia="Calibri" w:hAnsi="Calibri" w:cs="Calibri"/>
      <w:color w:val="000000"/>
      <w:sz w:val="20"/>
      <w:szCs w:val="20"/>
      <w:lang w:eastAsia="sk-SK"/>
    </w:rPr>
  </w:style>
  <w:style w:type="character" w:styleId="Odkaznapoznmkupodiarou">
    <w:name w:val="footnote reference"/>
    <w:aliases w:val="Footnote symbol,Footnote,Footnote Refernece,BVI fnr,Fußnotenzeichen_Raxen,callout,Footnote Reference Number,SUPERS,Footnote reference number,Times 10 Point,Exposant 3 Point,EN Footnote Reference,note TESI,-E Fußnotenzeichen"/>
    <w:basedOn w:val="Predvolenpsmoodseku"/>
    <w:link w:val="Char2"/>
    <w:uiPriority w:val="99"/>
    <w:unhideWhenUsed/>
    <w:qFormat/>
    <w:rsid w:val="00E16F9A"/>
    <w:rPr>
      <w:vertAlign w:val="superscript"/>
    </w:rPr>
  </w:style>
  <w:style w:type="paragraph" w:customStyle="1" w:styleId="Char2">
    <w:name w:val="Char2"/>
    <w:basedOn w:val="Normlny"/>
    <w:link w:val="Odkaznapoznmkupodiarou"/>
    <w:uiPriority w:val="99"/>
    <w:rsid w:val="00E16F9A"/>
    <w:pPr>
      <w:spacing w:line="240" w:lineRule="exact"/>
    </w:pPr>
    <w:rPr>
      <w:vertAlign w:val="superscript"/>
    </w:rPr>
  </w:style>
  <w:style w:type="character" w:customStyle="1" w:styleId="OdsekzoznamuChar">
    <w:name w:val="Odsek zoznamu Char"/>
    <w:aliases w:val="body Char,Odsek zoznamu2 Char,Odsek zoznamu1 Char,List Paragraph Char,Dot pt Char,F5 List Paragraph Char,Recommendation Char,List Paragraph11 Char,List Paragraph à moi Char,Odsek zoznamu4 Char,No Spacing1 Char,Indicator Text Char"/>
    <w:basedOn w:val="Predvolenpsmoodseku"/>
    <w:link w:val="Odsekzoznamu"/>
    <w:uiPriority w:val="34"/>
    <w:qFormat/>
    <w:locked/>
    <w:rsid w:val="00E16F9A"/>
  </w:style>
  <w:style w:type="character" w:styleId="Hypertextovprepojenie">
    <w:name w:val="Hyperlink"/>
    <w:basedOn w:val="Predvolenpsmoodseku"/>
    <w:uiPriority w:val="99"/>
    <w:unhideWhenUsed/>
    <w:rsid w:val="00E16F9A"/>
    <w:rPr>
      <w:color w:val="0563C1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022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02263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unhideWhenUsed/>
    <w:rsid w:val="0034796E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4796E"/>
    <w:pPr>
      <w:spacing w:after="160"/>
      <w:ind w:left="0" w:right="0" w:firstLine="0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4796E"/>
    <w:rPr>
      <w:rFonts w:ascii="Calibri" w:eastAsia="Calibri" w:hAnsi="Calibri" w:cs="Calibri"/>
      <w:b/>
      <w:bCs/>
      <w:color w:val="000000"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3978C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07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header" Target="header3.xml"/><Relationship Id="rId25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24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diagramQuickStyle" Target="diagrams/quickStyle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mployment.gov.sk/sk/praca-zamestnanost/socialna-ekonomika/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9E6A7FD-6B6C-47DD-A79F-66FF827C2020}" type="doc">
      <dgm:prSet loTypeId="urn:microsoft.com/office/officeart/2005/8/layout/pyramid1" loCatId="pyramid" qsTypeId="urn:microsoft.com/office/officeart/2005/8/quickstyle/simple1" qsCatId="simple" csTypeId="urn:microsoft.com/office/officeart/2005/8/colors/accent1_2" csCatId="accent1" phldr="1"/>
      <dgm:spPr/>
    </dgm:pt>
    <dgm:pt modelId="{126882B1-DA03-4E36-AD20-119D857EFCB9}">
      <dgm:prSet phldrT="[Text]" custT="1"/>
      <dgm:spPr/>
      <dgm:t>
        <a:bodyPr/>
        <a:lstStyle/>
        <a:p>
          <a:r>
            <a:rPr lang="sk-SK" sz="2800" b="1"/>
            <a:t>ŽIADOSŤ O ZAPOJENIE SA</a:t>
          </a:r>
          <a:endParaRPr lang="sk-SK" sz="2800"/>
        </a:p>
      </dgm:t>
    </dgm:pt>
    <dgm:pt modelId="{BB0BA380-4178-465B-9EC5-C6EBC61F679E}" type="parTrans" cxnId="{25DEEEC8-614A-42D5-BC45-76CF5790C385}">
      <dgm:prSet/>
      <dgm:spPr/>
      <dgm:t>
        <a:bodyPr/>
        <a:lstStyle/>
        <a:p>
          <a:endParaRPr lang="sk-SK"/>
        </a:p>
      </dgm:t>
    </dgm:pt>
    <dgm:pt modelId="{726A4F17-ED2E-4457-A308-9A89EC6D2F30}" type="sibTrans" cxnId="{25DEEEC8-614A-42D5-BC45-76CF5790C385}">
      <dgm:prSet/>
      <dgm:spPr/>
      <dgm:t>
        <a:bodyPr/>
        <a:lstStyle/>
        <a:p>
          <a:endParaRPr lang="sk-SK"/>
        </a:p>
      </dgm:t>
    </dgm:pt>
    <dgm:pt modelId="{F1591FDF-F1D7-4257-B97B-20AC7710E250}">
      <dgm:prSet phldrT="[Text]" custT="1"/>
      <dgm:spPr/>
      <dgm:t>
        <a:bodyPr/>
        <a:lstStyle/>
        <a:p>
          <a:r>
            <a:rPr lang="sk-SK" sz="2800" b="1"/>
            <a:t>DO NÁRODNÉHO </a:t>
          </a:r>
        </a:p>
        <a:p>
          <a:r>
            <a:rPr lang="sk-SK" sz="2800" b="1"/>
            <a:t>PROJEKTU (NP NKP)</a:t>
          </a:r>
          <a:endParaRPr lang="sk-SK" sz="2800"/>
        </a:p>
      </dgm:t>
    </dgm:pt>
    <dgm:pt modelId="{DFA14B25-2411-4B50-A000-28ADE9A396F1}" type="parTrans" cxnId="{77BB05DB-0478-42E0-92F3-88586623D435}">
      <dgm:prSet/>
      <dgm:spPr/>
      <dgm:t>
        <a:bodyPr/>
        <a:lstStyle/>
        <a:p>
          <a:endParaRPr lang="sk-SK"/>
        </a:p>
      </dgm:t>
    </dgm:pt>
    <dgm:pt modelId="{A03C1E81-691C-4095-813E-3CC4EFF6D219}" type="sibTrans" cxnId="{77BB05DB-0478-42E0-92F3-88586623D435}">
      <dgm:prSet/>
      <dgm:spPr/>
      <dgm:t>
        <a:bodyPr/>
        <a:lstStyle/>
        <a:p>
          <a:endParaRPr lang="sk-SK"/>
        </a:p>
      </dgm:t>
    </dgm:pt>
    <dgm:pt modelId="{73FB9821-0DC4-4DA0-AE39-B09DBA6D673E}" type="pres">
      <dgm:prSet presAssocID="{19E6A7FD-6B6C-47DD-A79F-66FF827C2020}" presName="Name0" presStyleCnt="0">
        <dgm:presLayoutVars>
          <dgm:dir/>
          <dgm:animLvl val="lvl"/>
          <dgm:resizeHandles val="exact"/>
        </dgm:presLayoutVars>
      </dgm:prSet>
      <dgm:spPr/>
    </dgm:pt>
    <dgm:pt modelId="{8C53F7FB-ADD2-49F7-8606-9D531E0D3490}" type="pres">
      <dgm:prSet presAssocID="{126882B1-DA03-4E36-AD20-119D857EFCB9}" presName="Name8" presStyleCnt="0"/>
      <dgm:spPr/>
    </dgm:pt>
    <dgm:pt modelId="{DB9BC01D-9B9C-4393-B717-462D67742564}" type="pres">
      <dgm:prSet presAssocID="{126882B1-DA03-4E36-AD20-119D857EFCB9}" presName="level" presStyleLbl="node1" presStyleIdx="0" presStyleCnt="2" custScaleX="219177" custScaleY="83595" custLinFactNeighborX="-497" custLinFactNeighborY="-26540">
        <dgm:presLayoutVars>
          <dgm:chMax val="1"/>
          <dgm:bulletEnabled val="1"/>
        </dgm:presLayoutVars>
      </dgm:prSet>
      <dgm:spPr/>
      <dgm:t>
        <a:bodyPr/>
        <a:lstStyle/>
        <a:p>
          <a:endParaRPr lang="sk-SK"/>
        </a:p>
      </dgm:t>
    </dgm:pt>
    <dgm:pt modelId="{4DCB0248-717F-4B38-9FCB-1F09077A4C8D}" type="pres">
      <dgm:prSet presAssocID="{126882B1-DA03-4E36-AD20-119D857EFCB9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sk-SK"/>
        </a:p>
      </dgm:t>
    </dgm:pt>
    <dgm:pt modelId="{C58C3699-658D-4F21-B12B-174617BE8B0B}" type="pres">
      <dgm:prSet presAssocID="{F1591FDF-F1D7-4257-B97B-20AC7710E250}" presName="Name8" presStyleCnt="0"/>
      <dgm:spPr/>
    </dgm:pt>
    <dgm:pt modelId="{C2D5AE9D-543A-444B-8129-9CB8031A387A}" type="pres">
      <dgm:prSet presAssocID="{F1591FDF-F1D7-4257-B97B-20AC7710E250}" presName="level" presStyleLbl="node1" presStyleIdx="1" presStyleCnt="2">
        <dgm:presLayoutVars>
          <dgm:chMax val="1"/>
          <dgm:bulletEnabled val="1"/>
        </dgm:presLayoutVars>
      </dgm:prSet>
      <dgm:spPr/>
      <dgm:t>
        <a:bodyPr/>
        <a:lstStyle/>
        <a:p>
          <a:endParaRPr lang="sk-SK"/>
        </a:p>
      </dgm:t>
    </dgm:pt>
    <dgm:pt modelId="{A761E919-4B89-4684-BC84-BDA370C86CF1}" type="pres">
      <dgm:prSet presAssocID="{F1591FDF-F1D7-4257-B97B-20AC7710E250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sk-SK"/>
        </a:p>
      </dgm:t>
    </dgm:pt>
  </dgm:ptLst>
  <dgm:cxnLst>
    <dgm:cxn modelId="{AB7CED27-70C2-4FC9-8F02-F05FEADDAB77}" type="presOf" srcId="{126882B1-DA03-4E36-AD20-119D857EFCB9}" destId="{DB9BC01D-9B9C-4393-B717-462D67742564}" srcOrd="0" destOrd="0" presId="urn:microsoft.com/office/officeart/2005/8/layout/pyramid1"/>
    <dgm:cxn modelId="{92ED4CF5-9E2E-4975-BCBD-511C338A92AA}" type="presOf" srcId="{126882B1-DA03-4E36-AD20-119D857EFCB9}" destId="{4DCB0248-717F-4B38-9FCB-1F09077A4C8D}" srcOrd="1" destOrd="0" presId="urn:microsoft.com/office/officeart/2005/8/layout/pyramid1"/>
    <dgm:cxn modelId="{CD8B87FD-6981-4B56-A858-6043F462678C}" type="presOf" srcId="{19E6A7FD-6B6C-47DD-A79F-66FF827C2020}" destId="{73FB9821-0DC4-4DA0-AE39-B09DBA6D673E}" srcOrd="0" destOrd="0" presId="urn:microsoft.com/office/officeart/2005/8/layout/pyramid1"/>
    <dgm:cxn modelId="{95948A79-4E67-4E8A-BB31-92D4F8C8146C}" type="presOf" srcId="{F1591FDF-F1D7-4257-B97B-20AC7710E250}" destId="{C2D5AE9D-543A-444B-8129-9CB8031A387A}" srcOrd="0" destOrd="0" presId="urn:microsoft.com/office/officeart/2005/8/layout/pyramid1"/>
    <dgm:cxn modelId="{25DEEEC8-614A-42D5-BC45-76CF5790C385}" srcId="{19E6A7FD-6B6C-47DD-A79F-66FF827C2020}" destId="{126882B1-DA03-4E36-AD20-119D857EFCB9}" srcOrd="0" destOrd="0" parTransId="{BB0BA380-4178-465B-9EC5-C6EBC61F679E}" sibTransId="{726A4F17-ED2E-4457-A308-9A89EC6D2F30}"/>
    <dgm:cxn modelId="{7F9F2804-310A-4D69-A337-7C6131059F8B}" type="presOf" srcId="{F1591FDF-F1D7-4257-B97B-20AC7710E250}" destId="{A761E919-4B89-4684-BC84-BDA370C86CF1}" srcOrd="1" destOrd="0" presId="urn:microsoft.com/office/officeart/2005/8/layout/pyramid1"/>
    <dgm:cxn modelId="{77BB05DB-0478-42E0-92F3-88586623D435}" srcId="{19E6A7FD-6B6C-47DD-A79F-66FF827C2020}" destId="{F1591FDF-F1D7-4257-B97B-20AC7710E250}" srcOrd="1" destOrd="0" parTransId="{DFA14B25-2411-4B50-A000-28ADE9A396F1}" sibTransId="{A03C1E81-691C-4095-813E-3CC4EFF6D219}"/>
    <dgm:cxn modelId="{70CB741E-AA8D-4F43-B682-A05329C6E9F5}" type="presParOf" srcId="{73FB9821-0DC4-4DA0-AE39-B09DBA6D673E}" destId="{8C53F7FB-ADD2-49F7-8606-9D531E0D3490}" srcOrd="0" destOrd="0" presId="urn:microsoft.com/office/officeart/2005/8/layout/pyramid1"/>
    <dgm:cxn modelId="{86A6C0A7-D414-40E5-B009-18FF0F8906CF}" type="presParOf" srcId="{8C53F7FB-ADD2-49F7-8606-9D531E0D3490}" destId="{DB9BC01D-9B9C-4393-B717-462D67742564}" srcOrd="0" destOrd="0" presId="urn:microsoft.com/office/officeart/2005/8/layout/pyramid1"/>
    <dgm:cxn modelId="{BDB91ABF-84C0-4E47-9B72-E905F3822151}" type="presParOf" srcId="{8C53F7FB-ADD2-49F7-8606-9D531E0D3490}" destId="{4DCB0248-717F-4B38-9FCB-1F09077A4C8D}" srcOrd="1" destOrd="0" presId="urn:microsoft.com/office/officeart/2005/8/layout/pyramid1"/>
    <dgm:cxn modelId="{C9E60BAE-9D2C-4718-91EF-2181F4F4F4AF}" type="presParOf" srcId="{73FB9821-0DC4-4DA0-AE39-B09DBA6D673E}" destId="{C58C3699-658D-4F21-B12B-174617BE8B0B}" srcOrd="1" destOrd="0" presId="urn:microsoft.com/office/officeart/2005/8/layout/pyramid1"/>
    <dgm:cxn modelId="{007C66B8-00A8-4A14-9709-31F7F75D93CB}" type="presParOf" srcId="{C58C3699-658D-4F21-B12B-174617BE8B0B}" destId="{C2D5AE9D-543A-444B-8129-9CB8031A387A}" srcOrd="0" destOrd="0" presId="urn:microsoft.com/office/officeart/2005/8/layout/pyramid1"/>
    <dgm:cxn modelId="{2A391BDB-3A36-4C49-A179-5E8BED725196}" type="presParOf" srcId="{C58C3699-658D-4F21-B12B-174617BE8B0B}" destId="{A761E919-4B89-4684-BC84-BDA370C86CF1}" srcOrd="1" destOrd="0" presId="urn:microsoft.com/office/officeart/2005/8/layout/pyramid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B9BC01D-9B9C-4393-B717-462D67742564}">
      <dsp:nvSpPr>
        <dsp:cNvPr id="0" name=""/>
        <dsp:cNvSpPr/>
      </dsp:nvSpPr>
      <dsp:spPr>
        <a:xfrm>
          <a:off x="0" y="0"/>
          <a:ext cx="5584183" cy="1348213"/>
        </a:xfrm>
        <a:prstGeom prst="trapezoid">
          <a:avLst>
            <a:gd name="adj" fmla="val 94488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5560" tIns="35560" rIns="35560" bIns="35560" numCol="1" spcCol="1270" anchor="ctr" anchorCtr="0">
          <a:noAutofit/>
        </a:bodyPr>
        <a:lstStyle/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2800" b="1" kern="1200"/>
            <a:t>ŽIADOSŤ O ZAPOJENIE SA</a:t>
          </a:r>
          <a:endParaRPr lang="sk-SK" sz="2800" kern="1200"/>
        </a:p>
      </dsp:txBody>
      <dsp:txXfrm>
        <a:off x="0" y="0"/>
        <a:ext cx="5584183" cy="1348213"/>
      </dsp:txXfrm>
    </dsp:sp>
    <dsp:sp modelId="{C2D5AE9D-543A-444B-8129-9CB8031A387A}">
      <dsp:nvSpPr>
        <dsp:cNvPr id="0" name=""/>
        <dsp:cNvSpPr/>
      </dsp:nvSpPr>
      <dsp:spPr>
        <a:xfrm>
          <a:off x="0" y="1348213"/>
          <a:ext cx="5595581" cy="1612791"/>
        </a:xfrm>
        <a:prstGeom prst="trapezoid">
          <a:avLst>
            <a:gd name="adj" fmla="val 94488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5560" tIns="35560" rIns="35560" bIns="35560" numCol="1" spcCol="1270" anchor="ctr" anchorCtr="0">
          <a:noAutofit/>
        </a:bodyPr>
        <a:lstStyle/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2800" b="1" kern="1200"/>
            <a:t>DO NÁRODNÉHO </a:t>
          </a:r>
        </a:p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2800" b="1" kern="1200"/>
            <a:t>PROJEKTU (NP NKP)</a:t>
          </a:r>
          <a:endParaRPr lang="sk-SK" sz="2800" kern="1200"/>
        </a:p>
      </dsp:txBody>
      <dsp:txXfrm>
        <a:off x="979226" y="1348213"/>
        <a:ext cx="3637128" cy="161279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yramid1">
  <dgm:title val=""/>
  <dgm:desc val=""/>
  <dgm:catLst>
    <dgm:cat type="pyramid" pri="1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pyra">
          <dgm:param type="linDir" val="fromB"/>
          <dgm:param type="txDir" val="fromT"/>
          <dgm:param type="pyraAcctPos" val="aft"/>
          <dgm:param type="pyraAcctTxMar" val="step"/>
          <dgm:param type="pyraAcctBkgdNode" val="acctBkgd"/>
          <dgm:param type="pyraAcctTxNode" val="acctTx"/>
          <dgm:param type="pyraLvlNode" val="level"/>
        </dgm:alg>
      </dgm:if>
      <dgm:else name="Name3">
        <dgm:alg type="pyra">
          <dgm:param type="linDir" val="fromB"/>
          <dgm:param type="txDir" val="fromT"/>
          <dgm:param type="pyraAcctPos" val="bef"/>
          <dgm:param type="pyraAcctTxMar" val="step"/>
          <dgm:param type="pyraAcctBkgdNode" val="acctBkgd"/>
          <dgm:param type="pyraAcctTxNode" val="acctTx"/>
          <dgm:param type="pyraLvlNode" val="level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root des" ptType="all node" func="maxDepth" op="gte" val="2">
        <dgm:constrLst>
          <dgm:constr type="primFontSz" for="des" forName="levelTx" op="equ"/>
          <dgm:constr type="secFontSz" for="des" forName="acctTx" op="equ"/>
          <dgm:constr type="pyraAcctRatio" val="0.32"/>
        </dgm:constrLst>
      </dgm:if>
      <dgm:else name="Name6">
        <dgm:constrLst>
          <dgm:constr type="primFontSz" for="des" forName="levelTx" op="equ"/>
          <dgm:constr type="secFontSz" for="des" forName="acctTx" op="equ"/>
          <dgm:constr type="pyraAcctRatio"/>
        </dgm:constrLst>
      </dgm:else>
    </dgm:choose>
    <dgm:ruleLst/>
    <dgm:forEach name="Name7" axis="ch" ptType="node">
      <dgm:layoutNode name="Name8">
        <dgm:alg type="composite">
          <dgm:param type="horzAlign" val="none"/>
        </dgm:alg>
        <dgm:shape xmlns:r="http://schemas.openxmlformats.org/officeDocument/2006/relationships" r:blip="">
          <dgm:adjLst/>
        </dgm:shape>
        <dgm:presOf/>
        <dgm:choose name="Name9">
          <dgm:if name="Name10" axis="self" ptType="node" func="pos" op="equ" val="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/>
              <dgm:constr type="h" for="ch" forName="levelTx" refType="h" refFor="ch" refForName="level"/>
            </dgm:constrLst>
          </dgm:if>
          <dgm:else name="Name1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 fact="0.65"/>
              <dgm:constr type="h" for="ch" forName="levelTx" refType="h" refFor="ch" refForName="level"/>
            </dgm:constrLst>
          </dgm:else>
        </dgm:choose>
        <dgm:ruleLst/>
        <dgm:choose name="Name12">
          <dgm:if name="Name13" axis="ch" ptType="node" func="cnt" op="gte" val="1">
            <dgm:layoutNode name="acctBkgd" styleLbl="alignAcc1">
              <dgm:alg type="sp"/>
              <dgm:shape xmlns:r="http://schemas.openxmlformats.org/officeDocument/2006/relationships" type="nonIsoscelesTrapezoid" r:blip="">
                <dgm:adjLst/>
              </dgm:shape>
              <dgm:presOf axis="des" ptType="node"/>
              <dgm:constrLst/>
              <dgm:ruleLst/>
            </dgm:layoutNode>
            <dgm:layoutNode name="acctTx" styleLbl="alignAcc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type="nonIsoscelesTrapezoid" r:blip="" hideGeom="1">
                <dgm:adjLst/>
              </dgm:shape>
              <dgm:presOf axis="des" ptType="node"/>
              <dgm:constrLst>
                <dgm:constr type="secFontSz" val="65"/>
                <dgm:constr type="primFontSz" refType="secFontSz"/>
                <dgm:constr type="tMarg" refType="secFontSz" fact="0.3"/>
                <dgm:constr type="bMarg" refType="secFontSz" fact="0.3"/>
                <dgm:constr type="lMarg" refType="secFontSz" fact="0.3"/>
                <dgm:constr type="rMarg" refType="secFontSz" fact="0.3"/>
              </dgm:constrLst>
              <dgm:ruleLst>
                <dgm:rule type="secFontSz" val="5" fact="NaN" max="NaN"/>
              </dgm:ruleLst>
            </dgm:layoutNode>
          </dgm:if>
          <dgm:else name="Name14"/>
        </dgm:choose>
        <dgm:layoutNode name="level">
          <dgm:varLst>
            <dgm:chMax val="1"/>
            <dgm:bulletEnabled val="1"/>
          </dgm:varLst>
          <dgm:alg type="sp"/>
          <dgm:shape xmlns:r="http://schemas.openxmlformats.org/officeDocument/2006/relationships" type="trapezoid" r:blip="">
            <dgm:adjLst/>
          </dgm:shape>
          <dgm:presOf axis="self"/>
          <dgm:constrLst>
            <dgm:constr type="h" val="500"/>
            <dgm:constr type="w" val="1"/>
          </dgm:constrLst>
          <dgm:ruleLst/>
        </dgm:layoutNode>
        <dgm:layoutNode name="levelTx" styleLbl="revTx">
          <dgm:varLst>
            <dgm:chMax val="1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8272B8-CDB4-4950-807C-82DF6E68C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3066</Words>
  <Characters>17477</Characters>
  <Application>Microsoft Office Word</Application>
  <DocSecurity>0</DocSecurity>
  <Lines>145</Lines>
  <Paragraphs>41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2025-05-27T21:46:00Z</dcterms:created>
  <dcterms:modified xsi:type="dcterms:W3CDTF">2025-05-30T10:06:00Z</dcterms:modified>
</cp:coreProperties>
</file>